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9B8AD" w14:textId="77777777" w:rsidR="00E81FB3" w:rsidRPr="001954E1" w:rsidRDefault="00E81FB3" w:rsidP="00D434AE">
      <w:pPr>
        <w:suppressAutoHyphens/>
        <w:jc w:val="center"/>
        <w:rPr>
          <w:b/>
          <w:sz w:val="20"/>
          <w:szCs w:val="20"/>
        </w:rPr>
      </w:pPr>
      <w:bookmarkStart w:id="0" w:name="_GoBack"/>
      <w:bookmarkEnd w:id="0"/>
      <w:r w:rsidRPr="001954E1">
        <w:rPr>
          <w:b/>
          <w:sz w:val="20"/>
          <w:szCs w:val="20"/>
        </w:rPr>
        <w:t>ДОГОВОР</w:t>
      </w:r>
      <w:r w:rsidR="004C7194" w:rsidRPr="001954E1">
        <w:rPr>
          <w:b/>
          <w:sz w:val="20"/>
          <w:szCs w:val="20"/>
        </w:rPr>
        <w:t xml:space="preserve"> №_____________</w:t>
      </w:r>
      <w:r w:rsidR="00383FEB" w:rsidRPr="001954E1">
        <w:rPr>
          <w:b/>
          <w:sz w:val="20"/>
          <w:szCs w:val="20"/>
        </w:rPr>
        <w:t>_</w:t>
      </w:r>
    </w:p>
    <w:p w14:paraId="168E8C55" w14:textId="77777777" w:rsidR="00E81FB3" w:rsidRPr="001954E1" w:rsidRDefault="00E81FB3" w:rsidP="00D434AE">
      <w:pPr>
        <w:suppressAutoHyphens/>
        <w:jc w:val="center"/>
        <w:rPr>
          <w:b/>
          <w:sz w:val="20"/>
          <w:szCs w:val="20"/>
        </w:rPr>
      </w:pPr>
      <w:r w:rsidRPr="001954E1">
        <w:rPr>
          <w:b/>
          <w:sz w:val="20"/>
          <w:szCs w:val="20"/>
        </w:rPr>
        <w:t>оказания услуг по передаче тепловой энергии</w:t>
      </w:r>
      <w:r w:rsidR="0024232F" w:rsidRPr="001954E1">
        <w:rPr>
          <w:b/>
          <w:sz w:val="20"/>
          <w:szCs w:val="20"/>
        </w:rPr>
        <w:t>,</w:t>
      </w:r>
      <w:r w:rsidRPr="001954E1">
        <w:rPr>
          <w:b/>
          <w:sz w:val="20"/>
          <w:szCs w:val="20"/>
        </w:rPr>
        <w:t xml:space="preserve"> теплоносителя</w:t>
      </w:r>
    </w:p>
    <w:p w14:paraId="75AA574B" w14:textId="77777777" w:rsidR="000A3359" w:rsidRPr="001954E1" w:rsidRDefault="000A3359" w:rsidP="00D434AE">
      <w:pPr>
        <w:suppressAutoHyphens/>
        <w:ind w:firstLine="900"/>
        <w:rPr>
          <w:sz w:val="20"/>
          <w:szCs w:val="20"/>
        </w:rPr>
      </w:pPr>
    </w:p>
    <w:p w14:paraId="22E3BDDA" w14:textId="77777777" w:rsidR="00712944" w:rsidRPr="001954E1" w:rsidRDefault="00712944" w:rsidP="00D434AE">
      <w:pPr>
        <w:suppressAutoHyphens/>
        <w:ind w:firstLine="900"/>
        <w:rPr>
          <w:sz w:val="20"/>
          <w:szCs w:val="20"/>
        </w:rPr>
      </w:pPr>
    </w:p>
    <w:p w14:paraId="15F7135D" w14:textId="77777777" w:rsidR="006012D8" w:rsidRPr="001954E1" w:rsidRDefault="006012D8" w:rsidP="00D434AE">
      <w:pPr>
        <w:shd w:val="clear" w:color="auto" w:fill="FFFFFF"/>
        <w:tabs>
          <w:tab w:val="left" w:pos="7655"/>
        </w:tabs>
        <w:suppressAutoHyphens/>
        <w:ind w:left="24" w:hanging="24"/>
        <w:jc w:val="both"/>
        <w:rPr>
          <w:i/>
          <w:sz w:val="20"/>
          <w:szCs w:val="20"/>
        </w:rPr>
      </w:pPr>
      <w:r w:rsidRPr="001954E1">
        <w:rPr>
          <w:i/>
          <w:sz w:val="20"/>
          <w:szCs w:val="20"/>
        </w:rPr>
        <w:t>___________________</w:t>
      </w:r>
      <w:r w:rsidRPr="001954E1">
        <w:rPr>
          <w:i/>
          <w:sz w:val="20"/>
          <w:szCs w:val="20"/>
        </w:rPr>
        <w:tab/>
        <w:t>________________</w:t>
      </w:r>
    </w:p>
    <w:p w14:paraId="42AE8EFB" w14:textId="77777777" w:rsidR="004C7194" w:rsidRPr="001954E1" w:rsidRDefault="00E723F4" w:rsidP="00D434AE">
      <w:pPr>
        <w:shd w:val="clear" w:color="auto" w:fill="FFFFFF"/>
        <w:tabs>
          <w:tab w:val="left" w:pos="7938"/>
        </w:tabs>
        <w:suppressAutoHyphens/>
        <w:ind w:left="426"/>
        <w:jc w:val="both"/>
        <w:rPr>
          <w:sz w:val="20"/>
          <w:szCs w:val="20"/>
          <w:vertAlign w:val="superscript"/>
        </w:rPr>
      </w:pPr>
      <w:r w:rsidRPr="001954E1">
        <w:rPr>
          <w:vertAlign w:val="superscript"/>
        </w:rPr>
        <w:t>(место заключения)</w:t>
      </w:r>
      <w:r w:rsidR="00AB2EDA" w:rsidRPr="001954E1">
        <w:rPr>
          <w:sz w:val="20"/>
          <w:szCs w:val="20"/>
          <w:vertAlign w:val="superscript"/>
        </w:rPr>
        <w:tab/>
      </w:r>
      <w:r w:rsidRPr="001954E1">
        <w:rPr>
          <w:vertAlign w:val="superscript"/>
        </w:rPr>
        <w:t>(дата заключения)</w:t>
      </w:r>
    </w:p>
    <w:p w14:paraId="3DB015DD" w14:textId="77777777" w:rsidR="004C7194" w:rsidRPr="001954E1" w:rsidRDefault="004C7194" w:rsidP="00D434AE">
      <w:pPr>
        <w:suppressAutoHyphens/>
        <w:jc w:val="both"/>
        <w:rPr>
          <w:color w:val="000000"/>
          <w:sz w:val="20"/>
          <w:szCs w:val="20"/>
        </w:rPr>
      </w:pPr>
    </w:p>
    <w:p w14:paraId="2743A198" w14:textId="77777777" w:rsidR="004C7194" w:rsidRPr="001954E1" w:rsidRDefault="004C7194" w:rsidP="00D434AE">
      <w:pPr>
        <w:suppressAutoHyphens/>
        <w:jc w:val="both"/>
        <w:rPr>
          <w:i/>
          <w:color w:val="000000"/>
          <w:sz w:val="20"/>
          <w:szCs w:val="20"/>
        </w:rPr>
      </w:pPr>
      <w:r w:rsidRPr="001954E1">
        <w:rPr>
          <w:color w:val="000000"/>
          <w:sz w:val="20"/>
          <w:szCs w:val="20"/>
        </w:rPr>
        <w:t>__________________</w:t>
      </w:r>
      <w:r w:rsidR="00EC27BA" w:rsidRPr="001954E1">
        <w:rPr>
          <w:color w:val="000000"/>
          <w:sz w:val="20"/>
          <w:szCs w:val="20"/>
        </w:rPr>
        <w:t>_______________</w:t>
      </w:r>
      <w:r w:rsidRPr="001954E1">
        <w:rPr>
          <w:color w:val="000000"/>
          <w:sz w:val="20"/>
          <w:szCs w:val="20"/>
        </w:rPr>
        <w:t>_____</w:t>
      </w:r>
      <w:r w:rsidR="00EC27BA" w:rsidRPr="001954E1">
        <w:rPr>
          <w:color w:val="000000"/>
          <w:sz w:val="20"/>
          <w:szCs w:val="20"/>
        </w:rPr>
        <w:t>__</w:t>
      </w:r>
      <w:r w:rsidRPr="001954E1">
        <w:rPr>
          <w:color w:val="000000"/>
          <w:sz w:val="20"/>
          <w:szCs w:val="20"/>
        </w:rPr>
        <w:t>_</w:t>
      </w:r>
      <w:r w:rsidR="0004183B" w:rsidRPr="001954E1">
        <w:rPr>
          <w:color w:val="000000"/>
          <w:sz w:val="20"/>
          <w:szCs w:val="20"/>
        </w:rPr>
        <w:t>___________________________________________________</w:t>
      </w:r>
      <w:r w:rsidRPr="001954E1">
        <w:rPr>
          <w:color w:val="000000"/>
          <w:sz w:val="20"/>
          <w:szCs w:val="20"/>
        </w:rPr>
        <w:t>_</w:t>
      </w:r>
      <w:r w:rsidRPr="001954E1">
        <w:rPr>
          <w:sz w:val="20"/>
          <w:szCs w:val="20"/>
        </w:rPr>
        <w:t>,</w:t>
      </w:r>
      <w:r w:rsidR="00EC27BA" w:rsidRPr="001954E1">
        <w:rPr>
          <w:color w:val="000000"/>
          <w:sz w:val="20"/>
          <w:szCs w:val="20"/>
        </w:rPr>
        <w:t xml:space="preserve"> </w:t>
      </w:r>
    </w:p>
    <w:p w14:paraId="689B03AE" w14:textId="77777777" w:rsidR="005D226F" w:rsidRPr="001954E1" w:rsidRDefault="005D226F" w:rsidP="00D434AE">
      <w:pPr>
        <w:suppressAutoHyphens/>
        <w:jc w:val="both"/>
        <w:rPr>
          <w:sz w:val="18"/>
          <w:szCs w:val="18"/>
        </w:rPr>
      </w:pPr>
      <w:r w:rsidRPr="001954E1">
        <w:rPr>
          <w:sz w:val="18"/>
          <w:szCs w:val="18"/>
        </w:rPr>
        <w:t xml:space="preserve">        </w:t>
      </w:r>
      <w:r w:rsidR="0004183B" w:rsidRPr="001954E1">
        <w:rPr>
          <w:sz w:val="18"/>
          <w:szCs w:val="18"/>
        </w:rPr>
        <w:t xml:space="preserve">                                                                  </w:t>
      </w:r>
      <w:r w:rsidRPr="001954E1">
        <w:rPr>
          <w:sz w:val="18"/>
          <w:szCs w:val="18"/>
        </w:rPr>
        <w:t xml:space="preserve"> (указать полное фирменное наименование)</w:t>
      </w:r>
    </w:p>
    <w:p w14:paraId="1DE924A5" w14:textId="77777777" w:rsidR="004C7194" w:rsidRPr="001954E1" w:rsidRDefault="00E56A49" w:rsidP="00D434AE">
      <w:pPr>
        <w:suppressAutoHyphens/>
        <w:jc w:val="both"/>
        <w:rPr>
          <w:color w:val="000000"/>
          <w:sz w:val="20"/>
          <w:szCs w:val="20"/>
        </w:rPr>
      </w:pPr>
      <w:r w:rsidRPr="001954E1">
        <w:rPr>
          <w:color w:val="000000"/>
          <w:spacing w:val="-2"/>
          <w:sz w:val="20"/>
          <w:szCs w:val="20"/>
        </w:rPr>
        <w:t xml:space="preserve">именуем_ в дальнейшем «Теплоснабжающая организация», "ЕТО" </w:t>
      </w:r>
      <w:r w:rsidR="004C7194" w:rsidRPr="001954E1">
        <w:rPr>
          <w:color w:val="000000"/>
          <w:sz w:val="20"/>
          <w:szCs w:val="20"/>
        </w:rPr>
        <w:t xml:space="preserve">в лице ______________________________________________________________________________________, </w:t>
      </w:r>
    </w:p>
    <w:p w14:paraId="142FA024" w14:textId="77777777" w:rsidR="005D226F" w:rsidRPr="001954E1" w:rsidRDefault="005D226F" w:rsidP="00D434AE">
      <w:pPr>
        <w:suppressAutoHyphens/>
        <w:jc w:val="both"/>
        <w:rPr>
          <w:sz w:val="18"/>
          <w:szCs w:val="18"/>
        </w:rPr>
      </w:pPr>
      <w:r w:rsidRPr="001954E1">
        <w:rPr>
          <w:sz w:val="18"/>
          <w:szCs w:val="18"/>
        </w:rPr>
        <w:t xml:space="preserve">                                                                              (должность, Ф.И.О. полностью) </w:t>
      </w:r>
    </w:p>
    <w:p w14:paraId="021F4286" w14:textId="77777777" w:rsidR="004C7194" w:rsidRPr="001954E1" w:rsidRDefault="004C7194" w:rsidP="00D434AE">
      <w:pPr>
        <w:suppressAutoHyphens/>
        <w:jc w:val="both"/>
        <w:rPr>
          <w:color w:val="000000"/>
          <w:sz w:val="20"/>
          <w:szCs w:val="20"/>
        </w:rPr>
      </w:pPr>
      <w:r w:rsidRPr="001954E1">
        <w:rPr>
          <w:color w:val="000000"/>
          <w:sz w:val="20"/>
          <w:szCs w:val="20"/>
        </w:rPr>
        <w:t>действующ__ на основании ______________________</w:t>
      </w:r>
      <w:r w:rsidR="000278A2" w:rsidRPr="001954E1">
        <w:rPr>
          <w:color w:val="000000"/>
          <w:sz w:val="20"/>
          <w:szCs w:val="20"/>
        </w:rPr>
        <w:t>_______________________________,</w:t>
      </w:r>
      <w:r w:rsidRPr="001954E1">
        <w:rPr>
          <w:color w:val="000000"/>
          <w:sz w:val="20"/>
          <w:szCs w:val="20"/>
        </w:rPr>
        <w:t xml:space="preserve"> с одной стороны,</w:t>
      </w:r>
    </w:p>
    <w:p w14:paraId="0447C010" w14:textId="77777777" w:rsidR="004C7194" w:rsidRPr="001954E1" w:rsidRDefault="004C7194" w:rsidP="00D434AE">
      <w:pPr>
        <w:suppressAutoHyphens/>
        <w:ind w:firstLine="4395"/>
        <w:jc w:val="both"/>
        <w:rPr>
          <w:color w:val="000000"/>
          <w:sz w:val="20"/>
          <w:szCs w:val="20"/>
          <w:vertAlign w:val="superscript"/>
        </w:rPr>
      </w:pPr>
    </w:p>
    <w:p w14:paraId="4F9FCDD3" w14:textId="77777777" w:rsidR="004C7194" w:rsidRPr="001954E1" w:rsidRDefault="004C7194" w:rsidP="00D434AE">
      <w:pPr>
        <w:suppressAutoHyphens/>
        <w:jc w:val="both"/>
        <w:rPr>
          <w:color w:val="000000"/>
          <w:sz w:val="20"/>
          <w:szCs w:val="20"/>
        </w:rPr>
      </w:pPr>
      <w:r w:rsidRPr="001954E1">
        <w:rPr>
          <w:color w:val="000000"/>
          <w:sz w:val="20"/>
          <w:szCs w:val="20"/>
        </w:rPr>
        <w:t>и __________________________________</w:t>
      </w:r>
      <w:r w:rsidR="00EC27BA" w:rsidRPr="001954E1">
        <w:rPr>
          <w:color w:val="000000"/>
          <w:sz w:val="20"/>
          <w:szCs w:val="20"/>
        </w:rPr>
        <w:t>_________</w:t>
      </w:r>
      <w:r w:rsidR="0004183B" w:rsidRPr="001954E1">
        <w:rPr>
          <w:color w:val="000000"/>
          <w:sz w:val="20"/>
          <w:szCs w:val="20"/>
        </w:rPr>
        <w:t>_______________________________________________</w:t>
      </w:r>
      <w:r w:rsidR="00EC27BA" w:rsidRPr="001954E1">
        <w:rPr>
          <w:color w:val="000000"/>
          <w:sz w:val="20"/>
          <w:szCs w:val="20"/>
        </w:rPr>
        <w:t xml:space="preserve">_, </w:t>
      </w:r>
    </w:p>
    <w:p w14:paraId="40A80856" w14:textId="77777777" w:rsidR="004C7194" w:rsidRPr="001954E1" w:rsidRDefault="005D226F" w:rsidP="00D434AE">
      <w:pPr>
        <w:suppressAutoHyphens/>
        <w:jc w:val="both"/>
        <w:rPr>
          <w:color w:val="000000"/>
          <w:sz w:val="20"/>
          <w:szCs w:val="20"/>
          <w:vertAlign w:val="superscript"/>
        </w:rPr>
      </w:pPr>
      <w:r w:rsidRPr="001954E1">
        <w:rPr>
          <w:sz w:val="18"/>
          <w:szCs w:val="18"/>
        </w:rPr>
        <w:t xml:space="preserve">               </w:t>
      </w:r>
      <w:r w:rsidR="0004183B" w:rsidRPr="001954E1">
        <w:rPr>
          <w:sz w:val="18"/>
          <w:szCs w:val="18"/>
        </w:rPr>
        <w:t xml:space="preserve">                                                         </w:t>
      </w:r>
      <w:r w:rsidRPr="001954E1">
        <w:rPr>
          <w:sz w:val="18"/>
          <w:szCs w:val="18"/>
        </w:rPr>
        <w:t>(указать полное фирменное наименование)</w:t>
      </w:r>
    </w:p>
    <w:p w14:paraId="09549CFE" w14:textId="77777777" w:rsidR="004C7194" w:rsidRPr="001954E1" w:rsidRDefault="00E56A49" w:rsidP="00D434AE">
      <w:pPr>
        <w:suppressAutoHyphens/>
        <w:rPr>
          <w:color w:val="000000"/>
          <w:sz w:val="20"/>
          <w:szCs w:val="20"/>
        </w:rPr>
      </w:pPr>
      <w:r w:rsidRPr="001954E1">
        <w:rPr>
          <w:color w:val="000000"/>
          <w:sz w:val="20"/>
          <w:szCs w:val="20"/>
        </w:rPr>
        <w:t xml:space="preserve">именуем_ в дальнейшем «Теплосетевая организация», </w:t>
      </w:r>
      <w:r w:rsidR="00926292" w:rsidRPr="001954E1">
        <w:rPr>
          <w:color w:val="000000"/>
          <w:sz w:val="20"/>
          <w:szCs w:val="20"/>
        </w:rPr>
        <w:t xml:space="preserve"> </w:t>
      </w:r>
      <w:r w:rsidR="004C7194" w:rsidRPr="001954E1">
        <w:rPr>
          <w:color w:val="000000"/>
          <w:sz w:val="20"/>
          <w:szCs w:val="20"/>
        </w:rPr>
        <w:t>в лице</w:t>
      </w:r>
      <w:r w:rsidRPr="001954E1">
        <w:rPr>
          <w:color w:val="000000"/>
          <w:sz w:val="20"/>
          <w:szCs w:val="20"/>
        </w:rPr>
        <w:t xml:space="preserve"> </w:t>
      </w:r>
      <w:r w:rsidR="004C7194" w:rsidRPr="001954E1">
        <w:rPr>
          <w:color w:val="000000"/>
          <w:sz w:val="20"/>
          <w:szCs w:val="20"/>
        </w:rPr>
        <w:t>_______________________________________________________________________________________,</w:t>
      </w:r>
    </w:p>
    <w:p w14:paraId="0E177645" w14:textId="77777777" w:rsidR="005D226F" w:rsidRPr="001954E1" w:rsidRDefault="005D226F" w:rsidP="00724E62">
      <w:pPr>
        <w:suppressAutoHyphens/>
        <w:jc w:val="both"/>
        <w:rPr>
          <w:sz w:val="18"/>
          <w:szCs w:val="18"/>
        </w:rPr>
      </w:pPr>
      <w:r w:rsidRPr="001954E1">
        <w:rPr>
          <w:sz w:val="18"/>
          <w:szCs w:val="18"/>
        </w:rPr>
        <w:t xml:space="preserve">                                                                              (должность, Ф.И.О. полностью) </w:t>
      </w:r>
    </w:p>
    <w:p w14:paraId="3520FF2C" w14:textId="77777777" w:rsidR="004C7194" w:rsidRPr="001954E1" w:rsidRDefault="004C7194" w:rsidP="00160825">
      <w:pPr>
        <w:suppressAutoHyphens/>
        <w:jc w:val="both"/>
        <w:rPr>
          <w:color w:val="000000"/>
          <w:sz w:val="20"/>
          <w:szCs w:val="20"/>
        </w:rPr>
      </w:pPr>
      <w:r w:rsidRPr="001954E1">
        <w:rPr>
          <w:color w:val="000000"/>
          <w:sz w:val="20"/>
          <w:szCs w:val="20"/>
        </w:rPr>
        <w:t>действующ__ на основании _________________</w:t>
      </w:r>
      <w:r w:rsidR="000278A2" w:rsidRPr="001954E1">
        <w:rPr>
          <w:color w:val="000000"/>
          <w:sz w:val="20"/>
          <w:szCs w:val="20"/>
        </w:rPr>
        <w:t>_______________________________</w:t>
      </w:r>
      <w:r w:rsidRPr="001954E1">
        <w:rPr>
          <w:color w:val="000000"/>
          <w:sz w:val="20"/>
          <w:szCs w:val="20"/>
        </w:rPr>
        <w:t>____</w:t>
      </w:r>
      <w:r w:rsidR="000278A2" w:rsidRPr="001954E1">
        <w:rPr>
          <w:color w:val="000000"/>
          <w:sz w:val="20"/>
          <w:szCs w:val="20"/>
        </w:rPr>
        <w:t>,</w:t>
      </w:r>
      <w:r w:rsidRPr="001954E1">
        <w:rPr>
          <w:color w:val="000000"/>
          <w:sz w:val="20"/>
          <w:szCs w:val="20"/>
        </w:rPr>
        <w:t xml:space="preserve"> с другой стороны,</w:t>
      </w:r>
    </w:p>
    <w:p w14:paraId="4DEA071C" w14:textId="77777777" w:rsidR="004C7194" w:rsidRPr="001954E1" w:rsidRDefault="004C7194" w:rsidP="00160825">
      <w:pPr>
        <w:suppressAutoHyphens/>
        <w:ind w:firstLine="4395"/>
        <w:jc w:val="both"/>
        <w:rPr>
          <w:color w:val="000000"/>
          <w:sz w:val="20"/>
          <w:szCs w:val="20"/>
          <w:vertAlign w:val="superscript"/>
        </w:rPr>
      </w:pPr>
    </w:p>
    <w:p w14:paraId="261FABFE" w14:textId="77777777" w:rsidR="004C7194" w:rsidRPr="001954E1" w:rsidRDefault="004C7194" w:rsidP="00460703">
      <w:pPr>
        <w:suppressAutoHyphens/>
        <w:spacing w:after="240"/>
        <w:jc w:val="both"/>
        <w:rPr>
          <w:color w:val="000000"/>
          <w:sz w:val="20"/>
          <w:szCs w:val="20"/>
        </w:rPr>
      </w:pPr>
      <w:r w:rsidRPr="001954E1">
        <w:rPr>
          <w:color w:val="000000"/>
          <w:sz w:val="20"/>
          <w:szCs w:val="20"/>
        </w:rPr>
        <w:t>именуемые в дальнейшем каждый в отдельности «Сторона», а совместно – «Стороны», заключили настоящий договор (далее по тексту – Договор) о нижеследующем:</w:t>
      </w:r>
    </w:p>
    <w:p w14:paraId="2815FB8D" w14:textId="77777777" w:rsidR="0068321A" w:rsidRPr="001954E1" w:rsidRDefault="0068321A" w:rsidP="000549B1">
      <w:pPr>
        <w:suppressAutoHyphens/>
        <w:spacing w:before="120" w:after="240"/>
        <w:jc w:val="center"/>
        <w:rPr>
          <w:b/>
          <w:sz w:val="20"/>
          <w:szCs w:val="20"/>
        </w:rPr>
      </w:pPr>
      <w:r w:rsidRPr="001954E1">
        <w:rPr>
          <w:b/>
          <w:sz w:val="20"/>
          <w:szCs w:val="20"/>
        </w:rPr>
        <w:t xml:space="preserve">1. Предмет </w:t>
      </w:r>
      <w:r w:rsidR="00E637C7" w:rsidRPr="001954E1">
        <w:rPr>
          <w:b/>
          <w:sz w:val="20"/>
          <w:szCs w:val="20"/>
        </w:rPr>
        <w:t>Д</w:t>
      </w:r>
      <w:r w:rsidRPr="001954E1">
        <w:rPr>
          <w:b/>
          <w:sz w:val="20"/>
          <w:szCs w:val="20"/>
        </w:rPr>
        <w:t>оговора</w:t>
      </w:r>
    </w:p>
    <w:p w14:paraId="6E60269D" w14:textId="77777777" w:rsidR="00BA7A9A" w:rsidRPr="001954E1" w:rsidRDefault="00AB390A" w:rsidP="00B951D4">
      <w:pPr>
        <w:suppressAutoHyphens/>
        <w:ind w:firstLine="540"/>
        <w:jc w:val="both"/>
        <w:rPr>
          <w:spacing w:val="-2"/>
          <w:sz w:val="20"/>
          <w:szCs w:val="20"/>
        </w:rPr>
      </w:pPr>
      <w:r w:rsidRPr="001954E1">
        <w:rPr>
          <w:spacing w:val="-2"/>
          <w:sz w:val="20"/>
          <w:szCs w:val="20"/>
        </w:rPr>
        <w:t xml:space="preserve">1.1. </w:t>
      </w:r>
      <w:r w:rsidR="00BA7A9A" w:rsidRPr="001954E1">
        <w:rPr>
          <w:spacing w:val="-2"/>
          <w:sz w:val="20"/>
          <w:szCs w:val="20"/>
        </w:rPr>
        <w:t>По настоящему Договору Теплосетевая организация обязуется:</w:t>
      </w:r>
    </w:p>
    <w:p w14:paraId="79B63F6E" w14:textId="77777777" w:rsidR="00BA7A9A" w:rsidRPr="001954E1" w:rsidRDefault="00BA7A9A" w:rsidP="00847744">
      <w:pPr>
        <w:numPr>
          <w:ilvl w:val="0"/>
          <w:numId w:val="2"/>
        </w:numPr>
        <w:suppressAutoHyphens/>
        <w:jc w:val="both"/>
        <w:rPr>
          <w:spacing w:val="-2"/>
          <w:sz w:val="20"/>
          <w:szCs w:val="20"/>
        </w:rPr>
      </w:pPr>
      <w:r w:rsidRPr="001954E1">
        <w:rPr>
          <w:spacing w:val="-2"/>
          <w:sz w:val="20"/>
          <w:szCs w:val="20"/>
        </w:rPr>
        <w:t>осуществлять организационно и технологически связанные действия, обеспечивающие поддержание технических устройств тепловых сетей в состоянии, соответствующем установленным техническими регламентами требованиям, преобразование тепловой энергии в центральных тепловых пунктах и (или) передачу тепловой энергии, теплоносителя от точки приема тепловой энергии, теплоносителя до точки передачи тепловой энергии, теплоносителя</w:t>
      </w:r>
      <w:r w:rsidR="00887AAE" w:rsidRPr="001954E1">
        <w:rPr>
          <w:spacing w:val="-2"/>
          <w:sz w:val="20"/>
          <w:szCs w:val="20"/>
        </w:rPr>
        <w:t xml:space="preserve"> </w:t>
      </w:r>
      <w:r w:rsidR="00887AAE" w:rsidRPr="001954E1">
        <w:rPr>
          <w:spacing w:val="-2"/>
          <w:sz w:val="20"/>
          <w:szCs w:val="20"/>
          <w:lang w:val="en-US"/>
        </w:rPr>
        <w:t>c</w:t>
      </w:r>
      <w:r w:rsidR="00887AAE" w:rsidRPr="001954E1">
        <w:rPr>
          <w:spacing w:val="-2"/>
          <w:sz w:val="20"/>
          <w:szCs w:val="20"/>
        </w:rPr>
        <w:t xml:space="preserve"> соблюдением параметров качества тепловой энергии и (или) теплоносителя, включая параметры, отражающие допустимые перерывы в теплоснабжении при передаче ее Потребителям Теплоснабжающей организации, соответствующих требованиям, установленным законодательством Российской Федерации</w:t>
      </w:r>
      <w:r w:rsidR="00CB1477" w:rsidRPr="001954E1">
        <w:rPr>
          <w:spacing w:val="-2"/>
          <w:sz w:val="20"/>
          <w:szCs w:val="20"/>
        </w:rPr>
        <w:t xml:space="preserve"> и настоящим Договором; </w:t>
      </w:r>
    </w:p>
    <w:p w14:paraId="5FAC5C77" w14:textId="77777777" w:rsidR="00CB1477" w:rsidRPr="001954E1" w:rsidRDefault="00CB1477" w:rsidP="00847744">
      <w:pPr>
        <w:numPr>
          <w:ilvl w:val="0"/>
          <w:numId w:val="2"/>
        </w:numPr>
        <w:suppressAutoHyphens/>
        <w:jc w:val="both"/>
        <w:rPr>
          <w:spacing w:val="-2"/>
          <w:sz w:val="20"/>
          <w:szCs w:val="20"/>
        </w:rPr>
      </w:pPr>
      <w:r w:rsidRPr="001954E1">
        <w:rPr>
          <w:spacing w:val="-2"/>
          <w:sz w:val="20"/>
          <w:szCs w:val="20"/>
        </w:rPr>
        <w:t xml:space="preserve">осуществлять мероприятия по строительству, реконструкции (модернизации) объектов теплоснабжения и осуществлению иных мероприятий, указанных в </w:t>
      </w:r>
      <w:r w:rsidR="005327D9" w:rsidRPr="001954E1">
        <w:rPr>
          <w:spacing w:val="-2"/>
          <w:sz w:val="20"/>
          <w:szCs w:val="20"/>
        </w:rPr>
        <w:t>Инвестиционной программе, согласованной с Теплоснабжающей организацией</w:t>
      </w:r>
      <w:r w:rsidR="00B961ED" w:rsidRPr="001954E1">
        <w:rPr>
          <w:spacing w:val="-2"/>
          <w:sz w:val="20"/>
          <w:szCs w:val="20"/>
        </w:rPr>
        <w:t>, и обеспечивающих поддержание технических устройств тепловых сетей в состоянии, соответствующем установленным техническим регламентам требованиям</w:t>
      </w:r>
      <w:r w:rsidRPr="001954E1">
        <w:rPr>
          <w:spacing w:val="-2"/>
          <w:sz w:val="20"/>
          <w:szCs w:val="20"/>
        </w:rPr>
        <w:t>;</w:t>
      </w:r>
    </w:p>
    <w:p w14:paraId="726424A8" w14:textId="77777777" w:rsidR="00BA7A9A" w:rsidRPr="001954E1" w:rsidRDefault="00BA7A9A" w:rsidP="00847744">
      <w:pPr>
        <w:numPr>
          <w:ilvl w:val="0"/>
          <w:numId w:val="2"/>
        </w:numPr>
        <w:suppressAutoHyphens/>
        <w:jc w:val="both"/>
        <w:rPr>
          <w:spacing w:val="-2"/>
          <w:sz w:val="20"/>
          <w:szCs w:val="20"/>
        </w:rPr>
      </w:pPr>
      <w:r w:rsidRPr="001954E1">
        <w:rPr>
          <w:spacing w:val="-2"/>
          <w:sz w:val="20"/>
          <w:szCs w:val="20"/>
        </w:rPr>
        <w:lastRenderedPageBreak/>
        <w:t xml:space="preserve">осуществлять организационные и технические работы по подключению (технологическому присоединению) теплопотребляющих установок и (или) источников тепловой энергии на объектах тепловой сети, принадлежащих Теплосетевой организации, </w:t>
      </w:r>
    </w:p>
    <w:p w14:paraId="06DF42A9" w14:textId="77777777" w:rsidR="00AA4D03" w:rsidRPr="001954E1" w:rsidRDefault="00BA7A9A" w:rsidP="00D84ABD">
      <w:pPr>
        <w:suppressAutoHyphens/>
        <w:spacing w:after="120"/>
        <w:ind w:firstLine="539"/>
        <w:jc w:val="both"/>
        <w:rPr>
          <w:spacing w:val="-2"/>
          <w:sz w:val="20"/>
          <w:szCs w:val="20"/>
        </w:rPr>
      </w:pPr>
      <w:r w:rsidRPr="001954E1">
        <w:rPr>
          <w:spacing w:val="-2"/>
          <w:sz w:val="20"/>
          <w:szCs w:val="20"/>
        </w:rPr>
        <w:t>а Теплоснабжающая организация обязуется оплачивать указанные услуги на условиях, определяемых настоящим Договором.</w:t>
      </w:r>
    </w:p>
    <w:p w14:paraId="3E0D0A29" w14:textId="77777777" w:rsidR="001A1B63" w:rsidRPr="001954E1" w:rsidRDefault="00F81B11" w:rsidP="00D84ABD">
      <w:pPr>
        <w:suppressAutoHyphens/>
        <w:spacing w:after="120"/>
        <w:ind w:firstLine="539"/>
        <w:jc w:val="both"/>
        <w:rPr>
          <w:spacing w:val="-2"/>
          <w:sz w:val="20"/>
          <w:szCs w:val="20"/>
        </w:rPr>
      </w:pPr>
      <w:r w:rsidRPr="001954E1">
        <w:rPr>
          <w:spacing w:val="-2"/>
          <w:sz w:val="20"/>
          <w:szCs w:val="20"/>
        </w:rPr>
        <w:t>1.</w:t>
      </w:r>
      <w:r w:rsidR="0024232F" w:rsidRPr="001954E1">
        <w:rPr>
          <w:spacing w:val="-2"/>
          <w:sz w:val="20"/>
          <w:szCs w:val="20"/>
        </w:rPr>
        <w:t>2</w:t>
      </w:r>
      <w:r w:rsidRPr="001954E1">
        <w:rPr>
          <w:spacing w:val="-2"/>
          <w:sz w:val="20"/>
          <w:szCs w:val="20"/>
        </w:rPr>
        <w:t xml:space="preserve">. </w:t>
      </w:r>
      <w:r w:rsidR="001A1B63" w:rsidRPr="001954E1">
        <w:rPr>
          <w:spacing w:val="-2"/>
          <w:sz w:val="20"/>
          <w:szCs w:val="20"/>
        </w:rPr>
        <w:t>В договоре используются следующие понятия и определения:</w:t>
      </w:r>
    </w:p>
    <w:p w14:paraId="154BACA6" w14:textId="107E0983" w:rsidR="001A1B63" w:rsidRPr="001954E1" w:rsidRDefault="001A1B63" w:rsidP="00D84ABD">
      <w:pPr>
        <w:suppressAutoHyphens/>
        <w:spacing w:after="120"/>
        <w:ind w:firstLine="539"/>
        <w:jc w:val="both"/>
        <w:rPr>
          <w:spacing w:val="-2"/>
          <w:sz w:val="20"/>
          <w:szCs w:val="20"/>
        </w:rPr>
      </w:pPr>
      <w:r w:rsidRPr="001954E1">
        <w:rPr>
          <w:i/>
          <w:spacing w:val="-2"/>
          <w:sz w:val="20"/>
          <w:szCs w:val="20"/>
        </w:rPr>
        <w:t>Стандарт взаимодействия</w:t>
      </w:r>
      <w:r w:rsidR="001F0A40" w:rsidRPr="001954E1">
        <w:rPr>
          <w:color w:val="000000"/>
          <w:sz w:val="20"/>
          <w:szCs w:val="20"/>
        </w:rPr>
        <w:t xml:space="preserve"> – Стандарт взаимодействия единой теплоснабжающей организации ПАО «Т Плюс» (с учетом региональных особенностей на территории </w:t>
      </w:r>
      <w:r w:rsidR="001F0A40" w:rsidRPr="00E561DD">
        <w:rPr>
          <w:color w:val="000000"/>
          <w:sz w:val="20"/>
          <w:szCs w:val="20"/>
          <w:highlight w:val="yellow"/>
        </w:rPr>
        <w:t xml:space="preserve">г. </w:t>
      </w:r>
      <w:r w:rsidR="00E561DD" w:rsidRPr="00E561DD">
        <w:rPr>
          <w:color w:val="000000"/>
          <w:sz w:val="20"/>
          <w:szCs w:val="20"/>
          <w:highlight w:val="yellow"/>
        </w:rPr>
        <w:t>_____________</w:t>
      </w:r>
      <w:r w:rsidR="001F0A40" w:rsidRPr="00E561DD">
        <w:rPr>
          <w:color w:val="000000"/>
          <w:sz w:val="20"/>
          <w:szCs w:val="20"/>
          <w:highlight w:val="yellow"/>
        </w:rPr>
        <w:t>)</w:t>
      </w:r>
      <w:r w:rsidR="001F0A40" w:rsidRPr="001954E1">
        <w:rPr>
          <w:color w:val="000000"/>
          <w:sz w:val="20"/>
          <w:szCs w:val="20"/>
        </w:rPr>
        <w:t xml:space="preserve"> с теплоснабжающими и теплосетевыми организациями, владеющими на праве собственности и (или) ином законном основании источниками тепловой энергии и (или) тепловыми сетями, опубликованный на официальном сайте ЕТО</w:t>
      </w:r>
      <w:r w:rsidR="00C12BB9" w:rsidRPr="001954E1">
        <w:rPr>
          <w:spacing w:val="-2"/>
          <w:sz w:val="20"/>
          <w:szCs w:val="20"/>
        </w:rPr>
        <w:t>.</w:t>
      </w:r>
    </w:p>
    <w:p w14:paraId="132B2969" w14:textId="2F2B4143" w:rsidR="001A1B63" w:rsidRPr="001954E1" w:rsidRDefault="001A1B63" w:rsidP="00D84ABD">
      <w:pPr>
        <w:suppressAutoHyphens/>
        <w:spacing w:after="120"/>
        <w:ind w:firstLine="539"/>
        <w:jc w:val="both"/>
        <w:rPr>
          <w:spacing w:val="-2"/>
          <w:sz w:val="20"/>
          <w:szCs w:val="20"/>
        </w:rPr>
      </w:pPr>
      <w:r w:rsidRPr="001954E1">
        <w:rPr>
          <w:i/>
          <w:spacing w:val="-2"/>
          <w:sz w:val="20"/>
          <w:szCs w:val="20"/>
        </w:rPr>
        <w:t>Схема теплоснабжения</w:t>
      </w:r>
      <w:r w:rsidRPr="001954E1">
        <w:rPr>
          <w:spacing w:val="-2"/>
          <w:sz w:val="20"/>
          <w:szCs w:val="20"/>
        </w:rPr>
        <w:t xml:space="preserve"> –</w:t>
      </w:r>
      <w:r w:rsidR="003E2B81" w:rsidRPr="001954E1">
        <w:rPr>
          <w:spacing w:val="-2"/>
          <w:sz w:val="20"/>
          <w:szCs w:val="20"/>
        </w:rPr>
        <w:t xml:space="preserve"> схема теплоснабжения муниципального образования "</w:t>
      </w:r>
      <w:r w:rsidR="00157F51" w:rsidRPr="001954E1">
        <w:rPr>
          <w:spacing w:val="-2"/>
          <w:sz w:val="20"/>
          <w:szCs w:val="20"/>
        </w:rPr>
        <w:t>______________</w:t>
      </w:r>
      <w:r w:rsidR="003E2B81" w:rsidRPr="001954E1">
        <w:rPr>
          <w:spacing w:val="-2"/>
          <w:sz w:val="20"/>
          <w:szCs w:val="20"/>
        </w:rPr>
        <w:t xml:space="preserve">", утвержденная в порядке, предусмотренном </w:t>
      </w:r>
      <w:r w:rsidR="00157F51" w:rsidRPr="001954E1">
        <w:rPr>
          <w:spacing w:val="-2"/>
          <w:sz w:val="20"/>
          <w:szCs w:val="20"/>
        </w:rPr>
        <w:t>Постановлением Правительства от _________________________</w:t>
      </w:r>
      <w:r w:rsidR="003E2B81" w:rsidRPr="001954E1">
        <w:rPr>
          <w:spacing w:val="-2"/>
          <w:sz w:val="20"/>
          <w:szCs w:val="20"/>
        </w:rPr>
        <w:t>.</w:t>
      </w:r>
    </w:p>
    <w:p w14:paraId="79E05118" w14:textId="2D7A5FAE" w:rsidR="0074683C" w:rsidRPr="001954E1" w:rsidRDefault="003E2B81" w:rsidP="00D84ABD">
      <w:pPr>
        <w:suppressAutoHyphens/>
        <w:spacing w:after="120"/>
        <w:ind w:firstLine="539"/>
        <w:jc w:val="both"/>
        <w:rPr>
          <w:spacing w:val="-2"/>
          <w:sz w:val="20"/>
          <w:szCs w:val="20"/>
        </w:rPr>
      </w:pPr>
      <w:r w:rsidRPr="001954E1">
        <w:rPr>
          <w:i/>
          <w:spacing w:val="-2"/>
          <w:sz w:val="20"/>
          <w:szCs w:val="20"/>
        </w:rPr>
        <w:t xml:space="preserve">Инвестиционная </w:t>
      </w:r>
      <w:r w:rsidR="00CA77AE" w:rsidRPr="001954E1">
        <w:rPr>
          <w:i/>
          <w:spacing w:val="-2"/>
          <w:sz w:val="20"/>
          <w:szCs w:val="20"/>
        </w:rPr>
        <w:t xml:space="preserve">и ремонтная </w:t>
      </w:r>
      <w:r w:rsidRPr="001954E1">
        <w:rPr>
          <w:i/>
          <w:spacing w:val="-2"/>
          <w:sz w:val="20"/>
          <w:szCs w:val="20"/>
        </w:rPr>
        <w:t>программа</w:t>
      </w:r>
      <w:r w:rsidR="00CA77AE" w:rsidRPr="001954E1">
        <w:rPr>
          <w:i/>
          <w:spacing w:val="-2"/>
          <w:sz w:val="20"/>
          <w:szCs w:val="20"/>
        </w:rPr>
        <w:t xml:space="preserve"> </w:t>
      </w:r>
      <w:r w:rsidR="00CA77AE" w:rsidRPr="001954E1">
        <w:rPr>
          <w:rStyle w:val="af7"/>
          <w:i/>
          <w:spacing w:val="-2"/>
          <w:sz w:val="20"/>
          <w:szCs w:val="20"/>
        </w:rPr>
        <w:footnoteReference w:id="1"/>
      </w:r>
      <w:r w:rsidRPr="001954E1">
        <w:rPr>
          <w:spacing w:val="-2"/>
          <w:sz w:val="20"/>
          <w:szCs w:val="20"/>
        </w:rPr>
        <w:t xml:space="preserve"> –</w:t>
      </w:r>
      <w:r w:rsidR="00E00B1C" w:rsidRPr="001954E1">
        <w:rPr>
          <w:spacing w:val="-2"/>
          <w:sz w:val="20"/>
          <w:szCs w:val="20"/>
        </w:rPr>
        <w:t xml:space="preserve"> </w:t>
      </w:r>
      <w:r w:rsidR="002D7763" w:rsidRPr="001954E1">
        <w:rPr>
          <w:spacing w:val="-2"/>
          <w:sz w:val="20"/>
          <w:szCs w:val="20"/>
        </w:rPr>
        <w:t xml:space="preserve"> программа</w:t>
      </w:r>
      <w:r w:rsidR="00053F82" w:rsidRPr="001954E1">
        <w:rPr>
          <w:spacing w:val="-2"/>
          <w:sz w:val="20"/>
          <w:szCs w:val="20"/>
        </w:rPr>
        <w:t xml:space="preserve"> мероприятий по </w:t>
      </w:r>
      <w:r w:rsidR="0062264C" w:rsidRPr="001954E1">
        <w:rPr>
          <w:spacing w:val="-2"/>
          <w:sz w:val="20"/>
          <w:szCs w:val="20"/>
        </w:rPr>
        <w:t xml:space="preserve">строительству, </w:t>
      </w:r>
      <w:r w:rsidR="00053F82" w:rsidRPr="001954E1">
        <w:rPr>
          <w:spacing w:val="-2"/>
          <w:sz w:val="20"/>
          <w:szCs w:val="20"/>
        </w:rPr>
        <w:t>реконструкции (модернизации)</w:t>
      </w:r>
      <w:r w:rsidR="00CA77AE" w:rsidRPr="001954E1">
        <w:rPr>
          <w:spacing w:val="-2"/>
          <w:sz w:val="20"/>
          <w:szCs w:val="20"/>
        </w:rPr>
        <w:t>, ремонту</w:t>
      </w:r>
      <w:r w:rsidR="00053F82" w:rsidRPr="001954E1">
        <w:rPr>
          <w:spacing w:val="-2"/>
          <w:sz w:val="20"/>
          <w:szCs w:val="20"/>
        </w:rPr>
        <w:t xml:space="preserve"> объектов теплоснабжения и осуществлению иных мероприятий</w:t>
      </w:r>
      <w:r w:rsidR="00A90237" w:rsidRPr="001954E1">
        <w:rPr>
          <w:spacing w:val="-2"/>
          <w:sz w:val="20"/>
          <w:szCs w:val="20"/>
        </w:rPr>
        <w:t xml:space="preserve"> с графиком финансирования данных мероприятий в разбивке по месяцам календарного года</w:t>
      </w:r>
      <w:r w:rsidR="002D7763" w:rsidRPr="001954E1">
        <w:rPr>
          <w:spacing w:val="-2"/>
          <w:sz w:val="20"/>
          <w:szCs w:val="20"/>
        </w:rPr>
        <w:t xml:space="preserve">, </w:t>
      </w:r>
      <w:r w:rsidR="00053F82" w:rsidRPr="001954E1">
        <w:rPr>
          <w:spacing w:val="-2"/>
          <w:sz w:val="20"/>
          <w:szCs w:val="20"/>
        </w:rPr>
        <w:t>с</w:t>
      </w:r>
      <w:r w:rsidR="002D7763" w:rsidRPr="001954E1">
        <w:rPr>
          <w:spacing w:val="-2"/>
          <w:sz w:val="20"/>
          <w:szCs w:val="20"/>
        </w:rPr>
        <w:t>формир</w:t>
      </w:r>
      <w:r w:rsidR="00053F82" w:rsidRPr="001954E1">
        <w:rPr>
          <w:spacing w:val="-2"/>
          <w:sz w:val="20"/>
          <w:szCs w:val="20"/>
        </w:rPr>
        <w:t>ованная</w:t>
      </w:r>
      <w:r w:rsidR="002D7763" w:rsidRPr="001954E1">
        <w:rPr>
          <w:spacing w:val="-2"/>
          <w:sz w:val="20"/>
          <w:szCs w:val="20"/>
        </w:rPr>
        <w:t xml:space="preserve"> Теплосетевой организаци</w:t>
      </w:r>
      <w:r w:rsidR="00053F82" w:rsidRPr="001954E1">
        <w:rPr>
          <w:spacing w:val="-2"/>
          <w:sz w:val="20"/>
          <w:szCs w:val="20"/>
        </w:rPr>
        <w:t>ей</w:t>
      </w:r>
      <w:r w:rsidR="002D7763" w:rsidRPr="001954E1">
        <w:rPr>
          <w:spacing w:val="-2"/>
          <w:sz w:val="20"/>
          <w:szCs w:val="20"/>
        </w:rPr>
        <w:t xml:space="preserve"> на </w:t>
      </w:r>
      <w:r w:rsidR="0091026E" w:rsidRPr="001954E1">
        <w:rPr>
          <w:spacing w:val="-2"/>
          <w:sz w:val="20"/>
          <w:szCs w:val="20"/>
        </w:rPr>
        <w:t xml:space="preserve">один </w:t>
      </w:r>
      <w:r w:rsidR="002D7763" w:rsidRPr="001954E1">
        <w:rPr>
          <w:spacing w:val="-2"/>
          <w:sz w:val="20"/>
          <w:szCs w:val="20"/>
        </w:rPr>
        <w:t xml:space="preserve">календарный год, </w:t>
      </w:r>
      <w:r w:rsidR="00053F82" w:rsidRPr="001954E1">
        <w:rPr>
          <w:spacing w:val="-2"/>
          <w:sz w:val="20"/>
          <w:szCs w:val="20"/>
        </w:rPr>
        <w:t>и согласованная</w:t>
      </w:r>
      <w:r w:rsidR="002D7763" w:rsidRPr="001954E1">
        <w:rPr>
          <w:spacing w:val="-2"/>
          <w:sz w:val="20"/>
          <w:szCs w:val="20"/>
        </w:rPr>
        <w:t xml:space="preserve"> Теплоснабжающей организаци</w:t>
      </w:r>
      <w:r w:rsidR="00053F82" w:rsidRPr="001954E1">
        <w:rPr>
          <w:spacing w:val="-2"/>
          <w:sz w:val="20"/>
          <w:szCs w:val="20"/>
        </w:rPr>
        <w:t>ей</w:t>
      </w:r>
      <w:r w:rsidR="002D7763" w:rsidRPr="001954E1">
        <w:rPr>
          <w:spacing w:val="-2"/>
          <w:sz w:val="20"/>
          <w:szCs w:val="20"/>
        </w:rPr>
        <w:t>. Инв</w:t>
      </w:r>
      <w:r w:rsidR="00053F82" w:rsidRPr="001954E1">
        <w:rPr>
          <w:spacing w:val="-2"/>
          <w:sz w:val="20"/>
          <w:szCs w:val="20"/>
        </w:rPr>
        <w:t>естиционная программа является п</w:t>
      </w:r>
      <w:r w:rsidR="002D7763" w:rsidRPr="001954E1">
        <w:rPr>
          <w:spacing w:val="-2"/>
          <w:sz w:val="20"/>
          <w:szCs w:val="20"/>
        </w:rPr>
        <w:t>риложением к настоящему Договору</w:t>
      </w:r>
      <w:r w:rsidR="00053F82" w:rsidRPr="001954E1">
        <w:rPr>
          <w:spacing w:val="-2"/>
          <w:sz w:val="20"/>
          <w:szCs w:val="20"/>
        </w:rPr>
        <w:t xml:space="preserve"> (Приложение №7)</w:t>
      </w:r>
      <w:r w:rsidR="002D7763" w:rsidRPr="001954E1">
        <w:rPr>
          <w:spacing w:val="-2"/>
          <w:sz w:val="20"/>
          <w:szCs w:val="20"/>
        </w:rPr>
        <w:t xml:space="preserve">, которое </w:t>
      </w:r>
      <w:r w:rsidR="00053F82" w:rsidRPr="001954E1">
        <w:rPr>
          <w:spacing w:val="-2"/>
          <w:sz w:val="20"/>
          <w:szCs w:val="20"/>
        </w:rPr>
        <w:t>утверждается</w:t>
      </w:r>
      <w:r w:rsidR="002D7763" w:rsidRPr="001954E1">
        <w:rPr>
          <w:spacing w:val="-2"/>
          <w:sz w:val="20"/>
          <w:szCs w:val="20"/>
        </w:rPr>
        <w:t xml:space="preserve"> ежегодно </w:t>
      </w:r>
      <w:r w:rsidR="0091026E" w:rsidRPr="001954E1">
        <w:rPr>
          <w:spacing w:val="-2"/>
          <w:sz w:val="20"/>
          <w:szCs w:val="20"/>
        </w:rPr>
        <w:t xml:space="preserve">на протяжении срока действия договора </w:t>
      </w:r>
      <w:r w:rsidR="002D7763" w:rsidRPr="001954E1">
        <w:rPr>
          <w:spacing w:val="-2"/>
          <w:sz w:val="20"/>
          <w:szCs w:val="20"/>
        </w:rPr>
        <w:t>путем подписания дополнительного соглашения</w:t>
      </w:r>
      <w:r w:rsidR="00CA77AE" w:rsidRPr="001954E1">
        <w:rPr>
          <w:spacing w:val="-2"/>
          <w:sz w:val="20"/>
          <w:szCs w:val="20"/>
        </w:rPr>
        <w:t>, а в случае неподписания Сторонами дополнительного соглашения Инвестиционная программа считается согласованной в неоспариваемой Сторонами части, что подтверждается деловой перепиской Сторон</w:t>
      </w:r>
      <w:r w:rsidR="00026E61" w:rsidRPr="001954E1">
        <w:rPr>
          <w:spacing w:val="-2"/>
          <w:sz w:val="20"/>
          <w:szCs w:val="20"/>
        </w:rPr>
        <w:t xml:space="preserve"> (путем обмена письмами на бумажном носителе)</w:t>
      </w:r>
      <w:r w:rsidR="007D3F63" w:rsidRPr="001954E1">
        <w:rPr>
          <w:spacing w:val="-2"/>
          <w:sz w:val="20"/>
          <w:szCs w:val="20"/>
        </w:rPr>
        <w:t>.</w:t>
      </w:r>
    </w:p>
    <w:p w14:paraId="2D940F83" w14:textId="77777777" w:rsidR="006B72E6" w:rsidRPr="001954E1" w:rsidRDefault="006B72E6" w:rsidP="00D84ABD">
      <w:pPr>
        <w:suppressAutoHyphens/>
        <w:spacing w:after="120"/>
        <w:ind w:firstLine="539"/>
        <w:jc w:val="both"/>
        <w:rPr>
          <w:spacing w:val="-2"/>
          <w:sz w:val="20"/>
          <w:szCs w:val="20"/>
        </w:rPr>
      </w:pPr>
      <w:r w:rsidRPr="001954E1">
        <w:rPr>
          <w:i/>
          <w:spacing w:val="-2"/>
          <w:sz w:val="20"/>
          <w:szCs w:val="20"/>
        </w:rPr>
        <w:t>Объем инвестиционной программы</w:t>
      </w:r>
      <w:r w:rsidRPr="001954E1">
        <w:rPr>
          <w:spacing w:val="-2"/>
          <w:sz w:val="20"/>
          <w:szCs w:val="20"/>
        </w:rPr>
        <w:t xml:space="preserve"> – объем денежных средств, равный суммарной стоимости мероприятий, включенных в Инвестиционную программу, без учета НДС.</w:t>
      </w:r>
    </w:p>
    <w:p w14:paraId="2423EFEE" w14:textId="77777777" w:rsidR="006B72E6" w:rsidRPr="001954E1" w:rsidRDefault="00053F82" w:rsidP="00D84ABD">
      <w:pPr>
        <w:suppressAutoHyphens/>
        <w:spacing w:after="120"/>
        <w:ind w:firstLine="539"/>
        <w:jc w:val="both"/>
        <w:rPr>
          <w:spacing w:val="-2"/>
          <w:sz w:val="20"/>
          <w:szCs w:val="20"/>
        </w:rPr>
      </w:pPr>
      <w:r w:rsidRPr="001954E1">
        <w:rPr>
          <w:i/>
          <w:spacing w:val="-2"/>
          <w:sz w:val="20"/>
          <w:szCs w:val="20"/>
        </w:rPr>
        <w:t>Контрольные</w:t>
      </w:r>
      <w:r w:rsidR="006B72E6" w:rsidRPr="001954E1">
        <w:rPr>
          <w:i/>
          <w:spacing w:val="-2"/>
          <w:sz w:val="20"/>
          <w:szCs w:val="20"/>
        </w:rPr>
        <w:t xml:space="preserve"> точки</w:t>
      </w:r>
      <w:r w:rsidRPr="001954E1">
        <w:rPr>
          <w:i/>
          <w:spacing w:val="-2"/>
          <w:sz w:val="20"/>
          <w:szCs w:val="20"/>
        </w:rPr>
        <w:t xml:space="preserve"> (промежуточные и финальные)</w:t>
      </w:r>
      <w:r w:rsidR="006B72E6" w:rsidRPr="001954E1">
        <w:rPr>
          <w:spacing w:val="-2"/>
          <w:sz w:val="20"/>
          <w:szCs w:val="20"/>
        </w:rPr>
        <w:t xml:space="preserve"> </w:t>
      </w:r>
      <w:r w:rsidRPr="001954E1">
        <w:rPr>
          <w:spacing w:val="-2"/>
          <w:sz w:val="20"/>
          <w:szCs w:val="20"/>
        </w:rPr>
        <w:t>–</w:t>
      </w:r>
      <w:r w:rsidR="006B72E6" w:rsidRPr="001954E1">
        <w:rPr>
          <w:spacing w:val="-2"/>
          <w:sz w:val="20"/>
          <w:szCs w:val="20"/>
        </w:rPr>
        <w:t xml:space="preserve"> </w:t>
      </w:r>
      <w:r w:rsidRPr="001954E1">
        <w:rPr>
          <w:spacing w:val="-2"/>
          <w:sz w:val="20"/>
          <w:szCs w:val="20"/>
        </w:rPr>
        <w:t>ключевые события (дата и содержание), в отношении каждого мероприятия Инвестиционной программы, позволяющие контролировать ход ее исполнения, зафиксированные в Приложении №7.</w:t>
      </w:r>
    </w:p>
    <w:p w14:paraId="11B8410D" w14:textId="77777777" w:rsidR="00F81B11" w:rsidRPr="001954E1" w:rsidRDefault="001A1B63" w:rsidP="00D84ABD">
      <w:pPr>
        <w:suppressAutoHyphens/>
        <w:spacing w:after="120"/>
        <w:ind w:firstLine="539"/>
        <w:jc w:val="both"/>
        <w:rPr>
          <w:spacing w:val="-2"/>
          <w:sz w:val="20"/>
          <w:szCs w:val="20"/>
        </w:rPr>
      </w:pPr>
      <w:r w:rsidRPr="001954E1">
        <w:rPr>
          <w:spacing w:val="-2"/>
          <w:sz w:val="20"/>
          <w:szCs w:val="20"/>
        </w:rPr>
        <w:t xml:space="preserve">Прочие </w:t>
      </w:r>
      <w:r w:rsidR="00F81B11" w:rsidRPr="001954E1">
        <w:rPr>
          <w:spacing w:val="-2"/>
          <w:sz w:val="20"/>
          <w:szCs w:val="20"/>
        </w:rPr>
        <w:t xml:space="preserve">термины и понятия, применяемые в настоящем </w:t>
      </w:r>
      <w:r w:rsidR="00E637C7" w:rsidRPr="001954E1">
        <w:rPr>
          <w:spacing w:val="-2"/>
          <w:sz w:val="20"/>
          <w:szCs w:val="20"/>
        </w:rPr>
        <w:t>Д</w:t>
      </w:r>
      <w:r w:rsidR="00F81B11" w:rsidRPr="001954E1">
        <w:rPr>
          <w:spacing w:val="-2"/>
          <w:sz w:val="20"/>
          <w:szCs w:val="20"/>
        </w:rPr>
        <w:t>оговоре, используются в соответствии с действующим законодательством о теплоснабжении.</w:t>
      </w:r>
    </w:p>
    <w:p w14:paraId="64A43D0D" w14:textId="77777777" w:rsidR="0068321A" w:rsidRPr="001954E1" w:rsidRDefault="00F81B11" w:rsidP="00434194">
      <w:pPr>
        <w:suppressAutoHyphens/>
        <w:spacing w:before="120" w:after="240"/>
        <w:jc w:val="center"/>
        <w:rPr>
          <w:b/>
          <w:sz w:val="20"/>
          <w:szCs w:val="20"/>
        </w:rPr>
      </w:pPr>
      <w:r w:rsidRPr="001954E1">
        <w:rPr>
          <w:b/>
          <w:sz w:val="20"/>
          <w:szCs w:val="20"/>
        </w:rPr>
        <w:t>2</w:t>
      </w:r>
      <w:r w:rsidR="0068321A" w:rsidRPr="001954E1">
        <w:rPr>
          <w:b/>
          <w:sz w:val="20"/>
          <w:szCs w:val="20"/>
        </w:rPr>
        <w:t xml:space="preserve">. </w:t>
      </w:r>
      <w:r w:rsidR="0017214F" w:rsidRPr="001954E1">
        <w:rPr>
          <w:b/>
          <w:sz w:val="20"/>
          <w:szCs w:val="20"/>
        </w:rPr>
        <w:t>Права и обязанности</w:t>
      </w:r>
      <w:r w:rsidR="0068321A" w:rsidRPr="001954E1">
        <w:rPr>
          <w:b/>
          <w:sz w:val="20"/>
          <w:szCs w:val="20"/>
        </w:rPr>
        <w:t xml:space="preserve"> </w:t>
      </w:r>
      <w:r w:rsidR="00E97C83" w:rsidRPr="001954E1">
        <w:rPr>
          <w:b/>
          <w:sz w:val="20"/>
          <w:szCs w:val="20"/>
        </w:rPr>
        <w:t>Сторо</w:t>
      </w:r>
      <w:r w:rsidR="0024232F" w:rsidRPr="001954E1">
        <w:rPr>
          <w:b/>
          <w:sz w:val="20"/>
          <w:szCs w:val="20"/>
        </w:rPr>
        <w:t>н</w:t>
      </w:r>
    </w:p>
    <w:p w14:paraId="0BC717CF" w14:textId="77777777" w:rsidR="0024232F" w:rsidRPr="001954E1" w:rsidRDefault="0024232F" w:rsidP="00D84ABD">
      <w:pPr>
        <w:suppressAutoHyphens/>
        <w:spacing w:after="120"/>
        <w:ind w:firstLine="539"/>
        <w:jc w:val="both"/>
        <w:rPr>
          <w:spacing w:val="-2"/>
          <w:sz w:val="20"/>
          <w:szCs w:val="20"/>
        </w:rPr>
      </w:pPr>
      <w:r w:rsidRPr="001954E1">
        <w:rPr>
          <w:sz w:val="20"/>
          <w:szCs w:val="20"/>
        </w:rPr>
        <w:t xml:space="preserve">2.1. </w:t>
      </w:r>
      <w:r w:rsidRPr="001954E1">
        <w:rPr>
          <w:spacing w:val="-2"/>
          <w:sz w:val="20"/>
          <w:szCs w:val="20"/>
        </w:rPr>
        <w:t xml:space="preserve">Стороны обязаны </w:t>
      </w:r>
      <w:r w:rsidR="008C1AFA" w:rsidRPr="001954E1">
        <w:rPr>
          <w:spacing w:val="-2"/>
          <w:sz w:val="20"/>
          <w:szCs w:val="20"/>
        </w:rPr>
        <w:t xml:space="preserve">исполнять </w:t>
      </w:r>
      <w:r w:rsidRPr="001954E1">
        <w:rPr>
          <w:spacing w:val="-2"/>
          <w:sz w:val="20"/>
          <w:szCs w:val="20"/>
        </w:rPr>
        <w:t xml:space="preserve">обязательства, предусмотренные настоящим </w:t>
      </w:r>
      <w:r w:rsidR="00E637C7" w:rsidRPr="001954E1">
        <w:rPr>
          <w:spacing w:val="-2"/>
          <w:sz w:val="20"/>
          <w:szCs w:val="20"/>
        </w:rPr>
        <w:t>Д</w:t>
      </w:r>
      <w:r w:rsidRPr="001954E1">
        <w:rPr>
          <w:spacing w:val="-2"/>
          <w:sz w:val="20"/>
          <w:szCs w:val="20"/>
        </w:rPr>
        <w:t xml:space="preserve">оговором, надлежащим образом в соответствии с требованиями, установленными </w:t>
      </w:r>
      <w:r w:rsidR="00E637C7" w:rsidRPr="001954E1">
        <w:rPr>
          <w:spacing w:val="-2"/>
          <w:sz w:val="20"/>
          <w:szCs w:val="20"/>
        </w:rPr>
        <w:t>Д</w:t>
      </w:r>
      <w:r w:rsidRPr="001954E1">
        <w:rPr>
          <w:spacing w:val="-2"/>
          <w:sz w:val="20"/>
          <w:szCs w:val="20"/>
        </w:rPr>
        <w:t>оговором, законодательством РФ, а в случае отсутствия таких требований – в соответствии с обычаями делового оборота или иными обычно предъявляемыми требованиями.</w:t>
      </w:r>
    </w:p>
    <w:p w14:paraId="6FE90BE1" w14:textId="40E81451" w:rsidR="00F24952" w:rsidRPr="001954E1" w:rsidRDefault="00F24952" w:rsidP="00F24952">
      <w:pPr>
        <w:suppressAutoHyphens/>
        <w:spacing w:after="120"/>
        <w:ind w:firstLine="539"/>
        <w:jc w:val="both"/>
        <w:rPr>
          <w:spacing w:val="-2"/>
          <w:sz w:val="20"/>
          <w:szCs w:val="20"/>
        </w:rPr>
      </w:pPr>
      <w:r w:rsidRPr="001954E1">
        <w:rPr>
          <w:spacing w:val="-2"/>
          <w:sz w:val="20"/>
          <w:szCs w:val="20"/>
        </w:rPr>
        <w:t>2.</w:t>
      </w:r>
      <w:r w:rsidR="00387E10" w:rsidRPr="001954E1">
        <w:rPr>
          <w:spacing w:val="-2"/>
          <w:sz w:val="20"/>
          <w:szCs w:val="20"/>
        </w:rPr>
        <w:t>1.1</w:t>
      </w:r>
      <w:r w:rsidRPr="001954E1">
        <w:rPr>
          <w:spacing w:val="-2"/>
          <w:sz w:val="20"/>
          <w:szCs w:val="20"/>
        </w:rPr>
        <w:t xml:space="preserve">. Стороны обязаны </w:t>
      </w:r>
      <w:r w:rsidR="00026E61" w:rsidRPr="001954E1">
        <w:rPr>
          <w:spacing w:val="-2"/>
          <w:sz w:val="20"/>
          <w:szCs w:val="20"/>
        </w:rPr>
        <w:t xml:space="preserve">согласовать и </w:t>
      </w:r>
      <w:r w:rsidRPr="001954E1">
        <w:rPr>
          <w:spacing w:val="-2"/>
          <w:sz w:val="20"/>
          <w:szCs w:val="20"/>
        </w:rPr>
        <w:t xml:space="preserve">подписать инвестиционную программу </w:t>
      </w:r>
      <w:r w:rsidR="00F04BE7" w:rsidRPr="00F04BE7">
        <w:rPr>
          <w:spacing w:val="-2"/>
          <w:sz w:val="20"/>
          <w:szCs w:val="20"/>
        </w:rPr>
        <w:t xml:space="preserve">на </w:t>
      </w:r>
      <w:r w:rsidR="00F04BE7" w:rsidRPr="00F04BE7">
        <w:rPr>
          <w:spacing w:val="-2"/>
          <w:sz w:val="20"/>
          <w:szCs w:val="20"/>
          <w:highlight w:val="green"/>
        </w:rPr>
        <w:t>_____</w:t>
      </w:r>
      <w:r w:rsidR="00F04BE7" w:rsidRPr="00F04BE7">
        <w:rPr>
          <w:spacing w:val="-2"/>
          <w:sz w:val="20"/>
          <w:szCs w:val="20"/>
        </w:rPr>
        <w:t xml:space="preserve"> год</w:t>
      </w:r>
      <w:r w:rsidR="00F04BE7" w:rsidRPr="001954E1">
        <w:rPr>
          <w:spacing w:val="-2"/>
          <w:sz w:val="20"/>
          <w:szCs w:val="20"/>
        </w:rPr>
        <w:t xml:space="preserve"> </w:t>
      </w:r>
      <w:r w:rsidRPr="001954E1">
        <w:rPr>
          <w:spacing w:val="-2"/>
          <w:sz w:val="20"/>
          <w:szCs w:val="20"/>
        </w:rPr>
        <w:t xml:space="preserve">(приложение №7) к настоящему договору </w:t>
      </w:r>
      <w:r w:rsidR="00DC198E" w:rsidRPr="001954E1">
        <w:rPr>
          <w:spacing w:val="-2"/>
          <w:sz w:val="20"/>
          <w:szCs w:val="20"/>
        </w:rPr>
        <w:t xml:space="preserve">в порядке и сроки, предусмотренные </w:t>
      </w:r>
      <w:r w:rsidR="00026E61" w:rsidRPr="001954E1">
        <w:rPr>
          <w:spacing w:val="-2"/>
          <w:sz w:val="20"/>
          <w:szCs w:val="20"/>
        </w:rPr>
        <w:t xml:space="preserve">настоящим Договором и </w:t>
      </w:r>
      <w:r w:rsidR="00DC198E" w:rsidRPr="001954E1">
        <w:rPr>
          <w:spacing w:val="-2"/>
          <w:sz w:val="20"/>
          <w:szCs w:val="20"/>
        </w:rPr>
        <w:t>Стандарт</w:t>
      </w:r>
      <w:r w:rsidR="00026E61" w:rsidRPr="001954E1">
        <w:rPr>
          <w:spacing w:val="-2"/>
          <w:sz w:val="20"/>
          <w:szCs w:val="20"/>
        </w:rPr>
        <w:t>ом</w:t>
      </w:r>
      <w:r w:rsidR="00DC198E" w:rsidRPr="001954E1">
        <w:rPr>
          <w:spacing w:val="-2"/>
          <w:sz w:val="20"/>
          <w:szCs w:val="20"/>
        </w:rPr>
        <w:t xml:space="preserve"> взаимодействия</w:t>
      </w:r>
      <w:r w:rsidRPr="001954E1">
        <w:rPr>
          <w:spacing w:val="-2"/>
          <w:sz w:val="20"/>
          <w:szCs w:val="20"/>
        </w:rPr>
        <w:t>.</w:t>
      </w:r>
    </w:p>
    <w:p w14:paraId="5A79B2F8" w14:textId="77777777" w:rsidR="00AD0111" w:rsidRPr="001954E1" w:rsidRDefault="00AD0111" w:rsidP="00A85C55">
      <w:pPr>
        <w:suppressAutoHyphens/>
        <w:spacing w:after="120"/>
        <w:ind w:firstLine="539"/>
        <w:jc w:val="both"/>
        <w:rPr>
          <w:sz w:val="20"/>
          <w:szCs w:val="20"/>
        </w:rPr>
      </w:pPr>
    </w:p>
    <w:p w14:paraId="09D3B43B" w14:textId="77777777" w:rsidR="0068321A" w:rsidRPr="001954E1" w:rsidRDefault="00F81B11" w:rsidP="00D84ABD">
      <w:pPr>
        <w:suppressAutoHyphens/>
        <w:spacing w:before="120" w:after="120"/>
        <w:ind w:firstLine="539"/>
        <w:jc w:val="both"/>
        <w:rPr>
          <w:sz w:val="20"/>
          <w:szCs w:val="20"/>
        </w:rPr>
      </w:pPr>
      <w:r w:rsidRPr="001954E1">
        <w:rPr>
          <w:sz w:val="20"/>
          <w:szCs w:val="20"/>
        </w:rPr>
        <w:t>2</w:t>
      </w:r>
      <w:r w:rsidR="0068321A" w:rsidRPr="001954E1">
        <w:rPr>
          <w:sz w:val="20"/>
          <w:szCs w:val="20"/>
        </w:rPr>
        <w:t>.</w:t>
      </w:r>
      <w:r w:rsidR="0017193B" w:rsidRPr="001954E1">
        <w:rPr>
          <w:sz w:val="20"/>
          <w:szCs w:val="20"/>
        </w:rPr>
        <w:t>2</w:t>
      </w:r>
      <w:r w:rsidR="0068321A" w:rsidRPr="001954E1">
        <w:rPr>
          <w:sz w:val="20"/>
          <w:szCs w:val="20"/>
        </w:rPr>
        <w:t xml:space="preserve">. </w:t>
      </w:r>
      <w:r w:rsidR="009A2A09" w:rsidRPr="001954E1">
        <w:rPr>
          <w:sz w:val="20"/>
          <w:szCs w:val="20"/>
          <w:u w:val="single"/>
        </w:rPr>
        <w:t>Теплоснабжающая организация</w:t>
      </w:r>
      <w:r w:rsidR="0068321A" w:rsidRPr="001954E1">
        <w:rPr>
          <w:sz w:val="20"/>
          <w:szCs w:val="20"/>
          <w:u w:val="single"/>
        </w:rPr>
        <w:t xml:space="preserve"> </w:t>
      </w:r>
      <w:r w:rsidR="00B45EEB" w:rsidRPr="001954E1">
        <w:rPr>
          <w:sz w:val="20"/>
          <w:szCs w:val="20"/>
          <w:u w:val="single"/>
        </w:rPr>
        <w:t>обязана</w:t>
      </w:r>
      <w:r w:rsidR="0068321A" w:rsidRPr="001954E1">
        <w:rPr>
          <w:sz w:val="20"/>
          <w:szCs w:val="20"/>
        </w:rPr>
        <w:t>:</w:t>
      </w:r>
    </w:p>
    <w:p w14:paraId="19B5F0A3" w14:textId="77777777" w:rsidR="00C923E3" w:rsidRPr="001954E1" w:rsidRDefault="00F81B11" w:rsidP="00434194">
      <w:pPr>
        <w:suppressAutoHyphens/>
        <w:ind w:firstLine="539"/>
        <w:jc w:val="both"/>
        <w:rPr>
          <w:sz w:val="20"/>
          <w:szCs w:val="20"/>
        </w:rPr>
      </w:pPr>
      <w:r w:rsidRPr="001954E1">
        <w:rPr>
          <w:sz w:val="20"/>
          <w:szCs w:val="20"/>
        </w:rPr>
        <w:t>2</w:t>
      </w:r>
      <w:r w:rsidR="0068321A" w:rsidRPr="001954E1">
        <w:rPr>
          <w:sz w:val="20"/>
          <w:szCs w:val="20"/>
        </w:rPr>
        <w:t>.</w:t>
      </w:r>
      <w:r w:rsidR="0017193B" w:rsidRPr="001954E1">
        <w:rPr>
          <w:sz w:val="20"/>
          <w:szCs w:val="20"/>
        </w:rPr>
        <w:t>2</w:t>
      </w:r>
      <w:r w:rsidR="0068321A" w:rsidRPr="001954E1">
        <w:rPr>
          <w:sz w:val="20"/>
          <w:szCs w:val="20"/>
        </w:rPr>
        <w:t xml:space="preserve">.1. </w:t>
      </w:r>
      <w:r w:rsidR="00817417" w:rsidRPr="001954E1">
        <w:rPr>
          <w:sz w:val="20"/>
          <w:szCs w:val="20"/>
        </w:rPr>
        <w:t xml:space="preserve">Подавать </w:t>
      </w:r>
      <w:r w:rsidR="0024232F" w:rsidRPr="001954E1">
        <w:rPr>
          <w:sz w:val="20"/>
          <w:szCs w:val="20"/>
        </w:rPr>
        <w:t xml:space="preserve">в </w:t>
      </w:r>
      <w:r w:rsidR="00817417" w:rsidRPr="001954E1">
        <w:rPr>
          <w:sz w:val="20"/>
          <w:szCs w:val="20"/>
        </w:rPr>
        <w:t xml:space="preserve">точки </w:t>
      </w:r>
      <w:r w:rsidR="0024232F" w:rsidRPr="001954E1">
        <w:rPr>
          <w:sz w:val="20"/>
          <w:szCs w:val="20"/>
        </w:rPr>
        <w:t xml:space="preserve">приема, </w:t>
      </w:r>
      <w:r w:rsidR="00817417" w:rsidRPr="001954E1">
        <w:rPr>
          <w:sz w:val="20"/>
          <w:szCs w:val="20"/>
        </w:rPr>
        <w:t xml:space="preserve">указанные </w:t>
      </w:r>
      <w:r w:rsidR="0024232F" w:rsidRPr="001954E1">
        <w:rPr>
          <w:sz w:val="20"/>
          <w:szCs w:val="20"/>
        </w:rPr>
        <w:t>в Приложении №</w:t>
      </w:r>
      <w:r w:rsidR="00ED324C" w:rsidRPr="001954E1">
        <w:rPr>
          <w:sz w:val="20"/>
          <w:szCs w:val="20"/>
        </w:rPr>
        <w:t xml:space="preserve"> </w:t>
      </w:r>
      <w:r w:rsidR="0024232F" w:rsidRPr="001954E1">
        <w:rPr>
          <w:sz w:val="20"/>
          <w:szCs w:val="20"/>
        </w:rPr>
        <w:t xml:space="preserve">2 к настоящему </w:t>
      </w:r>
      <w:r w:rsidR="00E637C7" w:rsidRPr="001954E1">
        <w:rPr>
          <w:sz w:val="20"/>
          <w:szCs w:val="20"/>
        </w:rPr>
        <w:t>Д</w:t>
      </w:r>
      <w:r w:rsidR="0024232F" w:rsidRPr="001954E1">
        <w:rPr>
          <w:sz w:val="20"/>
          <w:szCs w:val="20"/>
        </w:rPr>
        <w:t xml:space="preserve">оговору, </w:t>
      </w:r>
      <w:r w:rsidR="00817417" w:rsidRPr="001954E1">
        <w:rPr>
          <w:sz w:val="20"/>
          <w:szCs w:val="20"/>
        </w:rPr>
        <w:t>тепловую энергию</w:t>
      </w:r>
      <w:r w:rsidR="0024232F" w:rsidRPr="001954E1">
        <w:rPr>
          <w:sz w:val="20"/>
          <w:szCs w:val="20"/>
        </w:rPr>
        <w:t xml:space="preserve">, </w:t>
      </w:r>
      <w:r w:rsidR="00817417" w:rsidRPr="001954E1">
        <w:rPr>
          <w:sz w:val="20"/>
          <w:szCs w:val="20"/>
        </w:rPr>
        <w:t>теплоноситель</w:t>
      </w:r>
      <w:r w:rsidR="00817417" w:rsidRPr="001954E1">
        <w:t xml:space="preserve"> </w:t>
      </w:r>
      <w:r w:rsidR="00C54867" w:rsidRPr="001954E1">
        <w:t xml:space="preserve">в </w:t>
      </w:r>
      <w:r w:rsidR="00C54867" w:rsidRPr="001954E1">
        <w:rPr>
          <w:sz w:val="20"/>
          <w:szCs w:val="20"/>
        </w:rPr>
        <w:t xml:space="preserve">режиме и с качеством, предусмотренном </w:t>
      </w:r>
      <w:r w:rsidR="00F2407D" w:rsidRPr="001954E1">
        <w:rPr>
          <w:sz w:val="20"/>
          <w:szCs w:val="20"/>
        </w:rPr>
        <w:t>температурным графиком регулирования отпуска тепла с источника тепловой энергии в соответствии со схемой теплоснабжения, опубликованным на официальном сайте Теплоснабжающей организации, указанном в п. 10 настоящего Договора</w:t>
      </w:r>
      <w:r w:rsidR="00C923E3" w:rsidRPr="001954E1">
        <w:rPr>
          <w:sz w:val="20"/>
          <w:szCs w:val="20"/>
        </w:rPr>
        <w:t>, а также обеспечивать значения показателей, отражающих допустимые перерывы в теплоснабжении, соответствующие требованиям, установленным законодательством Российской Федерации</w:t>
      </w:r>
      <w:r w:rsidR="00BA7A9A" w:rsidRPr="001954E1">
        <w:rPr>
          <w:sz w:val="20"/>
          <w:szCs w:val="20"/>
        </w:rPr>
        <w:t>.</w:t>
      </w:r>
    </w:p>
    <w:p w14:paraId="73DD4F57" w14:textId="77777777" w:rsidR="00C923E3" w:rsidRPr="001954E1" w:rsidRDefault="00C923E3" w:rsidP="00D84ABD">
      <w:pPr>
        <w:suppressAutoHyphens/>
        <w:spacing w:after="120"/>
        <w:ind w:firstLine="539"/>
        <w:jc w:val="both"/>
        <w:rPr>
          <w:sz w:val="20"/>
          <w:szCs w:val="20"/>
        </w:rPr>
      </w:pPr>
      <w:r w:rsidRPr="001954E1">
        <w:rPr>
          <w:sz w:val="20"/>
          <w:szCs w:val="20"/>
        </w:rPr>
        <w:t>Отклонения от заданн</w:t>
      </w:r>
      <w:r w:rsidR="003E42A1" w:rsidRPr="001954E1">
        <w:rPr>
          <w:sz w:val="20"/>
          <w:szCs w:val="20"/>
        </w:rPr>
        <w:t xml:space="preserve">ого режима зафиксированного на приборе учета </w:t>
      </w:r>
      <w:r w:rsidRPr="001954E1">
        <w:rPr>
          <w:sz w:val="20"/>
          <w:szCs w:val="20"/>
        </w:rPr>
        <w:t>источника тепловой энергии Теплоснабжающей организации должны</w:t>
      </w:r>
      <w:r w:rsidR="00630174" w:rsidRPr="001954E1">
        <w:rPr>
          <w:sz w:val="20"/>
          <w:szCs w:val="20"/>
        </w:rPr>
        <w:t xml:space="preserve"> быть </w:t>
      </w:r>
      <w:r w:rsidR="00C05A2E" w:rsidRPr="001954E1">
        <w:rPr>
          <w:sz w:val="20"/>
          <w:szCs w:val="20"/>
        </w:rPr>
        <w:t>в пределах, установленных законодательством РФ</w:t>
      </w:r>
      <w:r w:rsidRPr="001954E1">
        <w:rPr>
          <w:sz w:val="20"/>
          <w:szCs w:val="20"/>
        </w:rPr>
        <w:t>.</w:t>
      </w:r>
    </w:p>
    <w:p w14:paraId="0C39AA4E" w14:textId="77777777" w:rsidR="00EA29DB" w:rsidRPr="001954E1" w:rsidRDefault="00C923E3" w:rsidP="00434194">
      <w:pPr>
        <w:suppressAutoHyphens/>
        <w:ind w:firstLine="539"/>
        <w:jc w:val="both"/>
        <w:rPr>
          <w:sz w:val="20"/>
          <w:szCs w:val="20"/>
        </w:rPr>
      </w:pPr>
      <w:r w:rsidRPr="001954E1">
        <w:rPr>
          <w:sz w:val="20"/>
          <w:szCs w:val="20"/>
        </w:rPr>
        <w:t xml:space="preserve"> </w:t>
      </w:r>
      <w:r w:rsidR="00B109D4" w:rsidRPr="001954E1">
        <w:rPr>
          <w:sz w:val="20"/>
          <w:szCs w:val="20"/>
        </w:rPr>
        <w:t>2.</w:t>
      </w:r>
      <w:r w:rsidR="0017193B" w:rsidRPr="001954E1">
        <w:rPr>
          <w:sz w:val="20"/>
          <w:szCs w:val="20"/>
        </w:rPr>
        <w:t>2</w:t>
      </w:r>
      <w:r w:rsidR="00B109D4" w:rsidRPr="001954E1">
        <w:rPr>
          <w:sz w:val="20"/>
          <w:szCs w:val="20"/>
        </w:rPr>
        <w:t xml:space="preserve">.2. </w:t>
      </w:r>
      <w:r w:rsidR="008C1AFA" w:rsidRPr="001954E1">
        <w:rPr>
          <w:sz w:val="20"/>
          <w:szCs w:val="20"/>
        </w:rPr>
        <w:t>Подавать тепловую энергию</w:t>
      </w:r>
      <w:r w:rsidR="00EA29DB" w:rsidRPr="001954E1">
        <w:rPr>
          <w:sz w:val="20"/>
          <w:szCs w:val="20"/>
        </w:rPr>
        <w:t xml:space="preserve">, </w:t>
      </w:r>
      <w:r w:rsidR="008C1AFA" w:rsidRPr="001954E1">
        <w:rPr>
          <w:sz w:val="20"/>
          <w:szCs w:val="20"/>
        </w:rPr>
        <w:t xml:space="preserve">теплоноситель </w:t>
      </w:r>
      <w:r w:rsidR="00EA29DB" w:rsidRPr="001954E1">
        <w:rPr>
          <w:sz w:val="20"/>
          <w:szCs w:val="20"/>
        </w:rPr>
        <w:t>в точки приема исходя из следующих принципов, обусловленных обязательствами Теплоснабжающей организации по договорам теплоснабжения с потребителями:</w:t>
      </w:r>
    </w:p>
    <w:p w14:paraId="1B4722D1" w14:textId="77777777" w:rsidR="00EA29DB" w:rsidRPr="001954E1" w:rsidRDefault="00EA29DB" w:rsidP="00434194">
      <w:pPr>
        <w:suppressAutoHyphens/>
        <w:ind w:firstLine="539"/>
        <w:jc w:val="both"/>
        <w:rPr>
          <w:sz w:val="20"/>
          <w:szCs w:val="20"/>
        </w:rPr>
      </w:pPr>
      <w:r w:rsidRPr="001954E1">
        <w:rPr>
          <w:sz w:val="20"/>
          <w:szCs w:val="20"/>
        </w:rPr>
        <w:t xml:space="preserve">- подача тепловой энергии, теплоносителя на цели отопления осуществляется в пределах отопительного периода, начало и окончание которого устанавливается в соответствии действующим законодательством с учетом климатических данных. За пределами каждого установленного отопительного периода Теплоснабжающая организация не подает в точки приема тепловую энергию, теплоноситель на цели отопления, если иное не будет установлено дополнительным соглашением </w:t>
      </w:r>
      <w:r w:rsidR="00E97C83" w:rsidRPr="001954E1">
        <w:rPr>
          <w:sz w:val="20"/>
          <w:szCs w:val="20"/>
        </w:rPr>
        <w:t>С</w:t>
      </w:r>
      <w:r w:rsidRPr="001954E1">
        <w:rPr>
          <w:sz w:val="20"/>
          <w:szCs w:val="20"/>
        </w:rPr>
        <w:t>торон;</w:t>
      </w:r>
    </w:p>
    <w:p w14:paraId="130F7369" w14:textId="77777777" w:rsidR="00EA29DB" w:rsidRPr="001954E1" w:rsidRDefault="00EA29DB" w:rsidP="00434194">
      <w:pPr>
        <w:suppressAutoHyphens/>
        <w:ind w:firstLine="539"/>
        <w:jc w:val="both"/>
        <w:rPr>
          <w:sz w:val="20"/>
          <w:szCs w:val="20"/>
        </w:rPr>
      </w:pPr>
      <w:r w:rsidRPr="001954E1">
        <w:rPr>
          <w:sz w:val="20"/>
          <w:szCs w:val="20"/>
        </w:rPr>
        <w:t xml:space="preserve">- подача тепловой энергии, теплоносителя на цели горячего водоснабжения осуществляется постоянно и может быть приостановлена </w:t>
      </w:r>
      <w:r w:rsidR="00817417" w:rsidRPr="001954E1">
        <w:rPr>
          <w:sz w:val="20"/>
          <w:szCs w:val="20"/>
        </w:rPr>
        <w:t>в случаях и на период, предусмотренных действующим законодательством РФ</w:t>
      </w:r>
      <w:r w:rsidRPr="001954E1">
        <w:rPr>
          <w:sz w:val="20"/>
          <w:szCs w:val="20"/>
        </w:rPr>
        <w:t>;</w:t>
      </w:r>
    </w:p>
    <w:p w14:paraId="52CB418F" w14:textId="77777777" w:rsidR="00EA29DB" w:rsidRPr="001954E1" w:rsidRDefault="00EA29DB" w:rsidP="00D84ABD">
      <w:pPr>
        <w:suppressAutoHyphens/>
        <w:spacing w:after="120"/>
        <w:ind w:firstLine="539"/>
        <w:jc w:val="both"/>
        <w:rPr>
          <w:sz w:val="20"/>
          <w:szCs w:val="20"/>
        </w:rPr>
      </w:pPr>
      <w:r w:rsidRPr="001954E1">
        <w:rPr>
          <w:sz w:val="20"/>
          <w:szCs w:val="20"/>
        </w:rPr>
        <w:t>- перерывы в подаче тепловой энергии, теплоносителя на цели отопления и/или горячего водоснабжения допускаются в случаях</w:t>
      </w:r>
      <w:r w:rsidR="000E1FC0" w:rsidRPr="001954E1">
        <w:rPr>
          <w:sz w:val="20"/>
          <w:szCs w:val="20"/>
        </w:rPr>
        <w:t>,</w:t>
      </w:r>
      <w:r w:rsidRPr="001954E1">
        <w:rPr>
          <w:sz w:val="20"/>
          <w:szCs w:val="20"/>
        </w:rPr>
        <w:t xml:space="preserve"> </w:t>
      </w:r>
      <w:r w:rsidR="00817417" w:rsidRPr="001954E1">
        <w:rPr>
          <w:sz w:val="20"/>
          <w:szCs w:val="20"/>
        </w:rPr>
        <w:t>предусмотренных действующим законодательством РФ</w:t>
      </w:r>
      <w:r w:rsidR="009636E5" w:rsidRPr="001954E1">
        <w:rPr>
          <w:sz w:val="20"/>
          <w:szCs w:val="20"/>
        </w:rPr>
        <w:t>.</w:t>
      </w:r>
    </w:p>
    <w:p w14:paraId="5A9EF08D" w14:textId="77777777" w:rsidR="0068321A" w:rsidRPr="001954E1" w:rsidRDefault="00F81B11" w:rsidP="00D84ABD">
      <w:pPr>
        <w:suppressAutoHyphens/>
        <w:spacing w:after="120"/>
        <w:ind w:firstLine="539"/>
        <w:jc w:val="both"/>
        <w:rPr>
          <w:sz w:val="20"/>
          <w:szCs w:val="20"/>
        </w:rPr>
      </w:pPr>
      <w:r w:rsidRPr="001954E1">
        <w:rPr>
          <w:sz w:val="20"/>
          <w:szCs w:val="20"/>
        </w:rPr>
        <w:t>2</w:t>
      </w:r>
      <w:r w:rsidR="0068321A" w:rsidRPr="001954E1">
        <w:rPr>
          <w:sz w:val="20"/>
          <w:szCs w:val="20"/>
        </w:rPr>
        <w:t>.</w:t>
      </w:r>
      <w:r w:rsidR="0017193B" w:rsidRPr="001954E1">
        <w:rPr>
          <w:sz w:val="20"/>
          <w:szCs w:val="20"/>
        </w:rPr>
        <w:t>2</w:t>
      </w:r>
      <w:r w:rsidR="0068321A" w:rsidRPr="001954E1">
        <w:rPr>
          <w:sz w:val="20"/>
          <w:szCs w:val="20"/>
        </w:rPr>
        <w:t>.</w:t>
      </w:r>
      <w:r w:rsidR="00ED324C" w:rsidRPr="001954E1">
        <w:rPr>
          <w:sz w:val="20"/>
          <w:szCs w:val="20"/>
        </w:rPr>
        <w:t>3</w:t>
      </w:r>
      <w:r w:rsidR="0068321A" w:rsidRPr="001954E1">
        <w:rPr>
          <w:sz w:val="20"/>
          <w:szCs w:val="20"/>
        </w:rPr>
        <w:t xml:space="preserve">. Оплачивать услуги </w:t>
      </w:r>
      <w:r w:rsidR="007D5079" w:rsidRPr="001954E1">
        <w:rPr>
          <w:sz w:val="20"/>
          <w:szCs w:val="20"/>
        </w:rPr>
        <w:t>Теплосетевой организации</w:t>
      </w:r>
      <w:r w:rsidR="007E565D" w:rsidRPr="001954E1">
        <w:rPr>
          <w:sz w:val="20"/>
          <w:szCs w:val="20"/>
        </w:rPr>
        <w:t xml:space="preserve"> </w:t>
      </w:r>
      <w:r w:rsidR="0068321A" w:rsidRPr="001954E1">
        <w:rPr>
          <w:sz w:val="20"/>
          <w:szCs w:val="20"/>
        </w:rPr>
        <w:t>по передаче тепловой энергии</w:t>
      </w:r>
      <w:r w:rsidR="00060228" w:rsidRPr="001954E1">
        <w:rPr>
          <w:sz w:val="20"/>
          <w:szCs w:val="20"/>
        </w:rPr>
        <w:t xml:space="preserve"> и </w:t>
      </w:r>
      <w:r w:rsidR="00060228" w:rsidRPr="001954E1">
        <w:rPr>
          <w:spacing w:val="-2"/>
          <w:sz w:val="20"/>
          <w:szCs w:val="20"/>
        </w:rPr>
        <w:t>подключению (технологическому присоединению) теплопотребляющих установок и (или) источников тепловой энергии</w:t>
      </w:r>
      <w:r w:rsidR="0068321A" w:rsidRPr="001954E1">
        <w:rPr>
          <w:sz w:val="20"/>
          <w:szCs w:val="20"/>
        </w:rPr>
        <w:t xml:space="preserve"> </w:t>
      </w:r>
      <w:r w:rsidR="00620353" w:rsidRPr="001954E1">
        <w:rPr>
          <w:sz w:val="20"/>
          <w:szCs w:val="20"/>
        </w:rPr>
        <w:t>в соответствии с ценой, согласованной Сторонами</w:t>
      </w:r>
      <w:r w:rsidR="008C1AFA" w:rsidRPr="001954E1">
        <w:rPr>
          <w:sz w:val="20"/>
          <w:szCs w:val="20"/>
        </w:rPr>
        <w:t xml:space="preserve"> в</w:t>
      </w:r>
      <w:r w:rsidR="00620353" w:rsidRPr="001954E1">
        <w:rPr>
          <w:sz w:val="20"/>
          <w:szCs w:val="20"/>
        </w:rPr>
        <w:t xml:space="preserve"> </w:t>
      </w:r>
      <w:r w:rsidR="008C1AFA" w:rsidRPr="001954E1">
        <w:rPr>
          <w:sz w:val="20"/>
          <w:szCs w:val="20"/>
        </w:rPr>
        <w:t xml:space="preserve">соответствии с условиями </w:t>
      </w:r>
      <w:r w:rsidR="00620353" w:rsidRPr="001954E1">
        <w:rPr>
          <w:sz w:val="20"/>
          <w:szCs w:val="20"/>
        </w:rPr>
        <w:t>Раздел</w:t>
      </w:r>
      <w:r w:rsidR="008C1AFA" w:rsidRPr="001954E1">
        <w:rPr>
          <w:sz w:val="20"/>
          <w:szCs w:val="20"/>
        </w:rPr>
        <w:t>а</w:t>
      </w:r>
      <w:r w:rsidR="00620353" w:rsidRPr="001954E1">
        <w:rPr>
          <w:sz w:val="20"/>
          <w:szCs w:val="20"/>
        </w:rPr>
        <w:t xml:space="preserve"> 4</w:t>
      </w:r>
      <w:r w:rsidR="00EA29DB" w:rsidRPr="001954E1">
        <w:rPr>
          <w:sz w:val="20"/>
          <w:szCs w:val="20"/>
        </w:rPr>
        <w:t xml:space="preserve"> </w:t>
      </w:r>
      <w:r w:rsidR="00620353" w:rsidRPr="001954E1">
        <w:rPr>
          <w:sz w:val="20"/>
          <w:szCs w:val="20"/>
        </w:rPr>
        <w:t>настоящего Договора</w:t>
      </w:r>
      <w:r w:rsidR="009210D1" w:rsidRPr="001954E1">
        <w:rPr>
          <w:sz w:val="20"/>
          <w:szCs w:val="20"/>
        </w:rPr>
        <w:t>.</w:t>
      </w:r>
    </w:p>
    <w:p w14:paraId="1E7F36C1" w14:textId="77777777" w:rsidR="007D5079" w:rsidRPr="001954E1" w:rsidRDefault="00F81B11" w:rsidP="003E42A1">
      <w:pPr>
        <w:suppressAutoHyphens/>
        <w:spacing w:after="120"/>
        <w:ind w:firstLine="539"/>
        <w:jc w:val="both"/>
        <w:rPr>
          <w:sz w:val="20"/>
          <w:szCs w:val="20"/>
        </w:rPr>
      </w:pPr>
      <w:r w:rsidRPr="001954E1">
        <w:rPr>
          <w:sz w:val="20"/>
          <w:szCs w:val="20"/>
        </w:rPr>
        <w:t>2</w:t>
      </w:r>
      <w:r w:rsidR="0068321A" w:rsidRPr="001954E1">
        <w:rPr>
          <w:sz w:val="20"/>
          <w:szCs w:val="20"/>
        </w:rPr>
        <w:t>.</w:t>
      </w:r>
      <w:r w:rsidR="0017193B" w:rsidRPr="001954E1">
        <w:rPr>
          <w:sz w:val="20"/>
          <w:szCs w:val="20"/>
        </w:rPr>
        <w:t>2</w:t>
      </w:r>
      <w:r w:rsidR="0068321A" w:rsidRPr="001954E1">
        <w:rPr>
          <w:sz w:val="20"/>
          <w:szCs w:val="20"/>
        </w:rPr>
        <w:t>.</w:t>
      </w:r>
      <w:r w:rsidR="00ED324C" w:rsidRPr="001954E1">
        <w:rPr>
          <w:sz w:val="20"/>
          <w:szCs w:val="20"/>
        </w:rPr>
        <w:t>4</w:t>
      </w:r>
      <w:r w:rsidR="0068321A" w:rsidRPr="001954E1">
        <w:rPr>
          <w:sz w:val="20"/>
          <w:szCs w:val="20"/>
        </w:rPr>
        <w:t xml:space="preserve">. </w:t>
      </w:r>
      <w:r w:rsidR="007D5079" w:rsidRPr="001954E1">
        <w:rPr>
          <w:sz w:val="20"/>
          <w:szCs w:val="20"/>
        </w:rPr>
        <w:t xml:space="preserve">Поддерживать в надлежащем техническом состоянии принадлежащие </w:t>
      </w:r>
      <w:r w:rsidR="0024232F" w:rsidRPr="001954E1">
        <w:rPr>
          <w:sz w:val="20"/>
          <w:szCs w:val="20"/>
        </w:rPr>
        <w:t>Теплоснабжающей организации</w:t>
      </w:r>
      <w:r w:rsidR="007D5079" w:rsidRPr="001954E1">
        <w:rPr>
          <w:sz w:val="20"/>
          <w:szCs w:val="20"/>
        </w:rPr>
        <w:t xml:space="preserve"> приборы учета тепловой энергии</w:t>
      </w:r>
      <w:r w:rsidR="004C33CF" w:rsidRPr="001954E1">
        <w:rPr>
          <w:sz w:val="20"/>
          <w:szCs w:val="20"/>
        </w:rPr>
        <w:t>, в том числе оборудование автоматизированной информационно-измерительной системы коммерческого учета тепловой энергии и теплоносителя (далее – АИИС)</w:t>
      </w:r>
      <w:r w:rsidR="007D5079" w:rsidRPr="001954E1">
        <w:rPr>
          <w:sz w:val="20"/>
          <w:szCs w:val="20"/>
        </w:rPr>
        <w:t>, а также устройства, необходимые для поддержания требуемых параметров надежности и качества теплоснабжения, и соблюдать требования, установленные для технологического присоединения и эксплуатации указанны</w:t>
      </w:r>
      <w:r w:rsidR="009210D1" w:rsidRPr="001954E1">
        <w:rPr>
          <w:sz w:val="20"/>
          <w:szCs w:val="20"/>
        </w:rPr>
        <w:t>х средств, приборов и устройств.</w:t>
      </w:r>
    </w:p>
    <w:p w14:paraId="11644250" w14:textId="77777777" w:rsidR="007318F2" w:rsidRPr="001954E1" w:rsidRDefault="007318F2" w:rsidP="00434194">
      <w:pPr>
        <w:suppressAutoHyphens/>
        <w:ind w:firstLine="539"/>
        <w:jc w:val="both"/>
        <w:rPr>
          <w:sz w:val="20"/>
          <w:szCs w:val="20"/>
        </w:rPr>
      </w:pPr>
      <w:r w:rsidRPr="001954E1">
        <w:rPr>
          <w:sz w:val="20"/>
          <w:szCs w:val="20"/>
        </w:rPr>
        <w:t>2.</w:t>
      </w:r>
      <w:r w:rsidR="0017193B" w:rsidRPr="001954E1">
        <w:rPr>
          <w:sz w:val="20"/>
          <w:szCs w:val="20"/>
        </w:rPr>
        <w:t>2</w:t>
      </w:r>
      <w:r w:rsidRPr="001954E1">
        <w:rPr>
          <w:sz w:val="20"/>
          <w:szCs w:val="20"/>
        </w:rPr>
        <w:t>.</w:t>
      </w:r>
      <w:r w:rsidR="003E42A1" w:rsidRPr="001954E1">
        <w:rPr>
          <w:sz w:val="20"/>
          <w:szCs w:val="20"/>
        </w:rPr>
        <w:t>5</w:t>
      </w:r>
      <w:r w:rsidRPr="001954E1">
        <w:rPr>
          <w:sz w:val="20"/>
          <w:szCs w:val="20"/>
        </w:rPr>
        <w:t>. Информировать Теплосетевую организацию</w:t>
      </w:r>
      <w:r w:rsidR="004C3424" w:rsidRPr="001954E1">
        <w:rPr>
          <w:sz w:val="20"/>
          <w:szCs w:val="20"/>
        </w:rPr>
        <w:t xml:space="preserve"> в соответствии с порядком и сроками, установленными Стандартом взаимодействия</w:t>
      </w:r>
      <w:r w:rsidRPr="001954E1">
        <w:rPr>
          <w:sz w:val="20"/>
          <w:szCs w:val="20"/>
        </w:rPr>
        <w:t>:</w:t>
      </w:r>
    </w:p>
    <w:p w14:paraId="4E50B361" w14:textId="40A5C97F" w:rsidR="007318F2" w:rsidRPr="001954E1" w:rsidRDefault="007318F2" w:rsidP="00434194">
      <w:pPr>
        <w:suppressAutoHyphens/>
        <w:ind w:firstLine="539"/>
        <w:jc w:val="both"/>
        <w:rPr>
          <w:sz w:val="20"/>
          <w:szCs w:val="20"/>
        </w:rPr>
      </w:pPr>
      <w:r w:rsidRPr="001954E1">
        <w:rPr>
          <w:sz w:val="20"/>
          <w:szCs w:val="20"/>
        </w:rPr>
        <w:t>- об аварийных ситуациях</w:t>
      </w:r>
      <w:r w:rsidR="00505F36" w:rsidRPr="001954E1">
        <w:rPr>
          <w:sz w:val="20"/>
          <w:szCs w:val="20"/>
        </w:rPr>
        <w:t xml:space="preserve"> и </w:t>
      </w:r>
      <w:r w:rsidR="00E32AC6" w:rsidRPr="001954E1">
        <w:rPr>
          <w:sz w:val="20"/>
          <w:szCs w:val="20"/>
        </w:rPr>
        <w:t>инцидентах</w:t>
      </w:r>
      <w:r w:rsidRPr="001954E1">
        <w:rPr>
          <w:sz w:val="20"/>
          <w:szCs w:val="20"/>
        </w:rPr>
        <w:t xml:space="preserve"> на энергетических объектах</w:t>
      </w:r>
      <w:r w:rsidR="00EA29DB" w:rsidRPr="001954E1">
        <w:rPr>
          <w:sz w:val="20"/>
          <w:szCs w:val="20"/>
        </w:rPr>
        <w:t xml:space="preserve"> Теплоснабжающей организации</w:t>
      </w:r>
      <w:r w:rsidR="00505F36" w:rsidRPr="001954E1">
        <w:rPr>
          <w:sz w:val="20"/>
          <w:szCs w:val="20"/>
        </w:rPr>
        <w:t>, влияющих на режим работы</w:t>
      </w:r>
      <w:r w:rsidR="003E42A1" w:rsidRPr="001954E1">
        <w:rPr>
          <w:sz w:val="20"/>
          <w:szCs w:val="20"/>
        </w:rPr>
        <w:t xml:space="preserve"> присоединённых </w:t>
      </w:r>
      <w:r w:rsidR="00505F36" w:rsidRPr="001954E1">
        <w:rPr>
          <w:sz w:val="20"/>
          <w:szCs w:val="20"/>
        </w:rPr>
        <w:t>тепловых сетей Теплосетевой организации;</w:t>
      </w:r>
    </w:p>
    <w:p w14:paraId="08FE728C" w14:textId="77777777" w:rsidR="007318F2" w:rsidRPr="001954E1" w:rsidRDefault="007318F2" w:rsidP="00434194">
      <w:pPr>
        <w:suppressAutoHyphens/>
        <w:ind w:firstLine="539"/>
        <w:jc w:val="both"/>
        <w:rPr>
          <w:sz w:val="20"/>
          <w:szCs w:val="20"/>
        </w:rPr>
      </w:pPr>
      <w:r w:rsidRPr="001954E1">
        <w:rPr>
          <w:sz w:val="20"/>
          <w:szCs w:val="20"/>
        </w:rPr>
        <w:t xml:space="preserve">- о плановом, текущем и капитальном ремонте </w:t>
      </w:r>
      <w:r w:rsidR="004A76F4" w:rsidRPr="001954E1">
        <w:rPr>
          <w:sz w:val="20"/>
          <w:szCs w:val="20"/>
        </w:rPr>
        <w:t xml:space="preserve">тепловых сетей и (или) </w:t>
      </w:r>
      <w:r w:rsidR="00EA29DB" w:rsidRPr="001954E1">
        <w:rPr>
          <w:sz w:val="20"/>
          <w:szCs w:val="20"/>
        </w:rPr>
        <w:t>энергетического оборудования</w:t>
      </w:r>
      <w:r w:rsidR="004A76F4" w:rsidRPr="001954E1">
        <w:rPr>
          <w:sz w:val="20"/>
          <w:szCs w:val="20"/>
        </w:rPr>
        <w:t xml:space="preserve">, если данные действия влияют на возможность исполнения Теплоснабжающей организацией обязательств по настоящему </w:t>
      </w:r>
      <w:r w:rsidR="00E637C7" w:rsidRPr="001954E1">
        <w:rPr>
          <w:sz w:val="20"/>
          <w:szCs w:val="20"/>
        </w:rPr>
        <w:t>Д</w:t>
      </w:r>
      <w:r w:rsidR="004A76F4" w:rsidRPr="001954E1">
        <w:rPr>
          <w:sz w:val="20"/>
          <w:szCs w:val="20"/>
        </w:rPr>
        <w:t>оговору</w:t>
      </w:r>
      <w:r w:rsidR="009210D1" w:rsidRPr="001954E1">
        <w:rPr>
          <w:sz w:val="20"/>
          <w:szCs w:val="20"/>
        </w:rPr>
        <w:t>;</w:t>
      </w:r>
    </w:p>
    <w:p w14:paraId="247D2453" w14:textId="77777777" w:rsidR="00E33653" w:rsidRPr="001954E1" w:rsidRDefault="00E33653" w:rsidP="00365243">
      <w:pPr>
        <w:suppressAutoHyphens/>
        <w:spacing w:after="120"/>
        <w:ind w:firstLine="539"/>
        <w:jc w:val="both"/>
        <w:rPr>
          <w:sz w:val="20"/>
          <w:szCs w:val="20"/>
        </w:rPr>
      </w:pPr>
      <w:r w:rsidRPr="001954E1">
        <w:rPr>
          <w:sz w:val="20"/>
          <w:szCs w:val="20"/>
        </w:rPr>
        <w:t>-</w:t>
      </w:r>
      <w:r w:rsidR="009142BB" w:rsidRPr="001954E1">
        <w:rPr>
          <w:sz w:val="20"/>
          <w:szCs w:val="20"/>
        </w:rPr>
        <w:t xml:space="preserve"> о</w:t>
      </w:r>
      <w:r w:rsidRPr="001954E1">
        <w:rPr>
          <w:sz w:val="20"/>
          <w:szCs w:val="20"/>
        </w:rPr>
        <w:t xml:space="preserve"> </w:t>
      </w:r>
      <w:r w:rsidR="000E5FA2" w:rsidRPr="001954E1">
        <w:rPr>
          <w:sz w:val="20"/>
          <w:szCs w:val="20"/>
        </w:rPr>
        <w:t>дате и продолжительности проведения всех испытаний и отключений</w:t>
      </w:r>
      <w:r w:rsidRPr="001954E1">
        <w:rPr>
          <w:sz w:val="20"/>
          <w:szCs w:val="20"/>
        </w:rPr>
        <w:t xml:space="preserve"> </w:t>
      </w:r>
      <w:r w:rsidR="000E5FA2" w:rsidRPr="001954E1">
        <w:rPr>
          <w:sz w:val="20"/>
          <w:szCs w:val="20"/>
        </w:rPr>
        <w:t xml:space="preserve">(за исключением аварийных) </w:t>
      </w:r>
      <w:r w:rsidRPr="001954E1">
        <w:rPr>
          <w:sz w:val="20"/>
          <w:szCs w:val="20"/>
        </w:rPr>
        <w:t>в тепловых сетях Теплоснабжающей организации</w:t>
      </w:r>
      <w:r w:rsidR="008C1AFA" w:rsidRPr="001954E1">
        <w:rPr>
          <w:sz w:val="20"/>
          <w:szCs w:val="20"/>
        </w:rPr>
        <w:t>.</w:t>
      </w:r>
    </w:p>
    <w:p w14:paraId="6FE75838" w14:textId="77777777" w:rsidR="005819C1" w:rsidRPr="001954E1" w:rsidRDefault="00F81B11" w:rsidP="00D84ABD">
      <w:pPr>
        <w:pStyle w:val="23"/>
        <w:suppressAutoHyphens/>
        <w:spacing w:line="240" w:lineRule="auto"/>
        <w:ind w:firstLine="539"/>
        <w:jc w:val="both"/>
        <w:rPr>
          <w:sz w:val="20"/>
          <w:szCs w:val="20"/>
        </w:rPr>
      </w:pPr>
      <w:r w:rsidRPr="001954E1">
        <w:rPr>
          <w:sz w:val="20"/>
          <w:szCs w:val="20"/>
        </w:rPr>
        <w:lastRenderedPageBreak/>
        <w:t>2</w:t>
      </w:r>
      <w:r w:rsidR="0068321A" w:rsidRPr="001954E1">
        <w:rPr>
          <w:sz w:val="20"/>
          <w:szCs w:val="20"/>
        </w:rPr>
        <w:t>.</w:t>
      </w:r>
      <w:r w:rsidR="0017193B" w:rsidRPr="001954E1">
        <w:rPr>
          <w:sz w:val="20"/>
          <w:szCs w:val="20"/>
        </w:rPr>
        <w:t>2</w:t>
      </w:r>
      <w:r w:rsidR="003E42A1" w:rsidRPr="001954E1">
        <w:rPr>
          <w:sz w:val="20"/>
          <w:szCs w:val="20"/>
        </w:rPr>
        <w:t>.6</w:t>
      </w:r>
      <w:r w:rsidR="0068321A" w:rsidRPr="001954E1">
        <w:rPr>
          <w:sz w:val="20"/>
          <w:szCs w:val="20"/>
        </w:rPr>
        <w:t xml:space="preserve">. </w:t>
      </w:r>
      <w:r w:rsidR="00223CA3" w:rsidRPr="001954E1">
        <w:rPr>
          <w:sz w:val="20"/>
          <w:szCs w:val="20"/>
        </w:rPr>
        <w:t>Беспрепятственно допускать уполномоченных представителей Теплосетевой организации в пункты контроля и учета количества и качества переданной тепловой энергии</w:t>
      </w:r>
      <w:r w:rsidR="0004254A" w:rsidRPr="001954E1">
        <w:rPr>
          <w:sz w:val="20"/>
          <w:szCs w:val="20"/>
        </w:rPr>
        <w:t xml:space="preserve"> с целью контроля исполнения настоящего </w:t>
      </w:r>
      <w:r w:rsidR="00E637C7" w:rsidRPr="001954E1">
        <w:rPr>
          <w:sz w:val="20"/>
          <w:szCs w:val="20"/>
        </w:rPr>
        <w:t>Д</w:t>
      </w:r>
      <w:r w:rsidR="0004254A" w:rsidRPr="001954E1">
        <w:rPr>
          <w:sz w:val="20"/>
          <w:szCs w:val="20"/>
        </w:rPr>
        <w:t>оговора</w:t>
      </w:r>
      <w:r w:rsidR="00A02C11" w:rsidRPr="001954E1">
        <w:rPr>
          <w:sz w:val="20"/>
          <w:szCs w:val="20"/>
        </w:rPr>
        <w:t xml:space="preserve"> в порядке, предусмотренном законодательством РФ.</w:t>
      </w:r>
    </w:p>
    <w:p w14:paraId="193054E8" w14:textId="77777777" w:rsidR="0068321A" w:rsidRPr="001954E1" w:rsidRDefault="00F81B11" w:rsidP="00D84ABD">
      <w:pPr>
        <w:suppressAutoHyphens/>
        <w:spacing w:after="120"/>
        <w:ind w:firstLine="539"/>
        <w:jc w:val="both"/>
        <w:rPr>
          <w:sz w:val="20"/>
          <w:szCs w:val="20"/>
        </w:rPr>
      </w:pPr>
      <w:r w:rsidRPr="001954E1">
        <w:rPr>
          <w:sz w:val="20"/>
          <w:szCs w:val="20"/>
        </w:rPr>
        <w:t>2</w:t>
      </w:r>
      <w:r w:rsidR="0068321A" w:rsidRPr="001954E1">
        <w:rPr>
          <w:sz w:val="20"/>
          <w:szCs w:val="20"/>
        </w:rPr>
        <w:t>.</w:t>
      </w:r>
      <w:r w:rsidR="0017193B" w:rsidRPr="001954E1">
        <w:rPr>
          <w:sz w:val="20"/>
          <w:szCs w:val="20"/>
        </w:rPr>
        <w:t>2</w:t>
      </w:r>
      <w:r w:rsidR="003E42A1" w:rsidRPr="001954E1">
        <w:rPr>
          <w:sz w:val="20"/>
          <w:szCs w:val="20"/>
        </w:rPr>
        <w:t>.7</w:t>
      </w:r>
      <w:r w:rsidR="0068321A" w:rsidRPr="001954E1">
        <w:rPr>
          <w:sz w:val="20"/>
          <w:szCs w:val="20"/>
        </w:rPr>
        <w:t xml:space="preserve">. Согласовывать с </w:t>
      </w:r>
      <w:r w:rsidR="00FE2953" w:rsidRPr="001954E1">
        <w:rPr>
          <w:sz w:val="20"/>
          <w:szCs w:val="20"/>
        </w:rPr>
        <w:t>Теплосетевой организацией</w:t>
      </w:r>
      <w:r w:rsidR="0068321A" w:rsidRPr="001954E1">
        <w:rPr>
          <w:sz w:val="20"/>
          <w:szCs w:val="20"/>
        </w:rPr>
        <w:t xml:space="preserve"> технические условия на присоединение </w:t>
      </w:r>
      <w:r w:rsidR="00761A52" w:rsidRPr="001954E1">
        <w:rPr>
          <w:sz w:val="20"/>
          <w:szCs w:val="20"/>
        </w:rPr>
        <w:t>новых и</w:t>
      </w:r>
      <w:r w:rsidR="007F489E" w:rsidRPr="001954E1">
        <w:rPr>
          <w:sz w:val="20"/>
          <w:szCs w:val="20"/>
        </w:rPr>
        <w:t xml:space="preserve"> </w:t>
      </w:r>
      <w:r w:rsidR="00761A52" w:rsidRPr="001954E1">
        <w:rPr>
          <w:sz w:val="20"/>
          <w:szCs w:val="20"/>
        </w:rPr>
        <w:t>(или) реконструируемых теплопотребляющих установок потребителей</w:t>
      </w:r>
      <w:r w:rsidR="0068321A" w:rsidRPr="001954E1">
        <w:rPr>
          <w:sz w:val="20"/>
          <w:szCs w:val="20"/>
        </w:rPr>
        <w:t xml:space="preserve"> в случае присоединения и подключения последних к сетям </w:t>
      </w:r>
      <w:r w:rsidR="00FE2953" w:rsidRPr="001954E1">
        <w:rPr>
          <w:sz w:val="20"/>
          <w:szCs w:val="20"/>
        </w:rPr>
        <w:t>Теплосетевой организации</w:t>
      </w:r>
      <w:r w:rsidR="009210D1" w:rsidRPr="001954E1">
        <w:rPr>
          <w:sz w:val="20"/>
          <w:szCs w:val="20"/>
        </w:rPr>
        <w:t>.</w:t>
      </w:r>
    </w:p>
    <w:p w14:paraId="6E3605CB" w14:textId="77777777" w:rsidR="005327D9" w:rsidRPr="001954E1" w:rsidRDefault="00F81B11" w:rsidP="00D84ABD">
      <w:pPr>
        <w:suppressAutoHyphens/>
        <w:spacing w:after="120"/>
        <w:ind w:firstLine="539"/>
        <w:jc w:val="both"/>
        <w:rPr>
          <w:sz w:val="20"/>
          <w:szCs w:val="20"/>
        </w:rPr>
      </w:pPr>
      <w:r w:rsidRPr="001954E1">
        <w:rPr>
          <w:sz w:val="20"/>
          <w:szCs w:val="20"/>
        </w:rPr>
        <w:t>2</w:t>
      </w:r>
      <w:r w:rsidR="0068321A" w:rsidRPr="001954E1">
        <w:rPr>
          <w:sz w:val="20"/>
          <w:szCs w:val="20"/>
        </w:rPr>
        <w:t>.</w:t>
      </w:r>
      <w:r w:rsidR="0017193B" w:rsidRPr="001954E1">
        <w:rPr>
          <w:sz w:val="20"/>
          <w:szCs w:val="20"/>
        </w:rPr>
        <w:t>2</w:t>
      </w:r>
      <w:r w:rsidR="003E42A1" w:rsidRPr="001954E1">
        <w:rPr>
          <w:sz w:val="20"/>
          <w:szCs w:val="20"/>
        </w:rPr>
        <w:t>.8</w:t>
      </w:r>
      <w:r w:rsidR="0068321A" w:rsidRPr="001954E1">
        <w:rPr>
          <w:sz w:val="20"/>
          <w:szCs w:val="20"/>
        </w:rPr>
        <w:t>. Состав</w:t>
      </w:r>
      <w:r w:rsidR="008C1AFA" w:rsidRPr="001954E1">
        <w:rPr>
          <w:sz w:val="20"/>
          <w:szCs w:val="20"/>
        </w:rPr>
        <w:t>ля</w:t>
      </w:r>
      <w:r w:rsidR="0068321A" w:rsidRPr="001954E1">
        <w:rPr>
          <w:sz w:val="20"/>
          <w:szCs w:val="20"/>
        </w:rPr>
        <w:t xml:space="preserve">ть график ремонта и </w:t>
      </w:r>
      <w:r w:rsidR="00761A52" w:rsidRPr="001954E1">
        <w:rPr>
          <w:sz w:val="20"/>
          <w:szCs w:val="20"/>
        </w:rPr>
        <w:t>испытаний</w:t>
      </w:r>
      <w:r w:rsidR="0068321A" w:rsidRPr="001954E1">
        <w:rPr>
          <w:sz w:val="20"/>
          <w:szCs w:val="20"/>
        </w:rPr>
        <w:t xml:space="preserve"> тепловых сетей </w:t>
      </w:r>
      <w:r w:rsidR="00FE2953" w:rsidRPr="001954E1">
        <w:rPr>
          <w:sz w:val="20"/>
          <w:szCs w:val="20"/>
        </w:rPr>
        <w:t>потребителей</w:t>
      </w:r>
      <w:r w:rsidR="004C3424" w:rsidRPr="001954E1">
        <w:rPr>
          <w:sz w:val="20"/>
          <w:szCs w:val="20"/>
        </w:rPr>
        <w:t xml:space="preserve"> и передавать его Теплосетевой организации в соответствии с порядком и сроками, установленными Стандартом взаимодействия.</w:t>
      </w:r>
    </w:p>
    <w:p w14:paraId="298941D2" w14:textId="77777777" w:rsidR="006F4735" w:rsidRPr="001954E1" w:rsidRDefault="003E42A1" w:rsidP="00D84ABD">
      <w:pPr>
        <w:suppressAutoHyphens/>
        <w:spacing w:after="120"/>
        <w:ind w:firstLine="539"/>
        <w:jc w:val="both"/>
        <w:rPr>
          <w:sz w:val="20"/>
          <w:szCs w:val="20"/>
        </w:rPr>
      </w:pPr>
      <w:r w:rsidRPr="001954E1">
        <w:rPr>
          <w:sz w:val="20"/>
          <w:szCs w:val="20"/>
        </w:rPr>
        <w:t>2.2.9</w:t>
      </w:r>
      <w:r w:rsidR="008C1AFA" w:rsidRPr="001954E1">
        <w:rPr>
          <w:sz w:val="20"/>
          <w:szCs w:val="20"/>
        </w:rPr>
        <w:t>.</w:t>
      </w:r>
      <w:r w:rsidR="006F4735" w:rsidRPr="001954E1">
        <w:rPr>
          <w:sz w:val="20"/>
          <w:szCs w:val="20"/>
        </w:rPr>
        <w:t xml:space="preserve"> </w:t>
      </w:r>
      <w:r w:rsidR="00C95BA4" w:rsidRPr="001954E1">
        <w:rPr>
          <w:sz w:val="20"/>
          <w:szCs w:val="20"/>
        </w:rPr>
        <w:t>П</w:t>
      </w:r>
      <w:r w:rsidR="00FB1464" w:rsidRPr="001954E1">
        <w:rPr>
          <w:sz w:val="20"/>
          <w:szCs w:val="20"/>
        </w:rPr>
        <w:t xml:space="preserve">ри неисполнении или ненадлежащем исполнении </w:t>
      </w:r>
      <w:r w:rsidR="0017214F" w:rsidRPr="001954E1">
        <w:rPr>
          <w:sz w:val="20"/>
          <w:szCs w:val="20"/>
        </w:rPr>
        <w:t>Т</w:t>
      </w:r>
      <w:r w:rsidR="00FB1464" w:rsidRPr="001954E1">
        <w:rPr>
          <w:sz w:val="20"/>
          <w:szCs w:val="20"/>
        </w:rPr>
        <w:t>еплос</w:t>
      </w:r>
      <w:r w:rsidR="00341F09" w:rsidRPr="001954E1">
        <w:rPr>
          <w:sz w:val="20"/>
          <w:szCs w:val="20"/>
        </w:rPr>
        <w:t>етевой</w:t>
      </w:r>
      <w:r w:rsidR="00FB1464" w:rsidRPr="001954E1">
        <w:rPr>
          <w:sz w:val="20"/>
          <w:szCs w:val="20"/>
        </w:rPr>
        <w:t xml:space="preserve"> организацией обязательств по обеспечению параметров качества поставляемой (передаваемой) тепловой энергии (мощности), теплоносителя и (или) параметров, отражающих допустимые перерывы в теплоснабжении, повлекшими по </w:t>
      </w:r>
      <w:r w:rsidR="00C95BA4" w:rsidRPr="001954E1">
        <w:rPr>
          <w:sz w:val="20"/>
          <w:szCs w:val="20"/>
        </w:rPr>
        <w:t>ее</w:t>
      </w:r>
      <w:r w:rsidR="00FB1464" w:rsidRPr="001954E1">
        <w:rPr>
          <w:sz w:val="20"/>
          <w:szCs w:val="20"/>
        </w:rPr>
        <w:t xml:space="preserve"> вине несоблюдение значений параметров качества теплоснабжения и (или) параметров, отражающих допустимые перерывы в теплоснабжении у потребителей</w:t>
      </w:r>
      <w:r w:rsidR="00C05A2E" w:rsidRPr="001954E1">
        <w:rPr>
          <w:sz w:val="20"/>
          <w:szCs w:val="20"/>
        </w:rPr>
        <w:t>,</w:t>
      </w:r>
      <w:r w:rsidR="00C95BA4" w:rsidRPr="001954E1">
        <w:rPr>
          <w:sz w:val="20"/>
          <w:szCs w:val="20"/>
        </w:rPr>
        <w:t xml:space="preserve"> соблюдать условия и порядок взаимодействия, указанный в </w:t>
      </w:r>
      <w:r w:rsidR="006F4735" w:rsidRPr="001954E1">
        <w:rPr>
          <w:sz w:val="20"/>
          <w:szCs w:val="20"/>
        </w:rPr>
        <w:t>Приложени</w:t>
      </w:r>
      <w:r w:rsidR="00C95BA4" w:rsidRPr="001954E1">
        <w:rPr>
          <w:sz w:val="20"/>
          <w:szCs w:val="20"/>
        </w:rPr>
        <w:t>и</w:t>
      </w:r>
      <w:r w:rsidR="006F4735" w:rsidRPr="001954E1">
        <w:rPr>
          <w:sz w:val="20"/>
          <w:szCs w:val="20"/>
        </w:rPr>
        <w:t xml:space="preserve"> </w:t>
      </w:r>
      <w:r w:rsidR="0017214F" w:rsidRPr="001954E1">
        <w:rPr>
          <w:sz w:val="20"/>
          <w:szCs w:val="20"/>
        </w:rPr>
        <w:t>№</w:t>
      </w:r>
      <w:r w:rsidR="006F4735" w:rsidRPr="001954E1">
        <w:rPr>
          <w:sz w:val="20"/>
          <w:szCs w:val="20"/>
        </w:rPr>
        <w:t>4</w:t>
      </w:r>
      <w:r w:rsidR="008C1AFA" w:rsidRPr="001954E1">
        <w:rPr>
          <w:sz w:val="20"/>
          <w:szCs w:val="20"/>
        </w:rPr>
        <w:t xml:space="preserve"> к настоящему Договору</w:t>
      </w:r>
      <w:r w:rsidR="006F4735" w:rsidRPr="001954E1">
        <w:rPr>
          <w:sz w:val="20"/>
          <w:szCs w:val="20"/>
        </w:rPr>
        <w:t>.</w:t>
      </w:r>
    </w:p>
    <w:p w14:paraId="11AEDF8C" w14:textId="6DED2F43" w:rsidR="001B15DB" w:rsidRPr="001954E1" w:rsidRDefault="003E42A1" w:rsidP="005327D9">
      <w:pPr>
        <w:suppressAutoHyphens/>
        <w:spacing w:after="120"/>
        <w:ind w:firstLine="539"/>
        <w:jc w:val="both"/>
        <w:rPr>
          <w:sz w:val="20"/>
          <w:szCs w:val="20"/>
        </w:rPr>
      </w:pPr>
      <w:r w:rsidRPr="001954E1">
        <w:rPr>
          <w:sz w:val="20"/>
          <w:szCs w:val="20"/>
        </w:rPr>
        <w:t>2.2.10</w:t>
      </w:r>
      <w:r w:rsidR="00EA78E1" w:rsidRPr="001954E1">
        <w:rPr>
          <w:sz w:val="20"/>
          <w:szCs w:val="20"/>
        </w:rPr>
        <w:t>. Рассмотреть</w:t>
      </w:r>
      <w:r w:rsidR="00D86EBD" w:rsidRPr="001954E1">
        <w:rPr>
          <w:sz w:val="20"/>
          <w:szCs w:val="20"/>
        </w:rPr>
        <w:t>, направить замечания или</w:t>
      </w:r>
      <w:r w:rsidR="00EA78E1" w:rsidRPr="001954E1">
        <w:rPr>
          <w:sz w:val="20"/>
          <w:szCs w:val="20"/>
        </w:rPr>
        <w:t xml:space="preserve"> согласовать проект Инвестиционной программы, представленный Теплосетевой организацией в порядке, установленном </w:t>
      </w:r>
      <w:r w:rsidR="00026E61" w:rsidRPr="001954E1">
        <w:rPr>
          <w:sz w:val="20"/>
          <w:szCs w:val="20"/>
        </w:rPr>
        <w:t xml:space="preserve">настоящим договором и </w:t>
      </w:r>
      <w:r w:rsidR="00EA78E1" w:rsidRPr="001954E1">
        <w:rPr>
          <w:sz w:val="20"/>
          <w:szCs w:val="20"/>
        </w:rPr>
        <w:t>Стандарт</w:t>
      </w:r>
      <w:r w:rsidR="00026E61" w:rsidRPr="001954E1">
        <w:rPr>
          <w:sz w:val="20"/>
          <w:szCs w:val="20"/>
        </w:rPr>
        <w:t>ом</w:t>
      </w:r>
      <w:r w:rsidR="00EA78E1" w:rsidRPr="001954E1">
        <w:rPr>
          <w:sz w:val="20"/>
          <w:szCs w:val="20"/>
        </w:rPr>
        <w:t xml:space="preserve"> взаимодействия</w:t>
      </w:r>
      <w:r w:rsidR="00D86EBD" w:rsidRPr="001954E1">
        <w:rPr>
          <w:sz w:val="20"/>
          <w:szCs w:val="20"/>
        </w:rPr>
        <w:t>.</w:t>
      </w:r>
    </w:p>
    <w:p w14:paraId="7CC2B18E" w14:textId="2D5B18DE" w:rsidR="00EA78E1" w:rsidRPr="001954E1" w:rsidRDefault="00EA78E1" w:rsidP="005327D9">
      <w:pPr>
        <w:suppressAutoHyphens/>
        <w:spacing w:after="120"/>
        <w:ind w:firstLine="539"/>
        <w:jc w:val="both"/>
        <w:rPr>
          <w:sz w:val="20"/>
          <w:szCs w:val="20"/>
        </w:rPr>
      </w:pPr>
      <w:r w:rsidRPr="001954E1">
        <w:rPr>
          <w:sz w:val="20"/>
          <w:szCs w:val="20"/>
        </w:rPr>
        <w:t>2.2.1</w:t>
      </w:r>
      <w:r w:rsidR="003E42A1" w:rsidRPr="001954E1">
        <w:rPr>
          <w:sz w:val="20"/>
          <w:szCs w:val="20"/>
        </w:rPr>
        <w:t>1</w:t>
      </w:r>
      <w:r w:rsidRPr="001954E1">
        <w:rPr>
          <w:sz w:val="20"/>
          <w:szCs w:val="20"/>
        </w:rPr>
        <w:t xml:space="preserve">. Направить Теплосетевой организации </w:t>
      </w:r>
      <w:r w:rsidR="00F24952" w:rsidRPr="001954E1">
        <w:rPr>
          <w:sz w:val="20"/>
          <w:szCs w:val="20"/>
        </w:rPr>
        <w:t xml:space="preserve">в течение 60 </w:t>
      </w:r>
      <w:r w:rsidR="003D612A" w:rsidRPr="001954E1">
        <w:rPr>
          <w:sz w:val="20"/>
          <w:szCs w:val="20"/>
        </w:rPr>
        <w:t xml:space="preserve">календарных </w:t>
      </w:r>
      <w:r w:rsidR="00F24952" w:rsidRPr="001954E1">
        <w:rPr>
          <w:sz w:val="20"/>
          <w:szCs w:val="20"/>
        </w:rPr>
        <w:t xml:space="preserve">дней с даты утверждения Схемы теплоснабжения </w:t>
      </w:r>
      <w:r w:rsidR="009B3C78" w:rsidRPr="001954E1">
        <w:rPr>
          <w:sz w:val="20"/>
          <w:szCs w:val="20"/>
        </w:rPr>
        <w:t>дополнительное соглашение</w:t>
      </w:r>
      <w:r w:rsidRPr="001954E1">
        <w:rPr>
          <w:sz w:val="20"/>
          <w:szCs w:val="20"/>
        </w:rPr>
        <w:t xml:space="preserve"> о</w:t>
      </w:r>
      <w:r w:rsidR="009B3C78" w:rsidRPr="001954E1">
        <w:rPr>
          <w:sz w:val="20"/>
          <w:szCs w:val="20"/>
        </w:rPr>
        <w:t xml:space="preserve"> внесении</w:t>
      </w:r>
      <w:r w:rsidRPr="001954E1">
        <w:rPr>
          <w:sz w:val="20"/>
          <w:szCs w:val="20"/>
        </w:rPr>
        <w:t xml:space="preserve"> изменени</w:t>
      </w:r>
      <w:r w:rsidR="009B3C78" w:rsidRPr="001954E1">
        <w:rPr>
          <w:sz w:val="20"/>
          <w:szCs w:val="20"/>
        </w:rPr>
        <w:t>й в согласованную ранее Ин</w:t>
      </w:r>
      <w:r w:rsidRPr="001954E1">
        <w:rPr>
          <w:sz w:val="20"/>
          <w:szCs w:val="20"/>
        </w:rPr>
        <w:t>вестиционн</w:t>
      </w:r>
      <w:r w:rsidR="009B3C78" w:rsidRPr="001954E1">
        <w:rPr>
          <w:sz w:val="20"/>
          <w:szCs w:val="20"/>
        </w:rPr>
        <w:t>ую</w:t>
      </w:r>
      <w:r w:rsidRPr="001954E1">
        <w:rPr>
          <w:sz w:val="20"/>
          <w:szCs w:val="20"/>
        </w:rPr>
        <w:t xml:space="preserve"> программ</w:t>
      </w:r>
      <w:r w:rsidR="009B3C78" w:rsidRPr="001954E1">
        <w:rPr>
          <w:sz w:val="20"/>
          <w:szCs w:val="20"/>
        </w:rPr>
        <w:t>у,</w:t>
      </w:r>
      <w:r w:rsidR="0093643C" w:rsidRPr="001954E1">
        <w:rPr>
          <w:sz w:val="20"/>
          <w:szCs w:val="20"/>
        </w:rPr>
        <w:t xml:space="preserve"> с указанием перечня изменений в случае, если </w:t>
      </w:r>
      <w:r w:rsidR="009B3C78" w:rsidRPr="001954E1">
        <w:rPr>
          <w:sz w:val="20"/>
          <w:szCs w:val="20"/>
        </w:rPr>
        <w:t>такие изменения возникли по итогам</w:t>
      </w:r>
      <w:r w:rsidRPr="001954E1">
        <w:rPr>
          <w:sz w:val="20"/>
          <w:szCs w:val="20"/>
        </w:rPr>
        <w:t xml:space="preserve"> проведения процедуры актуализации Схемы теплоснабжения</w:t>
      </w:r>
      <w:r w:rsidR="00C359FC">
        <w:rPr>
          <w:sz w:val="20"/>
          <w:szCs w:val="20"/>
        </w:rPr>
        <w:t>.</w:t>
      </w:r>
    </w:p>
    <w:p w14:paraId="5422A186" w14:textId="77777777" w:rsidR="00EA78E1" w:rsidRPr="001954E1" w:rsidRDefault="00EA78E1" w:rsidP="005327D9">
      <w:pPr>
        <w:suppressAutoHyphens/>
        <w:spacing w:after="120"/>
        <w:ind w:firstLine="539"/>
        <w:jc w:val="both"/>
        <w:rPr>
          <w:sz w:val="20"/>
          <w:szCs w:val="20"/>
        </w:rPr>
      </w:pPr>
      <w:r w:rsidRPr="001954E1">
        <w:rPr>
          <w:sz w:val="20"/>
          <w:szCs w:val="20"/>
        </w:rPr>
        <w:t>2.2.1</w:t>
      </w:r>
      <w:r w:rsidR="003E42A1" w:rsidRPr="001954E1">
        <w:rPr>
          <w:sz w:val="20"/>
          <w:szCs w:val="20"/>
        </w:rPr>
        <w:t>2</w:t>
      </w:r>
      <w:r w:rsidRPr="001954E1">
        <w:rPr>
          <w:sz w:val="20"/>
          <w:szCs w:val="20"/>
        </w:rPr>
        <w:t>. Осуществлять контроль выполнения утвержденной Инвестиционной программы Теплосетевой организации, включая периодичность, порядок и представление форм отчетности теплосетевых организаций перед ЕТО, в порядке, установленном в Стандарте взаимодействия</w:t>
      </w:r>
      <w:r w:rsidR="00D86EBD" w:rsidRPr="001954E1">
        <w:rPr>
          <w:sz w:val="20"/>
          <w:szCs w:val="20"/>
        </w:rPr>
        <w:t>.</w:t>
      </w:r>
    </w:p>
    <w:p w14:paraId="4F9B8525" w14:textId="77777777" w:rsidR="00EA78E1" w:rsidRPr="001954E1" w:rsidRDefault="00EA78E1" w:rsidP="001B15DB">
      <w:pPr>
        <w:suppressAutoHyphens/>
        <w:spacing w:after="120"/>
        <w:ind w:firstLine="539"/>
        <w:jc w:val="both"/>
        <w:rPr>
          <w:sz w:val="20"/>
          <w:szCs w:val="20"/>
        </w:rPr>
      </w:pPr>
      <w:r w:rsidRPr="001954E1">
        <w:rPr>
          <w:sz w:val="20"/>
          <w:szCs w:val="20"/>
        </w:rPr>
        <w:t>2.2.1</w:t>
      </w:r>
      <w:r w:rsidR="003E42A1" w:rsidRPr="001954E1">
        <w:rPr>
          <w:sz w:val="20"/>
          <w:szCs w:val="20"/>
        </w:rPr>
        <w:t>3</w:t>
      </w:r>
      <w:r w:rsidRPr="001954E1">
        <w:rPr>
          <w:sz w:val="20"/>
          <w:szCs w:val="20"/>
        </w:rPr>
        <w:t>. Рассмотреть</w:t>
      </w:r>
      <w:r w:rsidR="00B6513A" w:rsidRPr="001954E1">
        <w:rPr>
          <w:sz w:val="20"/>
          <w:szCs w:val="20"/>
        </w:rPr>
        <w:t>, направить замечания</w:t>
      </w:r>
      <w:r w:rsidRPr="001954E1">
        <w:rPr>
          <w:sz w:val="20"/>
          <w:szCs w:val="20"/>
        </w:rPr>
        <w:t xml:space="preserve"> </w:t>
      </w:r>
      <w:r w:rsidR="00B6513A" w:rsidRPr="001954E1">
        <w:rPr>
          <w:sz w:val="20"/>
          <w:szCs w:val="20"/>
        </w:rPr>
        <w:t>ил</w:t>
      </w:r>
      <w:r w:rsidRPr="001954E1">
        <w:rPr>
          <w:sz w:val="20"/>
          <w:szCs w:val="20"/>
        </w:rPr>
        <w:t>и согласовать изменения перечня мероприятий Инвестиционной программы, представленной Теплосетевой организацией, в порядке, установленном в Стандарте взаимодействия</w:t>
      </w:r>
      <w:r w:rsidR="00D86EBD" w:rsidRPr="001954E1">
        <w:rPr>
          <w:sz w:val="20"/>
          <w:szCs w:val="20"/>
        </w:rPr>
        <w:t>.</w:t>
      </w:r>
    </w:p>
    <w:p w14:paraId="1C4FB2C3" w14:textId="77777777" w:rsidR="001F6DBC" w:rsidRPr="001954E1" w:rsidRDefault="006F4735" w:rsidP="00D434AE">
      <w:pPr>
        <w:suppressAutoHyphens/>
        <w:ind w:firstLine="539"/>
        <w:jc w:val="both"/>
        <w:rPr>
          <w:sz w:val="20"/>
          <w:szCs w:val="20"/>
        </w:rPr>
      </w:pPr>
      <w:r w:rsidRPr="001954E1">
        <w:rPr>
          <w:sz w:val="20"/>
          <w:szCs w:val="20"/>
        </w:rPr>
        <w:t>2.2.1</w:t>
      </w:r>
      <w:r w:rsidR="003E42A1" w:rsidRPr="001954E1">
        <w:rPr>
          <w:sz w:val="20"/>
          <w:szCs w:val="20"/>
        </w:rPr>
        <w:t>4</w:t>
      </w:r>
      <w:r w:rsidR="008C1AFA" w:rsidRPr="001954E1">
        <w:rPr>
          <w:sz w:val="20"/>
          <w:szCs w:val="20"/>
        </w:rPr>
        <w:t>.</w:t>
      </w:r>
      <w:r w:rsidRPr="001954E1">
        <w:rPr>
          <w:sz w:val="20"/>
          <w:szCs w:val="20"/>
        </w:rPr>
        <w:t xml:space="preserve"> </w:t>
      </w:r>
      <w:r w:rsidR="001F6DBC" w:rsidRPr="001954E1">
        <w:rPr>
          <w:sz w:val="20"/>
          <w:szCs w:val="20"/>
        </w:rPr>
        <w:t xml:space="preserve">Соблюдать </w:t>
      </w:r>
      <w:r w:rsidR="004166B6" w:rsidRPr="001954E1">
        <w:rPr>
          <w:sz w:val="20"/>
          <w:szCs w:val="20"/>
        </w:rPr>
        <w:t xml:space="preserve">Порядок взаимодействия </w:t>
      </w:r>
      <w:r w:rsidR="006D40AB" w:rsidRPr="001954E1">
        <w:rPr>
          <w:sz w:val="20"/>
          <w:szCs w:val="20"/>
        </w:rPr>
        <w:t xml:space="preserve">Теплоснабжающей и Теплосетевой организаций </w:t>
      </w:r>
      <w:r w:rsidR="004166B6" w:rsidRPr="001954E1">
        <w:rPr>
          <w:sz w:val="20"/>
          <w:szCs w:val="20"/>
        </w:rPr>
        <w:t>при подключении</w:t>
      </w:r>
      <w:r w:rsidR="006D40AB" w:rsidRPr="001954E1">
        <w:rPr>
          <w:sz w:val="20"/>
          <w:szCs w:val="20"/>
        </w:rPr>
        <w:t xml:space="preserve"> (технологическом присоединении) теплопотребляющих установок и (или) источников тепловой энергии, в том числе при необходимости осуществления работ непосредственно на объектах тепловой сети (далее – Порядок взаимодействия при подключении), </w:t>
      </w:r>
      <w:r w:rsidR="00CD6CB0" w:rsidRPr="001954E1">
        <w:rPr>
          <w:sz w:val="20"/>
          <w:szCs w:val="20"/>
        </w:rPr>
        <w:t>у</w:t>
      </w:r>
      <w:r w:rsidR="00BA7A9A" w:rsidRPr="001954E1">
        <w:rPr>
          <w:sz w:val="20"/>
          <w:szCs w:val="20"/>
        </w:rPr>
        <w:t>казанный</w:t>
      </w:r>
      <w:r w:rsidR="000E5745" w:rsidRPr="001954E1">
        <w:rPr>
          <w:sz w:val="20"/>
          <w:szCs w:val="20"/>
        </w:rPr>
        <w:t xml:space="preserve"> </w:t>
      </w:r>
      <w:r w:rsidR="00BA7A9A" w:rsidRPr="001954E1">
        <w:rPr>
          <w:sz w:val="20"/>
          <w:szCs w:val="20"/>
        </w:rPr>
        <w:t xml:space="preserve">в Приложении </w:t>
      </w:r>
      <w:r w:rsidR="0017214F" w:rsidRPr="001954E1">
        <w:rPr>
          <w:sz w:val="20"/>
          <w:szCs w:val="20"/>
        </w:rPr>
        <w:t>№</w:t>
      </w:r>
      <w:r w:rsidR="004166B6" w:rsidRPr="001954E1">
        <w:rPr>
          <w:sz w:val="20"/>
          <w:szCs w:val="20"/>
        </w:rPr>
        <w:t>5</w:t>
      </w:r>
      <w:r w:rsidR="008C1AFA" w:rsidRPr="001954E1">
        <w:rPr>
          <w:sz w:val="20"/>
          <w:szCs w:val="20"/>
        </w:rPr>
        <w:t xml:space="preserve"> к настоящему Договору</w:t>
      </w:r>
      <w:r w:rsidR="000E5745" w:rsidRPr="001954E1">
        <w:rPr>
          <w:sz w:val="20"/>
          <w:szCs w:val="20"/>
        </w:rPr>
        <w:t xml:space="preserve">. </w:t>
      </w:r>
    </w:p>
    <w:p w14:paraId="38899FE8" w14:textId="77777777" w:rsidR="00EA78E1" w:rsidRPr="001954E1" w:rsidRDefault="002D5407" w:rsidP="00D84ABD">
      <w:pPr>
        <w:suppressAutoHyphens/>
        <w:spacing w:before="120"/>
        <w:ind w:firstLine="539"/>
        <w:jc w:val="both"/>
        <w:rPr>
          <w:sz w:val="20"/>
          <w:szCs w:val="20"/>
        </w:rPr>
      </w:pPr>
      <w:r w:rsidRPr="001954E1">
        <w:rPr>
          <w:sz w:val="20"/>
          <w:szCs w:val="20"/>
        </w:rPr>
        <w:t>2.2.1</w:t>
      </w:r>
      <w:r w:rsidR="003E42A1" w:rsidRPr="001954E1">
        <w:rPr>
          <w:sz w:val="20"/>
          <w:szCs w:val="20"/>
        </w:rPr>
        <w:t>5</w:t>
      </w:r>
      <w:r w:rsidR="008C1AFA" w:rsidRPr="001954E1">
        <w:rPr>
          <w:sz w:val="20"/>
          <w:szCs w:val="20"/>
        </w:rPr>
        <w:t>.</w:t>
      </w:r>
      <w:r w:rsidRPr="001954E1">
        <w:rPr>
          <w:sz w:val="20"/>
          <w:szCs w:val="20"/>
        </w:rPr>
        <w:t xml:space="preserve"> </w:t>
      </w:r>
      <w:r w:rsidR="003A1949" w:rsidRPr="001954E1">
        <w:rPr>
          <w:sz w:val="20"/>
          <w:szCs w:val="20"/>
        </w:rPr>
        <w:t>Соблюдать положения Стандарта взаимодействия</w:t>
      </w:r>
      <w:r w:rsidRPr="001954E1">
        <w:rPr>
          <w:sz w:val="20"/>
          <w:szCs w:val="20"/>
        </w:rPr>
        <w:t xml:space="preserve">, </w:t>
      </w:r>
      <w:r w:rsidR="00B90BEC" w:rsidRPr="001954E1">
        <w:rPr>
          <w:sz w:val="20"/>
          <w:szCs w:val="20"/>
        </w:rPr>
        <w:t xml:space="preserve">публикуемого </w:t>
      </w:r>
      <w:r w:rsidR="000E5745" w:rsidRPr="001954E1">
        <w:rPr>
          <w:sz w:val="20"/>
          <w:szCs w:val="20"/>
        </w:rPr>
        <w:t>на официальном сайте Теплоснабжающей организации.</w:t>
      </w:r>
    </w:p>
    <w:p w14:paraId="12C8628C" w14:textId="77777777" w:rsidR="00AD0111" w:rsidRPr="001954E1" w:rsidRDefault="00AD0111" w:rsidP="00D84ABD">
      <w:pPr>
        <w:suppressAutoHyphens/>
        <w:spacing w:before="120" w:after="120"/>
        <w:ind w:firstLine="539"/>
        <w:jc w:val="both"/>
        <w:rPr>
          <w:sz w:val="20"/>
          <w:szCs w:val="20"/>
        </w:rPr>
      </w:pPr>
    </w:p>
    <w:p w14:paraId="2C79517A" w14:textId="77777777" w:rsidR="003075B3" w:rsidRPr="001954E1" w:rsidRDefault="00FE6FE2" w:rsidP="00D84ABD">
      <w:pPr>
        <w:suppressAutoHyphens/>
        <w:spacing w:before="120" w:after="120"/>
        <w:ind w:firstLine="539"/>
        <w:jc w:val="both"/>
        <w:rPr>
          <w:b/>
          <w:sz w:val="20"/>
          <w:szCs w:val="20"/>
        </w:rPr>
      </w:pPr>
      <w:r w:rsidRPr="001954E1">
        <w:rPr>
          <w:sz w:val="20"/>
          <w:szCs w:val="20"/>
        </w:rPr>
        <w:t>2.3</w:t>
      </w:r>
      <w:r w:rsidR="003075B3" w:rsidRPr="001954E1">
        <w:rPr>
          <w:sz w:val="20"/>
          <w:szCs w:val="20"/>
        </w:rPr>
        <w:t xml:space="preserve">. </w:t>
      </w:r>
      <w:r w:rsidR="00B45EEB" w:rsidRPr="001954E1">
        <w:rPr>
          <w:sz w:val="20"/>
          <w:szCs w:val="20"/>
          <w:u w:val="single"/>
        </w:rPr>
        <w:t xml:space="preserve">Теплосетевая организация </w:t>
      </w:r>
      <w:r w:rsidR="003075B3" w:rsidRPr="001954E1">
        <w:rPr>
          <w:sz w:val="20"/>
          <w:szCs w:val="20"/>
          <w:u w:val="single"/>
        </w:rPr>
        <w:t>обязана</w:t>
      </w:r>
      <w:r w:rsidR="003075B3" w:rsidRPr="001954E1">
        <w:rPr>
          <w:sz w:val="20"/>
          <w:szCs w:val="20"/>
        </w:rPr>
        <w:t>:</w:t>
      </w:r>
    </w:p>
    <w:p w14:paraId="45378D23" w14:textId="77777777" w:rsidR="003075B3" w:rsidRPr="001954E1" w:rsidRDefault="00FE6FE2" w:rsidP="00D84ABD">
      <w:pPr>
        <w:suppressAutoHyphens/>
        <w:spacing w:after="120"/>
        <w:ind w:firstLine="539"/>
        <w:jc w:val="both"/>
        <w:rPr>
          <w:sz w:val="20"/>
          <w:szCs w:val="20"/>
        </w:rPr>
      </w:pPr>
      <w:r w:rsidRPr="001954E1">
        <w:rPr>
          <w:sz w:val="20"/>
          <w:szCs w:val="20"/>
        </w:rPr>
        <w:t>2.3</w:t>
      </w:r>
      <w:r w:rsidR="003075B3" w:rsidRPr="001954E1">
        <w:rPr>
          <w:sz w:val="20"/>
          <w:szCs w:val="20"/>
        </w:rPr>
        <w:t xml:space="preserve">.1. </w:t>
      </w:r>
      <w:r w:rsidR="0000764D" w:rsidRPr="001954E1">
        <w:rPr>
          <w:sz w:val="20"/>
          <w:szCs w:val="20"/>
        </w:rPr>
        <w:t xml:space="preserve">Обеспечивать преобразование тепловой энергии в центральных тепловых пунктах и (или) передачу тепловой энергии, теплоносителя по тепловым сетям от точек приема до точек передачи, указанных в Приложении </w:t>
      </w:r>
      <w:r w:rsidR="0000764D" w:rsidRPr="001954E1">
        <w:rPr>
          <w:sz w:val="20"/>
          <w:szCs w:val="20"/>
        </w:rPr>
        <w:lastRenderedPageBreak/>
        <w:t xml:space="preserve">№2 к настоящему </w:t>
      </w:r>
      <w:r w:rsidR="00E637C7" w:rsidRPr="001954E1">
        <w:rPr>
          <w:sz w:val="20"/>
          <w:szCs w:val="20"/>
        </w:rPr>
        <w:t>Д</w:t>
      </w:r>
      <w:r w:rsidR="0000764D" w:rsidRPr="001954E1">
        <w:rPr>
          <w:sz w:val="20"/>
          <w:szCs w:val="20"/>
        </w:rPr>
        <w:t xml:space="preserve">оговору, </w:t>
      </w:r>
      <w:r w:rsidR="00ED324C" w:rsidRPr="001954E1">
        <w:rPr>
          <w:sz w:val="20"/>
          <w:szCs w:val="20"/>
        </w:rPr>
        <w:t xml:space="preserve">в соответствии с </w:t>
      </w:r>
      <w:r w:rsidR="00656A8F" w:rsidRPr="001954E1">
        <w:rPr>
          <w:sz w:val="20"/>
          <w:szCs w:val="20"/>
        </w:rPr>
        <w:t xml:space="preserve">объемами </w:t>
      </w:r>
      <w:r w:rsidR="00ED324C" w:rsidRPr="001954E1">
        <w:rPr>
          <w:sz w:val="20"/>
          <w:szCs w:val="20"/>
        </w:rPr>
        <w:t>мощности тепловых сетей</w:t>
      </w:r>
      <w:r w:rsidR="00656A8F" w:rsidRPr="001954E1">
        <w:rPr>
          <w:sz w:val="20"/>
          <w:szCs w:val="20"/>
        </w:rPr>
        <w:t xml:space="preserve"> </w:t>
      </w:r>
      <w:r w:rsidR="00ED324C" w:rsidRPr="001954E1">
        <w:rPr>
          <w:sz w:val="20"/>
          <w:szCs w:val="20"/>
        </w:rPr>
        <w:t xml:space="preserve">и </w:t>
      </w:r>
      <w:r w:rsidR="0000764D" w:rsidRPr="001954E1">
        <w:rPr>
          <w:sz w:val="20"/>
          <w:szCs w:val="20"/>
        </w:rPr>
        <w:t>с тепловой нагрузкой, распределенной по каждой точке поставки, согласно Приложению №1</w:t>
      </w:r>
      <w:r w:rsidR="00656A8F" w:rsidRPr="001954E1">
        <w:rPr>
          <w:sz w:val="20"/>
          <w:szCs w:val="20"/>
        </w:rPr>
        <w:t xml:space="preserve"> к </w:t>
      </w:r>
      <w:r w:rsidR="0000764D" w:rsidRPr="001954E1">
        <w:rPr>
          <w:sz w:val="20"/>
          <w:szCs w:val="20"/>
        </w:rPr>
        <w:t>на</w:t>
      </w:r>
      <w:r w:rsidR="00656A8F" w:rsidRPr="001954E1">
        <w:rPr>
          <w:sz w:val="20"/>
          <w:szCs w:val="20"/>
        </w:rPr>
        <w:t>стоящему</w:t>
      </w:r>
      <w:r w:rsidR="0000764D" w:rsidRPr="001954E1">
        <w:rPr>
          <w:sz w:val="20"/>
          <w:szCs w:val="20"/>
        </w:rPr>
        <w:t xml:space="preserve"> </w:t>
      </w:r>
      <w:r w:rsidR="00E637C7" w:rsidRPr="001954E1">
        <w:rPr>
          <w:sz w:val="20"/>
          <w:szCs w:val="20"/>
        </w:rPr>
        <w:t>Д</w:t>
      </w:r>
      <w:r w:rsidR="0000764D" w:rsidRPr="001954E1">
        <w:rPr>
          <w:sz w:val="20"/>
          <w:szCs w:val="20"/>
        </w:rPr>
        <w:t>огово</w:t>
      </w:r>
      <w:r w:rsidR="00656A8F" w:rsidRPr="001954E1">
        <w:rPr>
          <w:sz w:val="20"/>
          <w:szCs w:val="20"/>
        </w:rPr>
        <w:t>ру</w:t>
      </w:r>
      <w:r w:rsidR="009210D1" w:rsidRPr="001954E1">
        <w:rPr>
          <w:sz w:val="20"/>
          <w:szCs w:val="20"/>
        </w:rPr>
        <w:t>.</w:t>
      </w:r>
    </w:p>
    <w:p w14:paraId="7F2E4D0E" w14:textId="77777777" w:rsidR="003075B3" w:rsidRPr="001954E1" w:rsidRDefault="00210CF2" w:rsidP="00D84ABD">
      <w:pPr>
        <w:suppressAutoHyphens/>
        <w:spacing w:after="120"/>
        <w:ind w:firstLine="539"/>
        <w:jc w:val="both"/>
        <w:rPr>
          <w:bCs/>
          <w:sz w:val="20"/>
          <w:szCs w:val="20"/>
        </w:rPr>
      </w:pPr>
      <w:r w:rsidRPr="001954E1">
        <w:rPr>
          <w:sz w:val="20"/>
          <w:szCs w:val="20"/>
        </w:rPr>
        <w:t>2.3</w:t>
      </w:r>
      <w:r w:rsidR="003075B3" w:rsidRPr="001954E1">
        <w:rPr>
          <w:sz w:val="20"/>
          <w:szCs w:val="20"/>
        </w:rPr>
        <w:t>.2. Обеспечивать в границах балансовой принадлежности и эксплуатационной ответственности Теплосетевой организации надлежащее техническое состояние средств передачи тепловой энергии в тепловых сетях Теплосетевой организации, производить необходимые испытания согласно требованиям действующего законодательства</w:t>
      </w:r>
      <w:r w:rsidR="00CC30E4" w:rsidRPr="001954E1">
        <w:rPr>
          <w:sz w:val="20"/>
          <w:szCs w:val="20"/>
        </w:rPr>
        <w:t xml:space="preserve"> с участием уполномоченных представителей Теплоснабжающей организации</w:t>
      </w:r>
      <w:r w:rsidR="003075B3" w:rsidRPr="001954E1">
        <w:rPr>
          <w:sz w:val="20"/>
          <w:szCs w:val="20"/>
        </w:rPr>
        <w:t xml:space="preserve">. </w:t>
      </w:r>
      <w:r w:rsidR="003075B3" w:rsidRPr="001954E1">
        <w:rPr>
          <w:bCs/>
          <w:sz w:val="20"/>
          <w:szCs w:val="20"/>
        </w:rPr>
        <w:t xml:space="preserve">При неприбытии представителя Теплоснабжающей организации по заявке Теплосетевой организации, поданной не менее чем за </w:t>
      </w:r>
      <w:r w:rsidR="00C0364E" w:rsidRPr="001954E1">
        <w:rPr>
          <w:bCs/>
          <w:sz w:val="20"/>
          <w:szCs w:val="20"/>
        </w:rPr>
        <w:t>1 (</w:t>
      </w:r>
      <w:r w:rsidR="003075B3" w:rsidRPr="001954E1">
        <w:rPr>
          <w:bCs/>
          <w:sz w:val="20"/>
          <w:szCs w:val="20"/>
        </w:rPr>
        <w:t>один</w:t>
      </w:r>
      <w:r w:rsidR="00C0364E" w:rsidRPr="001954E1">
        <w:rPr>
          <w:bCs/>
          <w:sz w:val="20"/>
          <w:szCs w:val="20"/>
        </w:rPr>
        <w:t>)</w:t>
      </w:r>
      <w:r w:rsidR="003075B3" w:rsidRPr="001954E1">
        <w:rPr>
          <w:bCs/>
          <w:sz w:val="20"/>
          <w:szCs w:val="20"/>
        </w:rPr>
        <w:t xml:space="preserve"> рабочий день до начала испытаний, испытания </w:t>
      </w:r>
      <w:r w:rsidR="005F7786" w:rsidRPr="001954E1">
        <w:rPr>
          <w:bCs/>
          <w:sz w:val="20"/>
          <w:szCs w:val="20"/>
        </w:rPr>
        <w:t>производятся</w:t>
      </w:r>
      <w:r w:rsidR="003075B3" w:rsidRPr="001954E1">
        <w:rPr>
          <w:bCs/>
          <w:sz w:val="20"/>
          <w:szCs w:val="20"/>
        </w:rPr>
        <w:t xml:space="preserve"> без участия Теплоснабжающей органи</w:t>
      </w:r>
      <w:r w:rsidR="009210D1" w:rsidRPr="001954E1">
        <w:rPr>
          <w:bCs/>
          <w:sz w:val="20"/>
          <w:szCs w:val="20"/>
        </w:rPr>
        <w:t>зации.</w:t>
      </w:r>
    </w:p>
    <w:p w14:paraId="2E4F0E05" w14:textId="77777777" w:rsidR="001B105A" w:rsidRPr="001954E1" w:rsidRDefault="001B105A" w:rsidP="00DD2AD6">
      <w:pPr>
        <w:suppressAutoHyphens/>
        <w:ind w:firstLine="539"/>
        <w:jc w:val="both"/>
        <w:rPr>
          <w:bCs/>
          <w:sz w:val="20"/>
          <w:szCs w:val="20"/>
        </w:rPr>
      </w:pPr>
      <w:r w:rsidRPr="001954E1">
        <w:rPr>
          <w:bCs/>
          <w:sz w:val="20"/>
          <w:szCs w:val="20"/>
        </w:rPr>
        <w:t>2.3</w:t>
      </w:r>
      <w:r w:rsidR="003075B3" w:rsidRPr="001954E1">
        <w:rPr>
          <w:bCs/>
          <w:sz w:val="20"/>
          <w:szCs w:val="20"/>
        </w:rPr>
        <w:t xml:space="preserve">.3. </w:t>
      </w:r>
      <w:r w:rsidRPr="001954E1">
        <w:rPr>
          <w:bCs/>
          <w:sz w:val="20"/>
          <w:szCs w:val="20"/>
        </w:rPr>
        <w:t xml:space="preserve">Обеспечивать установленные настоящим </w:t>
      </w:r>
      <w:r w:rsidR="00E637C7" w:rsidRPr="001954E1">
        <w:rPr>
          <w:bCs/>
          <w:sz w:val="20"/>
          <w:szCs w:val="20"/>
        </w:rPr>
        <w:t>Д</w:t>
      </w:r>
      <w:r w:rsidRPr="001954E1">
        <w:rPr>
          <w:bCs/>
          <w:sz w:val="20"/>
          <w:szCs w:val="20"/>
        </w:rPr>
        <w:t>оговором режимы передачи тепловой энергии, теплоносителя:</w:t>
      </w:r>
    </w:p>
    <w:p w14:paraId="29D99A14" w14:textId="77777777" w:rsidR="00ED324C" w:rsidRPr="001954E1" w:rsidRDefault="00ED324C" w:rsidP="006B138E">
      <w:pPr>
        <w:suppressAutoHyphens/>
        <w:ind w:firstLine="539"/>
        <w:jc w:val="both"/>
        <w:rPr>
          <w:bCs/>
          <w:sz w:val="20"/>
          <w:szCs w:val="20"/>
        </w:rPr>
      </w:pPr>
      <w:r w:rsidRPr="001954E1">
        <w:rPr>
          <w:bCs/>
          <w:sz w:val="20"/>
          <w:szCs w:val="20"/>
        </w:rPr>
        <w:t xml:space="preserve">а) с поддержанием в точках передачи качества горячей воды на нужды горячего водоснабжения потребителей Теплоснабжающей организации в соответствии с требованиями </w:t>
      </w:r>
      <w:r w:rsidR="000E5745" w:rsidRPr="001954E1">
        <w:rPr>
          <w:bCs/>
          <w:sz w:val="20"/>
          <w:szCs w:val="20"/>
        </w:rPr>
        <w:t>законодательства РФ</w:t>
      </w:r>
      <w:r w:rsidRPr="001954E1">
        <w:rPr>
          <w:bCs/>
          <w:sz w:val="20"/>
          <w:szCs w:val="20"/>
        </w:rPr>
        <w:t>,</w:t>
      </w:r>
    </w:p>
    <w:p w14:paraId="1BF8B6F4" w14:textId="77777777" w:rsidR="00620353" w:rsidRPr="001954E1" w:rsidRDefault="00ED324C" w:rsidP="00682C4F">
      <w:pPr>
        <w:suppressAutoHyphens/>
        <w:ind w:firstLine="539"/>
        <w:jc w:val="both"/>
        <w:rPr>
          <w:bCs/>
          <w:sz w:val="20"/>
          <w:szCs w:val="20"/>
        </w:rPr>
      </w:pPr>
      <w:r w:rsidRPr="001954E1">
        <w:rPr>
          <w:bCs/>
          <w:sz w:val="20"/>
          <w:szCs w:val="20"/>
        </w:rPr>
        <w:t xml:space="preserve">б) </w:t>
      </w:r>
      <w:r w:rsidR="00280FB4" w:rsidRPr="001954E1">
        <w:rPr>
          <w:bCs/>
          <w:sz w:val="20"/>
          <w:szCs w:val="20"/>
        </w:rPr>
        <w:t xml:space="preserve">с </w:t>
      </w:r>
      <w:r w:rsidR="00620353" w:rsidRPr="001954E1">
        <w:rPr>
          <w:bCs/>
          <w:sz w:val="20"/>
          <w:szCs w:val="20"/>
        </w:rPr>
        <w:t>соблюд</w:t>
      </w:r>
      <w:r w:rsidR="00280FB4" w:rsidRPr="001954E1">
        <w:rPr>
          <w:bCs/>
          <w:sz w:val="20"/>
          <w:szCs w:val="20"/>
        </w:rPr>
        <w:t>ением</w:t>
      </w:r>
      <w:r w:rsidR="00620353" w:rsidRPr="001954E1">
        <w:rPr>
          <w:bCs/>
          <w:sz w:val="20"/>
          <w:szCs w:val="20"/>
        </w:rPr>
        <w:t xml:space="preserve"> режим</w:t>
      </w:r>
      <w:r w:rsidR="00280FB4" w:rsidRPr="001954E1">
        <w:rPr>
          <w:bCs/>
          <w:sz w:val="20"/>
          <w:szCs w:val="20"/>
        </w:rPr>
        <w:t>а</w:t>
      </w:r>
      <w:r w:rsidR="00620353" w:rsidRPr="001954E1">
        <w:rPr>
          <w:bCs/>
          <w:sz w:val="20"/>
          <w:szCs w:val="20"/>
        </w:rPr>
        <w:t xml:space="preserve"> подачи тепловой энергии (температур</w:t>
      </w:r>
      <w:r w:rsidR="00280FB4" w:rsidRPr="001954E1">
        <w:rPr>
          <w:bCs/>
          <w:sz w:val="20"/>
          <w:szCs w:val="20"/>
        </w:rPr>
        <w:t>а</w:t>
      </w:r>
      <w:r w:rsidR="00620353" w:rsidRPr="001954E1">
        <w:rPr>
          <w:bCs/>
          <w:sz w:val="20"/>
          <w:szCs w:val="20"/>
        </w:rPr>
        <w:t xml:space="preserve"> и давление те</w:t>
      </w:r>
      <w:r w:rsidR="00280FB4" w:rsidRPr="001954E1">
        <w:rPr>
          <w:bCs/>
          <w:sz w:val="20"/>
          <w:szCs w:val="20"/>
        </w:rPr>
        <w:t>плоносителя  в подающем и обрат</w:t>
      </w:r>
      <w:r w:rsidR="00620353" w:rsidRPr="001954E1">
        <w:rPr>
          <w:bCs/>
          <w:sz w:val="20"/>
          <w:szCs w:val="20"/>
        </w:rPr>
        <w:t>ном трубопроводе) в границах балансовой принадлежности и эксплуата</w:t>
      </w:r>
      <w:r w:rsidR="00280FB4" w:rsidRPr="001954E1">
        <w:rPr>
          <w:bCs/>
          <w:sz w:val="20"/>
          <w:szCs w:val="20"/>
        </w:rPr>
        <w:t>ционной ответственности Теплосе</w:t>
      </w:r>
      <w:r w:rsidR="00620353" w:rsidRPr="001954E1">
        <w:rPr>
          <w:bCs/>
          <w:sz w:val="20"/>
          <w:szCs w:val="20"/>
        </w:rPr>
        <w:t xml:space="preserve">тевой организации </w:t>
      </w:r>
      <w:r w:rsidR="00280FB4" w:rsidRPr="001954E1">
        <w:rPr>
          <w:bCs/>
          <w:sz w:val="20"/>
          <w:szCs w:val="20"/>
        </w:rPr>
        <w:t xml:space="preserve">(точки </w:t>
      </w:r>
      <w:r w:rsidR="00F2407D" w:rsidRPr="001954E1">
        <w:rPr>
          <w:bCs/>
          <w:sz w:val="20"/>
          <w:szCs w:val="20"/>
        </w:rPr>
        <w:t>поставки</w:t>
      </w:r>
      <w:r w:rsidR="00280FB4" w:rsidRPr="001954E1">
        <w:rPr>
          <w:bCs/>
          <w:sz w:val="20"/>
          <w:szCs w:val="20"/>
        </w:rPr>
        <w:t xml:space="preserve">) </w:t>
      </w:r>
      <w:r w:rsidR="00620353" w:rsidRPr="001954E1">
        <w:rPr>
          <w:bCs/>
          <w:sz w:val="20"/>
          <w:szCs w:val="20"/>
        </w:rPr>
        <w:t>в соответствии температурным графиком, утверж</w:t>
      </w:r>
      <w:r w:rsidR="00280FB4" w:rsidRPr="001954E1">
        <w:rPr>
          <w:bCs/>
          <w:sz w:val="20"/>
          <w:szCs w:val="20"/>
        </w:rPr>
        <w:t>денным Теплоснабжающей организа</w:t>
      </w:r>
      <w:r w:rsidR="00F2407D" w:rsidRPr="001954E1">
        <w:rPr>
          <w:bCs/>
          <w:sz w:val="20"/>
          <w:szCs w:val="20"/>
        </w:rPr>
        <w:t>цией  (Приложение №3)</w:t>
      </w:r>
      <w:r w:rsidR="00BA7A9A" w:rsidRPr="001954E1">
        <w:rPr>
          <w:sz w:val="20"/>
          <w:szCs w:val="20"/>
        </w:rPr>
        <w:t>, а также обеспечивать значения показателей, отражающих допустимые перерывы в теплоснабжении, соответствующие требованиям, установленным законодательством Российской Федерации</w:t>
      </w:r>
      <w:r w:rsidR="00F2407D" w:rsidRPr="001954E1">
        <w:rPr>
          <w:bCs/>
          <w:sz w:val="20"/>
          <w:szCs w:val="20"/>
        </w:rPr>
        <w:t>,</w:t>
      </w:r>
    </w:p>
    <w:p w14:paraId="2F8F5F45" w14:textId="77777777" w:rsidR="00ED324C" w:rsidRPr="001954E1" w:rsidRDefault="00280FB4" w:rsidP="00331DD4">
      <w:pPr>
        <w:suppressAutoHyphens/>
        <w:ind w:firstLine="539"/>
        <w:jc w:val="both"/>
        <w:rPr>
          <w:bCs/>
          <w:sz w:val="20"/>
          <w:szCs w:val="20"/>
        </w:rPr>
      </w:pPr>
      <w:r w:rsidRPr="001954E1">
        <w:rPr>
          <w:bCs/>
          <w:sz w:val="20"/>
          <w:szCs w:val="20"/>
        </w:rPr>
        <w:t xml:space="preserve">в) </w:t>
      </w:r>
      <w:r w:rsidR="00ED324C" w:rsidRPr="001954E1">
        <w:rPr>
          <w:bCs/>
          <w:sz w:val="20"/>
          <w:szCs w:val="20"/>
        </w:rPr>
        <w:t>с соблюдением гидравлического режима от точек приема до точек передачи, указанных в Приложении № 2 к настоящему Договору,</w:t>
      </w:r>
    </w:p>
    <w:p w14:paraId="2A46AF7C" w14:textId="77777777" w:rsidR="00ED324C" w:rsidRPr="001954E1" w:rsidRDefault="00280FB4" w:rsidP="00434194">
      <w:pPr>
        <w:suppressAutoHyphens/>
        <w:ind w:firstLine="539"/>
        <w:jc w:val="both"/>
        <w:rPr>
          <w:bCs/>
          <w:sz w:val="20"/>
          <w:szCs w:val="20"/>
        </w:rPr>
      </w:pPr>
      <w:r w:rsidRPr="001954E1">
        <w:rPr>
          <w:bCs/>
          <w:sz w:val="20"/>
          <w:szCs w:val="20"/>
        </w:rPr>
        <w:t>г</w:t>
      </w:r>
      <w:r w:rsidR="00ED324C" w:rsidRPr="001954E1">
        <w:rPr>
          <w:bCs/>
          <w:sz w:val="20"/>
          <w:szCs w:val="20"/>
        </w:rPr>
        <w:t>) с соблюдением среднечасового (нормативного) расхода теплоносителя на подпитку тепловых сетей не более 0,25% от объема тепловых сетей Теплосетевой организации ________т/час.</w:t>
      </w:r>
    </w:p>
    <w:p w14:paraId="74C70495" w14:textId="77777777" w:rsidR="00F35F5F" w:rsidRPr="001954E1" w:rsidRDefault="00620353" w:rsidP="00434194">
      <w:pPr>
        <w:suppressAutoHyphens/>
        <w:ind w:firstLine="539"/>
        <w:jc w:val="both"/>
        <w:rPr>
          <w:sz w:val="20"/>
          <w:szCs w:val="20"/>
        </w:rPr>
      </w:pPr>
      <w:r w:rsidRPr="001954E1">
        <w:rPr>
          <w:sz w:val="20"/>
          <w:szCs w:val="20"/>
        </w:rPr>
        <w:t xml:space="preserve">В случае несоблюдения </w:t>
      </w:r>
      <w:r w:rsidR="00B90BEC" w:rsidRPr="001954E1">
        <w:rPr>
          <w:sz w:val="20"/>
          <w:szCs w:val="20"/>
        </w:rPr>
        <w:t>параметров качества теплоносителя в точке передачи</w:t>
      </w:r>
      <w:r w:rsidR="00B90BEC" w:rsidRPr="001954E1" w:rsidDel="00B90BEC">
        <w:rPr>
          <w:sz w:val="20"/>
          <w:szCs w:val="20"/>
        </w:rPr>
        <w:t xml:space="preserve"> </w:t>
      </w:r>
      <w:r w:rsidRPr="001954E1">
        <w:rPr>
          <w:sz w:val="20"/>
          <w:szCs w:val="20"/>
        </w:rPr>
        <w:t xml:space="preserve">по вине Теплосетевой организации, Стороны оформляют двухсторонний </w:t>
      </w:r>
      <w:r w:rsidRPr="001954E1">
        <w:rPr>
          <w:bCs/>
          <w:sz w:val="20"/>
          <w:szCs w:val="20"/>
        </w:rPr>
        <w:t>акт</w:t>
      </w:r>
      <w:r w:rsidR="00F35F5F" w:rsidRPr="001954E1">
        <w:rPr>
          <w:sz w:val="20"/>
          <w:szCs w:val="20"/>
        </w:rPr>
        <w:t>, в порядке</w:t>
      </w:r>
      <w:r w:rsidR="000E1FC0" w:rsidRPr="001954E1">
        <w:rPr>
          <w:sz w:val="20"/>
          <w:szCs w:val="20"/>
        </w:rPr>
        <w:t>,</w:t>
      </w:r>
      <w:r w:rsidR="00F35F5F" w:rsidRPr="001954E1">
        <w:rPr>
          <w:sz w:val="20"/>
          <w:szCs w:val="20"/>
        </w:rPr>
        <w:t xml:space="preserve"> указанном в Приложении №4 к настоящему Договору. </w:t>
      </w:r>
    </w:p>
    <w:p w14:paraId="1207AE7C" w14:textId="77777777" w:rsidR="00620353" w:rsidRPr="001954E1" w:rsidRDefault="00620353" w:rsidP="00D84ABD">
      <w:pPr>
        <w:suppressAutoHyphens/>
        <w:spacing w:after="120"/>
        <w:ind w:firstLine="539"/>
        <w:jc w:val="both"/>
        <w:rPr>
          <w:bCs/>
          <w:sz w:val="20"/>
          <w:szCs w:val="20"/>
        </w:rPr>
      </w:pPr>
      <w:r w:rsidRPr="001954E1">
        <w:rPr>
          <w:bCs/>
          <w:sz w:val="20"/>
          <w:szCs w:val="20"/>
        </w:rPr>
        <w:t xml:space="preserve"> </w:t>
      </w:r>
      <w:r w:rsidRPr="001954E1">
        <w:rPr>
          <w:sz w:val="20"/>
          <w:szCs w:val="20"/>
        </w:rPr>
        <w:t>После нормализации температурного режима</w:t>
      </w:r>
      <w:r w:rsidR="00B90BEC" w:rsidRPr="001954E1">
        <w:rPr>
          <w:sz w:val="20"/>
          <w:szCs w:val="20"/>
        </w:rPr>
        <w:t xml:space="preserve"> (либо параметров давления)</w:t>
      </w:r>
      <w:r w:rsidRPr="001954E1">
        <w:rPr>
          <w:sz w:val="20"/>
          <w:szCs w:val="20"/>
        </w:rPr>
        <w:t xml:space="preserve"> Теплосетевая организация обязана уведомить об этом Теплоснабжающую организацию</w:t>
      </w:r>
      <w:r w:rsidR="00F35F5F" w:rsidRPr="001954E1">
        <w:rPr>
          <w:sz w:val="20"/>
          <w:szCs w:val="20"/>
        </w:rPr>
        <w:t xml:space="preserve">, факт </w:t>
      </w:r>
      <w:r w:rsidR="00CA7CE1" w:rsidRPr="001954E1">
        <w:rPr>
          <w:sz w:val="20"/>
          <w:szCs w:val="20"/>
        </w:rPr>
        <w:t>восстановления</w:t>
      </w:r>
      <w:r w:rsidR="00F35F5F" w:rsidRPr="001954E1">
        <w:rPr>
          <w:sz w:val="20"/>
          <w:szCs w:val="20"/>
        </w:rPr>
        <w:t xml:space="preserve"> нарушенных </w:t>
      </w:r>
      <w:r w:rsidR="00C05A2E" w:rsidRPr="001954E1">
        <w:rPr>
          <w:sz w:val="20"/>
          <w:szCs w:val="20"/>
        </w:rPr>
        <w:t xml:space="preserve">Теплосетевой организацией </w:t>
      </w:r>
      <w:r w:rsidR="00F35F5F" w:rsidRPr="001954E1">
        <w:rPr>
          <w:sz w:val="20"/>
          <w:szCs w:val="20"/>
        </w:rPr>
        <w:t>параметров</w:t>
      </w:r>
      <w:r w:rsidR="00CA7CE1" w:rsidRPr="001954E1">
        <w:rPr>
          <w:sz w:val="20"/>
          <w:szCs w:val="20"/>
        </w:rPr>
        <w:t xml:space="preserve"> подтверждается</w:t>
      </w:r>
      <w:r w:rsidR="00F35F5F" w:rsidRPr="001954E1">
        <w:rPr>
          <w:sz w:val="20"/>
          <w:szCs w:val="20"/>
        </w:rPr>
        <w:t xml:space="preserve"> </w:t>
      </w:r>
      <w:r w:rsidRPr="001954E1">
        <w:rPr>
          <w:sz w:val="20"/>
          <w:szCs w:val="20"/>
        </w:rPr>
        <w:t>акт</w:t>
      </w:r>
      <w:r w:rsidR="00F35F5F" w:rsidRPr="001954E1">
        <w:rPr>
          <w:sz w:val="20"/>
          <w:szCs w:val="20"/>
        </w:rPr>
        <w:t>ом, составленным Сторонами Договора</w:t>
      </w:r>
      <w:r w:rsidRPr="001954E1">
        <w:rPr>
          <w:sz w:val="20"/>
          <w:szCs w:val="20"/>
        </w:rPr>
        <w:t>.</w:t>
      </w:r>
    </w:p>
    <w:p w14:paraId="4BBD8351" w14:textId="77777777" w:rsidR="003075B3" w:rsidRPr="001954E1" w:rsidRDefault="00026AC2" w:rsidP="00D84ABD">
      <w:pPr>
        <w:suppressAutoHyphens/>
        <w:spacing w:after="120"/>
        <w:ind w:firstLine="539"/>
        <w:jc w:val="both"/>
        <w:rPr>
          <w:sz w:val="20"/>
          <w:szCs w:val="20"/>
        </w:rPr>
      </w:pPr>
      <w:r w:rsidRPr="001954E1">
        <w:rPr>
          <w:sz w:val="20"/>
          <w:szCs w:val="20"/>
        </w:rPr>
        <w:t>2.3.4</w:t>
      </w:r>
      <w:r w:rsidR="003075B3" w:rsidRPr="001954E1">
        <w:rPr>
          <w:sz w:val="20"/>
          <w:szCs w:val="20"/>
        </w:rPr>
        <w:t>. Проводить текущие и капитальные ремонты тепловых сетей, принадлежащих Теплосетевой организации</w:t>
      </w:r>
      <w:r w:rsidR="009210D1" w:rsidRPr="001954E1">
        <w:rPr>
          <w:bCs/>
          <w:sz w:val="20"/>
          <w:szCs w:val="20"/>
        </w:rPr>
        <w:t>.</w:t>
      </w:r>
    </w:p>
    <w:p w14:paraId="4063A413" w14:textId="77777777" w:rsidR="003075B3" w:rsidRPr="001954E1" w:rsidRDefault="00026AC2" w:rsidP="00D84ABD">
      <w:pPr>
        <w:suppressAutoHyphens/>
        <w:spacing w:after="120"/>
        <w:ind w:firstLine="539"/>
        <w:jc w:val="both"/>
        <w:rPr>
          <w:sz w:val="20"/>
          <w:szCs w:val="20"/>
        </w:rPr>
      </w:pPr>
      <w:r w:rsidRPr="001954E1">
        <w:rPr>
          <w:sz w:val="20"/>
          <w:szCs w:val="20"/>
        </w:rPr>
        <w:t>2.3.5</w:t>
      </w:r>
      <w:r w:rsidR="003075B3" w:rsidRPr="001954E1">
        <w:rPr>
          <w:sz w:val="20"/>
          <w:szCs w:val="20"/>
        </w:rPr>
        <w:t xml:space="preserve">. </w:t>
      </w:r>
      <w:r w:rsidR="00C0364E" w:rsidRPr="001954E1">
        <w:rPr>
          <w:sz w:val="20"/>
          <w:szCs w:val="20"/>
        </w:rPr>
        <w:t xml:space="preserve">Исходя из технических возможностей </w:t>
      </w:r>
      <w:r w:rsidR="00BA7A9A" w:rsidRPr="001954E1">
        <w:rPr>
          <w:sz w:val="20"/>
          <w:szCs w:val="20"/>
        </w:rPr>
        <w:t>выдавать</w:t>
      </w:r>
      <w:r w:rsidR="002B38AE" w:rsidRPr="001954E1">
        <w:rPr>
          <w:sz w:val="20"/>
          <w:szCs w:val="20"/>
        </w:rPr>
        <w:t xml:space="preserve"> </w:t>
      </w:r>
      <w:r w:rsidR="00D1375D" w:rsidRPr="001954E1">
        <w:rPr>
          <w:sz w:val="20"/>
          <w:szCs w:val="20"/>
        </w:rPr>
        <w:t>Теплоснабжающей организаци</w:t>
      </w:r>
      <w:r w:rsidR="002B38AE" w:rsidRPr="001954E1">
        <w:rPr>
          <w:sz w:val="20"/>
          <w:szCs w:val="20"/>
        </w:rPr>
        <w:t>ей</w:t>
      </w:r>
      <w:r w:rsidR="00D1375D" w:rsidRPr="001954E1">
        <w:rPr>
          <w:sz w:val="20"/>
          <w:szCs w:val="20"/>
        </w:rPr>
        <w:t xml:space="preserve"> </w:t>
      </w:r>
      <w:r w:rsidR="00030E1A" w:rsidRPr="001954E1">
        <w:rPr>
          <w:sz w:val="20"/>
          <w:szCs w:val="20"/>
        </w:rPr>
        <w:t xml:space="preserve">технические </w:t>
      </w:r>
      <w:r w:rsidR="003075B3" w:rsidRPr="001954E1">
        <w:rPr>
          <w:sz w:val="20"/>
          <w:szCs w:val="20"/>
        </w:rPr>
        <w:t xml:space="preserve">условия </w:t>
      </w:r>
      <w:r w:rsidR="00A14FB6" w:rsidRPr="001954E1">
        <w:rPr>
          <w:sz w:val="20"/>
          <w:szCs w:val="20"/>
        </w:rPr>
        <w:t>подключения</w:t>
      </w:r>
      <w:r w:rsidR="003075B3" w:rsidRPr="001954E1">
        <w:rPr>
          <w:sz w:val="20"/>
          <w:szCs w:val="20"/>
        </w:rPr>
        <w:t xml:space="preserve"> к тепловым сетям Теплосетевой организации</w:t>
      </w:r>
      <w:r w:rsidR="00A14FB6" w:rsidRPr="001954E1">
        <w:rPr>
          <w:sz w:val="20"/>
          <w:szCs w:val="20"/>
        </w:rPr>
        <w:t xml:space="preserve"> в соответствии с Порядком взаимодействия при подключении, определенным в Приложении №5 к настоящему Договору</w:t>
      </w:r>
      <w:r w:rsidR="009210D1" w:rsidRPr="001954E1">
        <w:rPr>
          <w:sz w:val="20"/>
          <w:szCs w:val="20"/>
        </w:rPr>
        <w:t>.</w:t>
      </w:r>
    </w:p>
    <w:p w14:paraId="499A4B16" w14:textId="77777777" w:rsidR="003075B3" w:rsidRPr="001954E1" w:rsidRDefault="00603EBE" w:rsidP="00D84ABD">
      <w:pPr>
        <w:suppressAutoHyphens/>
        <w:spacing w:after="120"/>
        <w:ind w:firstLine="539"/>
        <w:jc w:val="both"/>
        <w:rPr>
          <w:sz w:val="20"/>
          <w:szCs w:val="20"/>
        </w:rPr>
      </w:pPr>
      <w:r w:rsidRPr="001954E1">
        <w:rPr>
          <w:sz w:val="20"/>
          <w:szCs w:val="20"/>
        </w:rPr>
        <w:t>2.3.</w:t>
      </w:r>
      <w:r w:rsidR="00341F09" w:rsidRPr="001954E1">
        <w:rPr>
          <w:sz w:val="20"/>
          <w:szCs w:val="20"/>
        </w:rPr>
        <w:t>6</w:t>
      </w:r>
      <w:r w:rsidR="003075B3" w:rsidRPr="001954E1">
        <w:rPr>
          <w:sz w:val="20"/>
          <w:szCs w:val="20"/>
        </w:rPr>
        <w:t xml:space="preserve">. Ежегодно </w:t>
      </w:r>
      <w:r w:rsidRPr="001954E1">
        <w:rPr>
          <w:sz w:val="20"/>
          <w:szCs w:val="20"/>
        </w:rPr>
        <w:t xml:space="preserve">в срок до 1 апреля </w:t>
      </w:r>
      <w:r w:rsidR="003075B3" w:rsidRPr="001954E1">
        <w:rPr>
          <w:sz w:val="20"/>
          <w:szCs w:val="20"/>
        </w:rPr>
        <w:t>перед началом ремонтной компании согласов</w:t>
      </w:r>
      <w:r w:rsidR="002B38AE" w:rsidRPr="001954E1">
        <w:rPr>
          <w:sz w:val="20"/>
          <w:szCs w:val="20"/>
        </w:rPr>
        <w:t>ыв</w:t>
      </w:r>
      <w:r w:rsidR="003075B3" w:rsidRPr="001954E1">
        <w:rPr>
          <w:sz w:val="20"/>
          <w:szCs w:val="20"/>
        </w:rPr>
        <w:t xml:space="preserve">ать с Теплоснабжающей организацией график плановых ремонтов и </w:t>
      </w:r>
      <w:r w:rsidRPr="001954E1">
        <w:rPr>
          <w:sz w:val="20"/>
          <w:szCs w:val="20"/>
        </w:rPr>
        <w:t>испытаний</w:t>
      </w:r>
      <w:r w:rsidR="003075B3" w:rsidRPr="001954E1">
        <w:rPr>
          <w:sz w:val="20"/>
          <w:szCs w:val="20"/>
        </w:rPr>
        <w:t xml:space="preserve"> тепловых сетей</w:t>
      </w:r>
      <w:r w:rsidR="007117A8" w:rsidRPr="001954E1">
        <w:rPr>
          <w:sz w:val="20"/>
          <w:szCs w:val="20"/>
        </w:rPr>
        <w:t xml:space="preserve"> Теплосетевой организации</w:t>
      </w:r>
      <w:r w:rsidR="002B38AE" w:rsidRPr="001954E1">
        <w:rPr>
          <w:sz w:val="20"/>
          <w:szCs w:val="20"/>
        </w:rPr>
        <w:t>.</w:t>
      </w:r>
    </w:p>
    <w:p w14:paraId="3F3F7132" w14:textId="77777777" w:rsidR="003075B3" w:rsidRPr="001954E1" w:rsidRDefault="005E7B64" w:rsidP="00D84ABD">
      <w:pPr>
        <w:suppressAutoHyphens/>
        <w:spacing w:after="120"/>
        <w:ind w:firstLine="539"/>
        <w:jc w:val="both"/>
        <w:rPr>
          <w:sz w:val="20"/>
          <w:szCs w:val="20"/>
        </w:rPr>
      </w:pPr>
      <w:r w:rsidRPr="001954E1">
        <w:rPr>
          <w:sz w:val="20"/>
          <w:szCs w:val="20"/>
        </w:rPr>
        <w:t>2.3.</w:t>
      </w:r>
      <w:r w:rsidR="00341F09" w:rsidRPr="001954E1">
        <w:rPr>
          <w:sz w:val="20"/>
          <w:szCs w:val="20"/>
        </w:rPr>
        <w:t>7</w:t>
      </w:r>
      <w:r w:rsidR="003075B3" w:rsidRPr="001954E1">
        <w:rPr>
          <w:sz w:val="20"/>
          <w:szCs w:val="20"/>
        </w:rPr>
        <w:t>. По письменному заявлению Теплоснабжающей организации</w:t>
      </w:r>
      <w:r w:rsidR="00D97411" w:rsidRPr="001954E1">
        <w:rPr>
          <w:sz w:val="20"/>
          <w:szCs w:val="20"/>
        </w:rPr>
        <w:t xml:space="preserve"> и в присутствии ее уполномоченных представителей</w:t>
      </w:r>
      <w:r w:rsidR="003075B3" w:rsidRPr="001954E1">
        <w:rPr>
          <w:sz w:val="20"/>
          <w:szCs w:val="20"/>
        </w:rPr>
        <w:t xml:space="preserve"> производить ограничение или </w:t>
      </w:r>
      <w:r w:rsidR="004478A2" w:rsidRPr="001954E1">
        <w:rPr>
          <w:sz w:val="20"/>
          <w:szCs w:val="20"/>
        </w:rPr>
        <w:t>прекращение</w:t>
      </w:r>
      <w:r w:rsidR="003075B3" w:rsidRPr="001954E1">
        <w:rPr>
          <w:sz w:val="20"/>
          <w:szCs w:val="20"/>
        </w:rPr>
        <w:t xml:space="preserve"> </w:t>
      </w:r>
      <w:r w:rsidR="004478A2" w:rsidRPr="001954E1">
        <w:rPr>
          <w:sz w:val="20"/>
          <w:szCs w:val="20"/>
        </w:rPr>
        <w:t xml:space="preserve">теплоснабжения </w:t>
      </w:r>
      <w:r w:rsidR="003075B3" w:rsidRPr="001954E1">
        <w:rPr>
          <w:sz w:val="20"/>
          <w:szCs w:val="20"/>
        </w:rPr>
        <w:t xml:space="preserve">потребителей (при наличии технической возможности), присоединенных к тепловым сетям Теплосетевой организации, с оформлением акта и установкой пломб на запорной арматуре на границе балансовой принадлежности и эксплуатационной </w:t>
      </w:r>
      <w:r w:rsidR="003075B3" w:rsidRPr="001954E1">
        <w:rPr>
          <w:sz w:val="20"/>
          <w:szCs w:val="20"/>
        </w:rPr>
        <w:lastRenderedPageBreak/>
        <w:t>ответственности Теплосетевой организации и потребителей. При этом любые акты об ограничении</w:t>
      </w:r>
      <w:r w:rsidR="004478A2" w:rsidRPr="001954E1">
        <w:rPr>
          <w:sz w:val="20"/>
          <w:szCs w:val="20"/>
        </w:rPr>
        <w:t xml:space="preserve"> (прекращении)</w:t>
      </w:r>
      <w:r w:rsidR="003075B3" w:rsidRPr="001954E1">
        <w:rPr>
          <w:sz w:val="20"/>
          <w:szCs w:val="20"/>
        </w:rPr>
        <w:t xml:space="preserve"> или возобновлении </w:t>
      </w:r>
      <w:r w:rsidR="00D97411" w:rsidRPr="001954E1">
        <w:rPr>
          <w:sz w:val="20"/>
          <w:szCs w:val="20"/>
        </w:rPr>
        <w:t>тепло</w:t>
      </w:r>
      <w:r w:rsidR="003075B3" w:rsidRPr="001954E1">
        <w:rPr>
          <w:sz w:val="20"/>
          <w:szCs w:val="20"/>
        </w:rPr>
        <w:t>снабжения оформляются Теплоснабжающей организацией.</w:t>
      </w:r>
    </w:p>
    <w:p w14:paraId="7FE65BB5" w14:textId="77777777" w:rsidR="005E7B64" w:rsidRPr="001954E1" w:rsidRDefault="005E7B64" w:rsidP="00D84ABD">
      <w:pPr>
        <w:suppressAutoHyphens/>
        <w:spacing w:after="120"/>
        <w:ind w:firstLine="539"/>
        <w:jc w:val="both"/>
        <w:rPr>
          <w:sz w:val="20"/>
          <w:szCs w:val="20"/>
        </w:rPr>
      </w:pPr>
      <w:r w:rsidRPr="001954E1">
        <w:rPr>
          <w:sz w:val="20"/>
          <w:szCs w:val="20"/>
        </w:rPr>
        <w:t>2.3.</w:t>
      </w:r>
      <w:r w:rsidR="00341F09" w:rsidRPr="001954E1">
        <w:rPr>
          <w:sz w:val="20"/>
          <w:szCs w:val="20"/>
        </w:rPr>
        <w:t>8</w:t>
      </w:r>
      <w:r w:rsidR="003075B3" w:rsidRPr="001954E1">
        <w:rPr>
          <w:sz w:val="20"/>
          <w:szCs w:val="20"/>
        </w:rPr>
        <w:t xml:space="preserve">. </w:t>
      </w:r>
      <w:r w:rsidRPr="001954E1">
        <w:rPr>
          <w:sz w:val="20"/>
          <w:szCs w:val="20"/>
        </w:rPr>
        <w:t xml:space="preserve">Предоставлять Теплоснабжающей организации сведения о произведенных </w:t>
      </w:r>
      <w:r w:rsidR="00D97411" w:rsidRPr="001954E1">
        <w:rPr>
          <w:sz w:val="20"/>
          <w:szCs w:val="20"/>
        </w:rPr>
        <w:t>ограничениях</w:t>
      </w:r>
      <w:r w:rsidR="004478A2" w:rsidRPr="001954E1">
        <w:rPr>
          <w:sz w:val="20"/>
          <w:szCs w:val="20"/>
        </w:rPr>
        <w:t xml:space="preserve"> (прекращении</w:t>
      </w:r>
      <w:r w:rsidR="00D97411" w:rsidRPr="001954E1">
        <w:rPr>
          <w:sz w:val="20"/>
          <w:szCs w:val="20"/>
        </w:rPr>
        <w:t>) или возобновлени</w:t>
      </w:r>
      <w:r w:rsidR="004478A2" w:rsidRPr="001954E1">
        <w:rPr>
          <w:sz w:val="20"/>
          <w:szCs w:val="20"/>
        </w:rPr>
        <w:t>и</w:t>
      </w:r>
      <w:r w:rsidR="00D97411" w:rsidRPr="001954E1">
        <w:rPr>
          <w:sz w:val="20"/>
          <w:szCs w:val="20"/>
        </w:rPr>
        <w:t xml:space="preserve"> теплоснабжения п</w:t>
      </w:r>
      <w:r w:rsidRPr="001954E1">
        <w:rPr>
          <w:sz w:val="20"/>
          <w:szCs w:val="20"/>
        </w:rPr>
        <w:t>отребителей</w:t>
      </w:r>
      <w:r w:rsidR="004478A2" w:rsidRPr="001954E1">
        <w:rPr>
          <w:sz w:val="20"/>
          <w:szCs w:val="20"/>
        </w:rPr>
        <w:t xml:space="preserve"> – </w:t>
      </w:r>
      <w:r w:rsidRPr="001954E1">
        <w:rPr>
          <w:sz w:val="20"/>
          <w:szCs w:val="20"/>
        </w:rPr>
        <w:t>по</w:t>
      </w:r>
      <w:r w:rsidR="004478A2" w:rsidRPr="001954E1">
        <w:rPr>
          <w:sz w:val="20"/>
          <w:szCs w:val="20"/>
        </w:rPr>
        <w:t xml:space="preserve"> </w:t>
      </w:r>
      <w:r w:rsidRPr="001954E1">
        <w:rPr>
          <w:sz w:val="20"/>
          <w:szCs w:val="20"/>
        </w:rPr>
        <w:t>заявлениям Теплоснабжающей организации, а в случаях аварийных отключений в тепловых сетях Теплосетевой организации</w:t>
      </w:r>
      <w:r w:rsidR="004478A2" w:rsidRPr="001954E1">
        <w:rPr>
          <w:sz w:val="20"/>
          <w:szCs w:val="20"/>
        </w:rPr>
        <w:t xml:space="preserve"> – </w:t>
      </w:r>
      <w:r w:rsidRPr="001954E1">
        <w:rPr>
          <w:sz w:val="20"/>
          <w:szCs w:val="20"/>
        </w:rPr>
        <w:t>ежемесячно</w:t>
      </w:r>
      <w:r w:rsidR="004478A2" w:rsidRPr="001954E1">
        <w:rPr>
          <w:sz w:val="20"/>
          <w:szCs w:val="20"/>
        </w:rPr>
        <w:t xml:space="preserve"> </w:t>
      </w:r>
      <w:r w:rsidRPr="001954E1">
        <w:rPr>
          <w:sz w:val="20"/>
          <w:szCs w:val="20"/>
        </w:rPr>
        <w:t>в срок до 28 числа отчетного ме</w:t>
      </w:r>
      <w:r w:rsidR="009210D1" w:rsidRPr="001954E1">
        <w:rPr>
          <w:sz w:val="20"/>
          <w:szCs w:val="20"/>
        </w:rPr>
        <w:t>сяца.</w:t>
      </w:r>
    </w:p>
    <w:p w14:paraId="43593912" w14:textId="77777777" w:rsidR="009142BB" w:rsidRPr="001954E1" w:rsidRDefault="009142BB" w:rsidP="00434194">
      <w:pPr>
        <w:suppressAutoHyphens/>
        <w:ind w:firstLine="539"/>
        <w:jc w:val="both"/>
        <w:rPr>
          <w:sz w:val="20"/>
          <w:szCs w:val="20"/>
        </w:rPr>
      </w:pPr>
      <w:r w:rsidRPr="001954E1">
        <w:rPr>
          <w:sz w:val="20"/>
          <w:szCs w:val="20"/>
        </w:rPr>
        <w:t>2.</w:t>
      </w:r>
      <w:r w:rsidR="00A65E41" w:rsidRPr="001954E1">
        <w:rPr>
          <w:sz w:val="20"/>
          <w:szCs w:val="20"/>
        </w:rPr>
        <w:t>3</w:t>
      </w:r>
      <w:r w:rsidRPr="001954E1">
        <w:rPr>
          <w:sz w:val="20"/>
          <w:szCs w:val="20"/>
        </w:rPr>
        <w:t>.</w:t>
      </w:r>
      <w:r w:rsidR="00341F09" w:rsidRPr="001954E1">
        <w:rPr>
          <w:sz w:val="20"/>
          <w:szCs w:val="20"/>
        </w:rPr>
        <w:t>9.</w:t>
      </w:r>
      <w:r w:rsidRPr="001954E1">
        <w:rPr>
          <w:sz w:val="20"/>
          <w:szCs w:val="20"/>
        </w:rPr>
        <w:t xml:space="preserve"> Информировать Теплоснабжающую организацию</w:t>
      </w:r>
      <w:r w:rsidR="00BA749A" w:rsidRPr="001954E1">
        <w:t xml:space="preserve"> </w:t>
      </w:r>
      <w:r w:rsidR="00BA749A" w:rsidRPr="001954E1">
        <w:rPr>
          <w:sz w:val="20"/>
          <w:szCs w:val="20"/>
        </w:rPr>
        <w:t>в соответствии с порядком и сроками, установленными Стандартом взаимодействия:</w:t>
      </w:r>
    </w:p>
    <w:p w14:paraId="50EF4D5E" w14:textId="77777777" w:rsidR="009142BB" w:rsidRPr="001954E1" w:rsidRDefault="009142BB" w:rsidP="00434194">
      <w:pPr>
        <w:suppressAutoHyphens/>
        <w:ind w:firstLine="539"/>
        <w:jc w:val="both"/>
        <w:rPr>
          <w:sz w:val="20"/>
          <w:szCs w:val="20"/>
        </w:rPr>
      </w:pPr>
      <w:r w:rsidRPr="001954E1">
        <w:rPr>
          <w:sz w:val="20"/>
          <w:szCs w:val="20"/>
        </w:rPr>
        <w:t xml:space="preserve">- об аварийных ситуациях на тепловых сетях </w:t>
      </w:r>
      <w:r w:rsidR="00C41EBB" w:rsidRPr="001954E1">
        <w:rPr>
          <w:sz w:val="20"/>
          <w:szCs w:val="20"/>
        </w:rPr>
        <w:t xml:space="preserve">Теплосетевой </w:t>
      </w:r>
      <w:r w:rsidRPr="001954E1">
        <w:rPr>
          <w:sz w:val="20"/>
          <w:szCs w:val="20"/>
        </w:rPr>
        <w:t>организации</w:t>
      </w:r>
      <w:r w:rsidR="009210D1" w:rsidRPr="001954E1">
        <w:rPr>
          <w:sz w:val="20"/>
          <w:szCs w:val="20"/>
        </w:rPr>
        <w:t>;</w:t>
      </w:r>
    </w:p>
    <w:p w14:paraId="0777E339" w14:textId="77777777" w:rsidR="009142BB" w:rsidRPr="001954E1" w:rsidRDefault="009142BB" w:rsidP="00434194">
      <w:pPr>
        <w:suppressAutoHyphens/>
        <w:ind w:firstLine="539"/>
        <w:jc w:val="both"/>
        <w:rPr>
          <w:sz w:val="20"/>
          <w:szCs w:val="20"/>
        </w:rPr>
      </w:pPr>
      <w:r w:rsidRPr="001954E1">
        <w:rPr>
          <w:sz w:val="20"/>
          <w:szCs w:val="20"/>
        </w:rPr>
        <w:t xml:space="preserve">- о дате и продолжительности проведения всех </w:t>
      </w:r>
      <w:r w:rsidR="00D97411" w:rsidRPr="001954E1">
        <w:rPr>
          <w:sz w:val="20"/>
          <w:szCs w:val="20"/>
        </w:rPr>
        <w:t xml:space="preserve">ранее согласованных с Теплоснабжающей организацией </w:t>
      </w:r>
      <w:r w:rsidRPr="001954E1">
        <w:rPr>
          <w:sz w:val="20"/>
          <w:szCs w:val="20"/>
        </w:rPr>
        <w:t>испытаний и отключений (за исключением аварийных) в тепловых сетях Теплосетевой организации</w:t>
      </w:r>
      <w:r w:rsidR="00BA749A" w:rsidRPr="001954E1">
        <w:rPr>
          <w:sz w:val="20"/>
          <w:szCs w:val="20"/>
        </w:rPr>
        <w:t>;</w:t>
      </w:r>
    </w:p>
    <w:p w14:paraId="1D54AD8B" w14:textId="77777777" w:rsidR="00365243" w:rsidRPr="001954E1" w:rsidRDefault="00365243" w:rsidP="00434194">
      <w:pPr>
        <w:suppressAutoHyphens/>
        <w:ind w:firstLine="539"/>
        <w:jc w:val="both"/>
        <w:rPr>
          <w:sz w:val="20"/>
          <w:szCs w:val="20"/>
        </w:rPr>
      </w:pPr>
      <w:r w:rsidRPr="001954E1">
        <w:rPr>
          <w:sz w:val="20"/>
          <w:szCs w:val="20"/>
        </w:rPr>
        <w:t xml:space="preserve">- о ходе выполнения мероприятий Инвестиционной программы, </w:t>
      </w:r>
      <w:r w:rsidR="006A44C3" w:rsidRPr="001954E1">
        <w:rPr>
          <w:sz w:val="20"/>
          <w:szCs w:val="20"/>
        </w:rPr>
        <w:t>достижении</w:t>
      </w:r>
      <w:r w:rsidRPr="001954E1">
        <w:rPr>
          <w:sz w:val="20"/>
          <w:szCs w:val="20"/>
        </w:rPr>
        <w:t xml:space="preserve"> промежуточны</w:t>
      </w:r>
      <w:r w:rsidR="006A44C3" w:rsidRPr="001954E1">
        <w:rPr>
          <w:sz w:val="20"/>
          <w:szCs w:val="20"/>
        </w:rPr>
        <w:t>х</w:t>
      </w:r>
      <w:r w:rsidRPr="001954E1">
        <w:rPr>
          <w:sz w:val="20"/>
          <w:szCs w:val="20"/>
        </w:rPr>
        <w:t xml:space="preserve"> и финальны</w:t>
      </w:r>
      <w:r w:rsidR="006A44C3" w:rsidRPr="001954E1">
        <w:rPr>
          <w:sz w:val="20"/>
          <w:szCs w:val="20"/>
        </w:rPr>
        <w:t>х</w:t>
      </w:r>
      <w:r w:rsidRPr="001954E1">
        <w:rPr>
          <w:sz w:val="20"/>
          <w:szCs w:val="20"/>
        </w:rPr>
        <w:t xml:space="preserve"> контрольны</w:t>
      </w:r>
      <w:r w:rsidR="006A44C3" w:rsidRPr="001954E1">
        <w:rPr>
          <w:sz w:val="20"/>
          <w:szCs w:val="20"/>
        </w:rPr>
        <w:t>х</w:t>
      </w:r>
      <w:r w:rsidRPr="001954E1">
        <w:rPr>
          <w:sz w:val="20"/>
          <w:szCs w:val="20"/>
        </w:rPr>
        <w:t xml:space="preserve"> точ</w:t>
      </w:r>
      <w:r w:rsidR="006A44C3" w:rsidRPr="001954E1">
        <w:rPr>
          <w:sz w:val="20"/>
          <w:szCs w:val="20"/>
        </w:rPr>
        <w:t>е</w:t>
      </w:r>
      <w:r w:rsidRPr="001954E1">
        <w:rPr>
          <w:sz w:val="20"/>
          <w:szCs w:val="20"/>
        </w:rPr>
        <w:t>к, зафиксированны</w:t>
      </w:r>
      <w:r w:rsidR="006A44C3" w:rsidRPr="001954E1">
        <w:rPr>
          <w:sz w:val="20"/>
          <w:szCs w:val="20"/>
        </w:rPr>
        <w:t>х</w:t>
      </w:r>
      <w:r w:rsidRPr="001954E1">
        <w:rPr>
          <w:sz w:val="20"/>
          <w:szCs w:val="20"/>
        </w:rPr>
        <w:t xml:space="preserve"> в Инвестиционной программе.</w:t>
      </w:r>
    </w:p>
    <w:p w14:paraId="54926AF0" w14:textId="77777777" w:rsidR="00060228" w:rsidRPr="001954E1" w:rsidRDefault="00060228" w:rsidP="00D84ABD">
      <w:pPr>
        <w:suppressAutoHyphens/>
        <w:spacing w:after="120"/>
        <w:ind w:firstLine="539"/>
        <w:jc w:val="both"/>
        <w:rPr>
          <w:sz w:val="20"/>
          <w:szCs w:val="20"/>
        </w:rPr>
      </w:pPr>
      <w:r w:rsidRPr="001954E1">
        <w:rPr>
          <w:sz w:val="20"/>
          <w:szCs w:val="20"/>
        </w:rPr>
        <w:t>- о всех случаях обращений со стороны заявителей (лиц, имеющ</w:t>
      </w:r>
      <w:r w:rsidR="001F6DBC" w:rsidRPr="001954E1">
        <w:rPr>
          <w:sz w:val="20"/>
          <w:szCs w:val="20"/>
        </w:rPr>
        <w:t>и</w:t>
      </w:r>
      <w:r w:rsidRPr="001954E1">
        <w:rPr>
          <w:sz w:val="20"/>
          <w:szCs w:val="20"/>
        </w:rPr>
        <w:t xml:space="preserve">х намерение подключить объект к системе теплоснабжения) за подключением к Теплосетевой организации, </w:t>
      </w:r>
      <w:r w:rsidR="002B38AE" w:rsidRPr="001954E1">
        <w:rPr>
          <w:rFonts w:cs="Tahoma"/>
          <w:sz w:val="20"/>
          <w:szCs w:val="20"/>
        </w:rPr>
        <w:t>передавать Теплоснабжающей организации все письменные заявки на подключение в течение 1 рабочего дня с момента их получения,</w:t>
      </w:r>
      <w:r w:rsidR="002B38AE" w:rsidRPr="001954E1">
        <w:rPr>
          <w:sz w:val="20"/>
          <w:szCs w:val="20"/>
        </w:rPr>
        <w:t xml:space="preserve"> </w:t>
      </w:r>
      <w:r w:rsidRPr="001954E1">
        <w:rPr>
          <w:sz w:val="20"/>
          <w:szCs w:val="20"/>
        </w:rPr>
        <w:t>а также информировать заявителей о необходимости обращения в Теплоснабжающую организацию.</w:t>
      </w:r>
    </w:p>
    <w:p w14:paraId="101D50EF" w14:textId="77777777" w:rsidR="00721EA3" w:rsidRPr="001954E1" w:rsidRDefault="00721EA3" w:rsidP="00434194">
      <w:pPr>
        <w:suppressAutoHyphens/>
        <w:ind w:firstLine="539"/>
        <w:jc w:val="both"/>
        <w:rPr>
          <w:sz w:val="20"/>
          <w:szCs w:val="20"/>
        </w:rPr>
      </w:pPr>
      <w:r w:rsidRPr="001954E1">
        <w:rPr>
          <w:sz w:val="20"/>
          <w:szCs w:val="20"/>
        </w:rPr>
        <w:t>2.</w:t>
      </w:r>
      <w:r w:rsidR="00A65E41" w:rsidRPr="001954E1">
        <w:rPr>
          <w:sz w:val="20"/>
          <w:szCs w:val="20"/>
        </w:rPr>
        <w:t>3.</w:t>
      </w:r>
      <w:r w:rsidR="00341F09" w:rsidRPr="001954E1">
        <w:rPr>
          <w:sz w:val="20"/>
          <w:szCs w:val="20"/>
        </w:rPr>
        <w:t>10</w:t>
      </w:r>
      <w:r w:rsidR="003075B3" w:rsidRPr="001954E1">
        <w:rPr>
          <w:sz w:val="20"/>
          <w:szCs w:val="20"/>
        </w:rPr>
        <w:t xml:space="preserve">. </w:t>
      </w:r>
      <w:r w:rsidRPr="001954E1">
        <w:rPr>
          <w:sz w:val="20"/>
          <w:szCs w:val="20"/>
        </w:rPr>
        <w:t xml:space="preserve">При возникновении аварии (разрыв, повреждение) на тепловых сетях Теплосетевой организации незамедлительно: </w:t>
      </w:r>
    </w:p>
    <w:p w14:paraId="4FB688D6" w14:textId="77777777" w:rsidR="00721EA3" w:rsidRPr="001954E1" w:rsidRDefault="00721EA3" w:rsidP="00434194">
      <w:pPr>
        <w:suppressAutoHyphens/>
        <w:ind w:firstLine="539"/>
        <w:jc w:val="both"/>
        <w:rPr>
          <w:sz w:val="20"/>
          <w:szCs w:val="20"/>
        </w:rPr>
      </w:pPr>
      <w:r w:rsidRPr="001954E1">
        <w:rPr>
          <w:sz w:val="20"/>
          <w:szCs w:val="20"/>
        </w:rPr>
        <w:t xml:space="preserve">- </w:t>
      </w:r>
      <w:r w:rsidR="00BA749A" w:rsidRPr="001954E1">
        <w:rPr>
          <w:sz w:val="20"/>
          <w:szCs w:val="20"/>
        </w:rPr>
        <w:t xml:space="preserve">после согласования с диспетчером Теплоснабжающей организации (по следующим телефонам - ____________________), </w:t>
      </w:r>
      <w:r w:rsidRPr="001954E1">
        <w:rPr>
          <w:sz w:val="20"/>
          <w:szCs w:val="20"/>
        </w:rPr>
        <w:t xml:space="preserve">самостоятельно </w:t>
      </w:r>
      <w:r w:rsidR="00817417" w:rsidRPr="001954E1">
        <w:rPr>
          <w:sz w:val="20"/>
          <w:szCs w:val="20"/>
        </w:rPr>
        <w:t xml:space="preserve">отключать </w:t>
      </w:r>
      <w:r w:rsidRPr="001954E1">
        <w:rPr>
          <w:sz w:val="20"/>
          <w:szCs w:val="20"/>
        </w:rPr>
        <w:t>поврежденный участок тепловых сетей</w:t>
      </w:r>
      <w:r w:rsidR="002800BC" w:rsidRPr="001954E1">
        <w:rPr>
          <w:sz w:val="20"/>
          <w:szCs w:val="20"/>
        </w:rPr>
        <w:t xml:space="preserve"> и принимать меры по устранению</w:t>
      </w:r>
      <w:r w:rsidR="00440380" w:rsidRPr="001954E1">
        <w:rPr>
          <w:sz w:val="20"/>
          <w:szCs w:val="20"/>
        </w:rPr>
        <w:t xml:space="preserve"> повреждений</w:t>
      </w:r>
      <w:r w:rsidRPr="001954E1">
        <w:rPr>
          <w:sz w:val="20"/>
          <w:szCs w:val="20"/>
        </w:rPr>
        <w:t>;</w:t>
      </w:r>
    </w:p>
    <w:p w14:paraId="28AC536F" w14:textId="77777777" w:rsidR="00721EA3" w:rsidRPr="001954E1" w:rsidRDefault="00721EA3" w:rsidP="00434194">
      <w:pPr>
        <w:suppressAutoHyphens/>
        <w:ind w:firstLine="539"/>
        <w:jc w:val="both"/>
        <w:rPr>
          <w:sz w:val="20"/>
          <w:szCs w:val="20"/>
        </w:rPr>
      </w:pPr>
      <w:r w:rsidRPr="001954E1">
        <w:rPr>
          <w:sz w:val="20"/>
          <w:szCs w:val="20"/>
        </w:rPr>
        <w:t xml:space="preserve">- </w:t>
      </w:r>
      <w:r w:rsidR="00817417" w:rsidRPr="001954E1">
        <w:rPr>
          <w:sz w:val="20"/>
          <w:szCs w:val="20"/>
        </w:rPr>
        <w:t xml:space="preserve">принимать </w:t>
      </w:r>
      <w:r w:rsidRPr="001954E1">
        <w:rPr>
          <w:sz w:val="20"/>
          <w:szCs w:val="20"/>
        </w:rPr>
        <w:t>меры по предотвращению размораживания тепловых сетей;</w:t>
      </w:r>
    </w:p>
    <w:p w14:paraId="76098D0E" w14:textId="77777777" w:rsidR="00721EA3" w:rsidRPr="001954E1" w:rsidRDefault="00721EA3" w:rsidP="00434194">
      <w:pPr>
        <w:suppressAutoHyphens/>
        <w:ind w:firstLine="539"/>
        <w:jc w:val="both"/>
        <w:rPr>
          <w:sz w:val="20"/>
          <w:szCs w:val="20"/>
        </w:rPr>
      </w:pPr>
      <w:r w:rsidRPr="001954E1">
        <w:rPr>
          <w:sz w:val="20"/>
          <w:szCs w:val="20"/>
        </w:rPr>
        <w:t>-</w:t>
      </w:r>
      <w:r w:rsidR="006E00B5" w:rsidRPr="001954E1">
        <w:rPr>
          <w:sz w:val="20"/>
          <w:szCs w:val="20"/>
        </w:rPr>
        <w:t xml:space="preserve"> </w:t>
      </w:r>
      <w:r w:rsidR="00817417" w:rsidRPr="001954E1">
        <w:rPr>
          <w:sz w:val="20"/>
          <w:szCs w:val="20"/>
        </w:rPr>
        <w:t xml:space="preserve">уведомлять </w:t>
      </w:r>
      <w:r w:rsidR="006E00B5" w:rsidRPr="001954E1">
        <w:rPr>
          <w:sz w:val="20"/>
          <w:szCs w:val="20"/>
        </w:rPr>
        <w:t>Теплоснабжающую орган</w:t>
      </w:r>
      <w:r w:rsidR="00641B5D" w:rsidRPr="001954E1">
        <w:rPr>
          <w:sz w:val="20"/>
          <w:szCs w:val="20"/>
        </w:rPr>
        <w:t xml:space="preserve">изацию в соответствии с п. </w:t>
      </w:r>
      <w:r w:rsidR="00B9431C" w:rsidRPr="001954E1">
        <w:rPr>
          <w:sz w:val="20"/>
          <w:szCs w:val="20"/>
        </w:rPr>
        <w:t>2.3.</w:t>
      </w:r>
      <w:r w:rsidR="0004183B" w:rsidRPr="001954E1">
        <w:rPr>
          <w:sz w:val="20"/>
          <w:szCs w:val="20"/>
        </w:rPr>
        <w:t>9</w:t>
      </w:r>
      <w:r w:rsidR="006E00B5" w:rsidRPr="001954E1">
        <w:rPr>
          <w:sz w:val="20"/>
          <w:szCs w:val="20"/>
        </w:rPr>
        <w:t xml:space="preserve"> настоящего </w:t>
      </w:r>
      <w:r w:rsidR="00E637C7" w:rsidRPr="001954E1">
        <w:rPr>
          <w:sz w:val="20"/>
          <w:szCs w:val="20"/>
        </w:rPr>
        <w:t>Д</w:t>
      </w:r>
      <w:r w:rsidR="006E00B5" w:rsidRPr="001954E1">
        <w:rPr>
          <w:sz w:val="20"/>
          <w:szCs w:val="20"/>
        </w:rPr>
        <w:t>оговора</w:t>
      </w:r>
      <w:r w:rsidRPr="001954E1">
        <w:rPr>
          <w:sz w:val="20"/>
          <w:szCs w:val="20"/>
        </w:rPr>
        <w:t xml:space="preserve"> с указанием срока прибытия ее представителя для составления акта, в котором фиксируются размеры повреждения и продолжительность утечки.</w:t>
      </w:r>
    </w:p>
    <w:p w14:paraId="67755A14" w14:textId="77777777" w:rsidR="00721EA3" w:rsidRPr="001954E1" w:rsidRDefault="00721EA3" w:rsidP="00D84ABD">
      <w:pPr>
        <w:suppressAutoHyphens/>
        <w:spacing w:after="120"/>
        <w:ind w:firstLine="539"/>
        <w:jc w:val="both"/>
        <w:rPr>
          <w:sz w:val="20"/>
          <w:szCs w:val="20"/>
        </w:rPr>
      </w:pPr>
      <w:r w:rsidRPr="001954E1">
        <w:rPr>
          <w:sz w:val="20"/>
          <w:szCs w:val="20"/>
        </w:rPr>
        <w:t xml:space="preserve">В течение суток </w:t>
      </w:r>
      <w:r w:rsidR="006E00B5" w:rsidRPr="001954E1">
        <w:rPr>
          <w:sz w:val="20"/>
          <w:szCs w:val="20"/>
        </w:rPr>
        <w:t>с момента возникновения аварии</w:t>
      </w:r>
      <w:r w:rsidR="004B7201" w:rsidRPr="001954E1">
        <w:rPr>
          <w:sz w:val="20"/>
          <w:szCs w:val="20"/>
        </w:rPr>
        <w:t>, если она не устранена,</w:t>
      </w:r>
      <w:r w:rsidR="006E00B5" w:rsidRPr="001954E1">
        <w:rPr>
          <w:sz w:val="20"/>
          <w:szCs w:val="20"/>
        </w:rPr>
        <w:t xml:space="preserve"> </w:t>
      </w:r>
      <w:r w:rsidRPr="001954E1">
        <w:rPr>
          <w:sz w:val="20"/>
          <w:szCs w:val="20"/>
        </w:rPr>
        <w:t>повторно сообщить в письменно</w:t>
      </w:r>
      <w:r w:rsidR="006E00B5" w:rsidRPr="001954E1">
        <w:rPr>
          <w:sz w:val="20"/>
          <w:szCs w:val="20"/>
        </w:rPr>
        <w:t>й</w:t>
      </w:r>
      <w:r w:rsidRPr="001954E1">
        <w:rPr>
          <w:sz w:val="20"/>
          <w:szCs w:val="20"/>
        </w:rPr>
        <w:t xml:space="preserve"> </w:t>
      </w:r>
      <w:r w:rsidR="006E00B5" w:rsidRPr="001954E1">
        <w:rPr>
          <w:sz w:val="20"/>
          <w:szCs w:val="20"/>
        </w:rPr>
        <w:t xml:space="preserve">форме в </w:t>
      </w:r>
      <w:r w:rsidRPr="001954E1">
        <w:rPr>
          <w:sz w:val="20"/>
          <w:szCs w:val="20"/>
        </w:rPr>
        <w:t>Тепло</w:t>
      </w:r>
      <w:r w:rsidR="006E00B5" w:rsidRPr="001954E1">
        <w:rPr>
          <w:sz w:val="20"/>
          <w:szCs w:val="20"/>
        </w:rPr>
        <w:t>снабжающую организацию</w:t>
      </w:r>
      <w:r w:rsidRPr="001954E1">
        <w:rPr>
          <w:sz w:val="20"/>
          <w:szCs w:val="20"/>
        </w:rPr>
        <w:t xml:space="preserve"> </w:t>
      </w:r>
      <w:r w:rsidR="009E5832" w:rsidRPr="001954E1">
        <w:rPr>
          <w:sz w:val="20"/>
          <w:szCs w:val="20"/>
        </w:rPr>
        <w:t xml:space="preserve">об аварии </w:t>
      </w:r>
      <w:r w:rsidRPr="001954E1">
        <w:rPr>
          <w:sz w:val="20"/>
          <w:szCs w:val="20"/>
        </w:rPr>
        <w:t xml:space="preserve">и устранить аварию в </w:t>
      </w:r>
      <w:r w:rsidR="006E00B5" w:rsidRPr="001954E1">
        <w:rPr>
          <w:sz w:val="20"/>
          <w:szCs w:val="20"/>
        </w:rPr>
        <w:t>разумный срок</w:t>
      </w:r>
      <w:r w:rsidRPr="001954E1">
        <w:rPr>
          <w:sz w:val="20"/>
          <w:szCs w:val="20"/>
        </w:rPr>
        <w:t xml:space="preserve"> с момента выявления неисправностей</w:t>
      </w:r>
      <w:r w:rsidR="00D84ABD" w:rsidRPr="001954E1">
        <w:rPr>
          <w:sz w:val="20"/>
          <w:szCs w:val="20"/>
        </w:rPr>
        <w:t>.</w:t>
      </w:r>
    </w:p>
    <w:p w14:paraId="1C0DA52F" w14:textId="77777777" w:rsidR="003075B3" w:rsidRPr="001954E1" w:rsidRDefault="00A65E41" w:rsidP="00D84ABD">
      <w:pPr>
        <w:suppressAutoHyphens/>
        <w:spacing w:after="120"/>
        <w:ind w:firstLine="539"/>
        <w:jc w:val="both"/>
        <w:rPr>
          <w:sz w:val="20"/>
          <w:szCs w:val="20"/>
        </w:rPr>
      </w:pPr>
      <w:r w:rsidRPr="001954E1">
        <w:rPr>
          <w:sz w:val="20"/>
          <w:szCs w:val="20"/>
        </w:rPr>
        <w:t>2.3.</w:t>
      </w:r>
      <w:r w:rsidR="00341F09" w:rsidRPr="001954E1">
        <w:rPr>
          <w:sz w:val="20"/>
          <w:szCs w:val="20"/>
        </w:rPr>
        <w:t>11</w:t>
      </w:r>
      <w:r w:rsidR="003075B3" w:rsidRPr="001954E1">
        <w:rPr>
          <w:sz w:val="20"/>
          <w:szCs w:val="20"/>
        </w:rPr>
        <w:t xml:space="preserve">. Беспрепятственно допускать уполномоченных представителей Теплоснабжающей организации в пункты контроля и учета количества и качества переданной тепловой энергии с целью контроля исполнения настоящего </w:t>
      </w:r>
      <w:r w:rsidR="00E637C7" w:rsidRPr="001954E1">
        <w:rPr>
          <w:sz w:val="20"/>
          <w:szCs w:val="20"/>
        </w:rPr>
        <w:t>Д</w:t>
      </w:r>
      <w:r w:rsidR="003075B3" w:rsidRPr="001954E1">
        <w:rPr>
          <w:sz w:val="20"/>
          <w:szCs w:val="20"/>
        </w:rPr>
        <w:t>оговора. О необходимости допуска представителей Теплоснабжающая организация уведомляет Теплосетевую организацию не позднее, чем за 1 рабочий день до даты события</w:t>
      </w:r>
      <w:r w:rsidR="009210D1" w:rsidRPr="001954E1">
        <w:rPr>
          <w:sz w:val="20"/>
          <w:szCs w:val="20"/>
        </w:rPr>
        <w:t>.</w:t>
      </w:r>
    </w:p>
    <w:p w14:paraId="5286AF79" w14:textId="77777777" w:rsidR="003075B3" w:rsidRPr="001954E1" w:rsidRDefault="005B1263" w:rsidP="00D84ABD">
      <w:pPr>
        <w:suppressAutoHyphens/>
        <w:spacing w:after="120"/>
        <w:ind w:firstLine="539"/>
        <w:jc w:val="both"/>
        <w:rPr>
          <w:sz w:val="20"/>
          <w:szCs w:val="20"/>
        </w:rPr>
      </w:pPr>
      <w:r w:rsidRPr="001954E1">
        <w:rPr>
          <w:sz w:val="20"/>
          <w:szCs w:val="20"/>
        </w:rPr>
        <w:t>2.3.</w:t>
      </w:r>
      <w:r w:rsidR="00341F09" w:rsidRPr="001954E1">
        <w:rPr>
          <w:sz w:val="20"/>
          <w:szCs w:val="20"/>
        </w:rPr>
        <w:t>12</w:t>
      </w:r>
      <w:r w:rsidRPr="001954E1">
        <w:rPr>
          <w:sz w:val="20"/>
          <w:szCs w:val="20"/>
        </w:rPr>
        <w:t>. Оборудовать точки приема и (или) передачи тепловой энергии, теплоносителя коммерческими узлами учета тепловой энергии, теплоносителя в соответствии с</w:t>
      </w:r>
      <w:r w:rsidR="00325A7B" w:rsidRPr="001954E1">
        <w:rPr>
          <w:sz w:val="20"/>
          <w:szCs w:val="20"/>
        </w:rPr>
        <w:t xml:space="preserve"> требованиями законодательства РФ</w:t>
      </w:r>
      <w:r w:rsidR="009210D1" w:rsidRPr="001954E1">
        <w:rPr>
          <w:sz w:val="20"/>
          <w:szCs w:val="20"/>
        </w:rPr>
        <w:t>.</w:t>
      </w:r>
    </w:p>
    <w:p w14:paraId="1406A607" w14:textId="77777777" w:rsidR="005B1263" w:rsidRPr="001954E1" w:rsidRDefault="005B1263" w:rsidP="00D84ABD">
      <w:pPr>
        <w:suppressAutoHyphens/>
        <w:spacing w:after="120"/>
        <w:ind w:firstLine="539"/>
        <w:jc w:val="both"/>
        <w:rPr>
          <w:sz w:val="20"/>
          <w:szCs w:val="20"/>
        </w:rPr>
      </w:pPr>
      <w:r w:rsidRPr="001954E1">
        <w:rPr>
          <w:sz w:val="20"/>
          <w:szCs w:val="20"/>
        </w:rPr>
        <w:t>2.3.</w:t>
      </w:r>
      <w:r w:rsidR="00341F09" w:rsidRPr="001954E1">
        <w:rPr>
          <w:sz w:val="20"/>
          <w:szCs w:val="20"/>
        </w:rPr>
        <w:t>13</w:t>
      </w:r>
      <w:r w:rsidRPr="001954E1">
        <w:rPr>
          <w:sz w:val="20"/>
          <w:szCs w:val="20"/>
        </w:rPr>
        <w:t>. Обеспечи</w:t>
      </w:r>
      <w:r w:rsidR="00024300" w:rsidRPr="001954E1">
        <w:rPr>
          <w:sz w:val="20"/>
          <w:szCs w:val="20"/>
        </w:rPr>
        <w:t>ва</w:t>
      </w:r>
      <w:r w:rsidRPr="001954E1">
        <w:rPr>
          <w:sz w:val="20"/>
          <w:szCs w:val="20"/>
        </w:rPr>
        <w:t>ть сохранность пломб</w:t>
      </w:r>
      <w:r w:rsidR="00450FAB" w:rsidRPr="001954E1">
        <w:rPr>
          <w:sz w:val="20"/>
          <w:szCs w:val="20"/>
        </w:rPr>
        <w:t xml:space="preserve">, установленных представителем </w:t>
      </w:r>
      <w:r w:rsidRPr="001954E1">
        <w:rPr>
          <w:sz w:val="20"/>
          <w:szCs w:val="20"/>
        </w:rPr>
        <w:t>Теплоснабжающей организаци</w:t>
      </w:r>
      <w:r w:rsidR="00450FAB" w:rsidRPr="001954E1">
        <w:rPr>
          <w:sz w:val="20"/>
          <w:szCs w:val="20"/>
        </w:rPr>
        <w:t>и</w:t>
      </w:r>
      <w:r w:rsidR="009210D1" w:rsidRPr="001954E1">
        <w:rPr>
          <w:sz w:val="20"/>
          <w:szCs w:val="20"/>
        </w:rPr>
        <w:t>.</w:t>
      </w:r>
    </w:p>
    <w:p w14:paraId="5E1C11B0" w14:textId="77777777" w:rsidR="002951D4" w:rsidRPr="001954E1" w:rsidRDefault="002951D4" w:rsidP="00D84ABD">
      <w:pPr>
        <w:suppressAutoHyphens/>
        <w:spacing w:after="120"/>
        <w:ind w:firstLine="539"/>
        <w:jc w:val="both"/>
        <w:rPr>
          <w:sz w:val="20"/>
          <w:szCs w:val="20"/>
        </w:rPr>
      </w:pPr>
      <w:r w:rsidRPr="001954E1">
        <w:rPr>
          <w:sz w:val="20"/>
          <w:szCs w:val="20"/>
        </w:rPr>
        <w:t>2.3.14.  При отсутствии коммерческих узлов учета тепловой энергии, теплоносителя на границе тепловых сетей с Теплосетевой организацией – выполнять мероприятия по проверке наличия несанкционированных врезок на сетях Теплосетевой организации (выявление фактов бездоговорного потребления).</w:t>
      </w:r>
    </w:p>
    <w:p w14:paraId="75DF8126" w14:textId="77777777" w:rsidR="005B1263" w:rsidRPr="001954E1" w:rsidRDefault="00450FAB" w:rsidP="00D84ABD">
      <w:pPr>
        <w:suppressAutoHyphens/>
        <w:spacing w:after="120"/>
        <w:ind w:firstLine="539"/>
        <w:jc w:val="both"/>
        <w:rPr>
          <w:sz w:val="20"/>
          <w:szCs w:val="20"/>
        </w:rPr>
      </w:pPr>
      <w:r w:rsidRPr="001954E1">
        <w:rPr>
          <w:sz w:val="20"/>
          <w:szCs w:val="20"/>
        </w:rPr>
        <w:lastRenderedPageBreak/>
        <w:t>2.3.</w:t>
      </w:r>
      <w:r w:rsidR="002951D4" w:rsidRPr="001954E1">
        <w:rPr>
          <w:sz w:val="20"/>
          <w:szCs w:val="20"/>
        </w:rPr>
        <w:t>15</w:t>
      </w:r>
      <w:r w:rsidR="005B1263" w:rsidRPr="001954E1">
        <w:rPr>
          <w:sz w:val="20"/>
          <w:szCs w:val="20"/>
        </w:rPr>
        <w:t xml:space="preserve">. Выполнять </w:t>
      </w:r>
      <w:r w:rsidR="00637B45" w:rsidRPr="001954E1">
        <w:rPr>
          <w:sz w:val="20"/>
          <w:szCs w:val="20"/>
        </w:rPr>
        <w:t xml:space="preserve">законные </w:t>
      </w:r>
      <w:r w:rsidR="005B1263" w:rsidRPr="001954E1">
        <w:rPr>
          <w:sz w:val="20"/>
          <w:szCs w:val="20"/>
        </w:rPr>
        <w:t>требования</w:t>
      </w:r>
      <w:r w:rsidRPr="001954E1">
        <w:rPr>
          <w:sz w:val="20"/>
          <w:szCs w:val="20"/>
        </w:rPr>
        <w:t xml:space="preserve"> Теплоснабжающей организации</w:t>
      </w:r>
      <w:r w:rsidR="005B1263" w:rsidRPr="001954E1">
        <w:rPr>
          <w:sz w:val="20"/>
          <w:szCs w:val="20"/>
        </w:rPr>
        <w:t xml:space="preserve"> об устранении недостатков в устройстве, эксплуатации и обслуживании тепловых сетей</w:t>
      </w:r>
      <w:r w:rsidR="00F76237" w:rsidRPr="001954E1">
        <w:rPr>
          <w:sz w:val="20"/>
          <w:szCs w:val="20"/>
        </w:rPr>
        <w:t xml:space="preserve"> </w:t>
      </w:r>
      <w:r w:rsidR="00597AB7" w:rsidRPr="001954E1">
        <w:rPr>
          <w:sz w:val="20"/>
          <w:szCs w:val="20"/>
        </w:rPr>
        <w:t>Теплосетевой организации</w:t>
      </w:r>
      <w:r w:rsidR="005B1263" w:rsidRPr="001954E1">
        <w:rPr>
          <w:sz w:val="20"/>
          <w:szCs w:val="20"/>
        </w:rPr>
        <w:t>, в установленные сроки</w:t>
      </w:r>
      <w:r w:rsidR="009210D1" w:rsidRPr="001954E1">
        <w:rPr>
          <w:sz w:val="20"/>
          <w:szCs w:val="20"/>
        </w:rPr>
        <w:t>.</w:t>
      </w:r>
    </w:p>
    <w:p w14:paraId="1A6A8472" w14:textId="77777777" w:rsidR="000B46D5" w:rsidRPr="001954E1" w:rsidRDefault="000B46D5" w:rsidP="00D84ABD">
      <w:pPr>
        <w:suppressAutoHyphens/>
        <w:spacing w:after="120"/>
        <w:ind w:firstLine="539"/>
        <w:jc w:val="both"/>
        <w:rPr>
          <w:bCs/>
          <w:sz w:val="20"/>
          <w:szCs w:val="20"/>
        </w:rPr>
      </w:pPr>
      <w:r w:rsidRPr="001954E1">
        <w:rPr>
          <w:sz w:val="20"/>
          <w:szCs w:val="20"/>
        </w:rPr>
        <w:t>2.3.</w:t>
      </w:r>
      <w:r w:rsidR="002951D4" w:rsidRPr="001954E1">
        <w:rPr>
          <w:sz w:val="20"/>
          <w:szCs w:val="20"/>
        </w:rPr>
        <w:t>16</w:t>
      </w:r>
      <w:r w:rsidRPr="001954E1">
        <w:rPr>
          <w:sz w:val="20"/>
          <w:szCs w:val="20"/>
        </w:rPr>
        <w:t xml:space="preserve">. </w:t>
      </w:r>
      <w:r w:rsidRPr="001954E1">
        <w:rPr>
          <w:bCs/>
          <w:sz w:val="20"/>
          <w:szCs w:val="20"/>
        </w:rPr>
        <w:t>Обеспечи</w:t>
      </w:r>
      <w:r w:rsidR="00A14FB6" w:rsidRPr="001954E1">
        <w:rPr>
          <w:bCs/>
          <w:sz w:val="20"/>
          <w:szCs w:val="20"/>
        </w:rPr>
        <w:t>ва</w:t>
      </w:r>
      <w:r w:rsidRPr="001954E1">
        <w:rPr>
          <w:bCs/>
          <w:sz w:val="20"/>
          <w:szCs w:val="20"/>
        </w:rPr>
        <w:t>ть передачу тепловой энергии, теплоносителя в пределах заявленных величин тепловой мощности, расхода теплоносителя в каждой точке передачи, указанных в Приложении №1</w:t>
      </w:r>
      <w:r w:rsidR="00656A8F" w:rsidRPr="001954E1">
        <w:rPr>
          <w:bCs/>
          <w:sz w:val="20"/>
          <w:szCs w:val="20"/>
        </w:rPr>
        <w:t xml:space="preserve"> </w:t>
      </w:r>
      <w:r w:rsidRPr="001954E1">
        <w:rPr>
          <w:bCs/>
          <w:sz w:val="20"/>
          <w:szCs w:val="20"/>
        </w:rPr>
        <w:t xml:space="preserve">к настоящему </w:t>
      </w:r>
      <w:r w:rsidR="00E637C7" w:rsidRPr="001954E1">
        <w:rPr>
          <w:bCs/>
          <w:sz w:val="20"/>
          <w:szCs w:val="20"/>
        </w:rPr>
        <w:t>Д</w:t>
      </w:r>
      <w:r w:rsidRPr="001954E1">
        <w:rPr>
          <w:bCs/>
          <w:sz w:val="20"/>
          <w:szCs w:val="20"/>
        </w:rPr>
        <w:t>оговору, для вновь подключаемых, реконструируемых теплопотребляющих установок потребителей Теплоснабжающей организации</w:t>
      </w:r>
      <w:r w:rsidR="009210D1" w:rsidRPr="001954E1">
        <w:rPr>
          <w:bCs/>
          <w:sz w:val="20"/>
          <w:szCs w:val="20"/>
        </w:rPr>
        <w:t>.</w:t>
      </w:r>
    </w:p>
    <w:p w14:paraId="0367C3CA" w14:textId="77777777" w:rsidR="000B46D5" w:rsidRPr="001954E1" w:rsidRDefault="000B46D5" w:rsidP="00D84ABD">
      <w:pPr>
        <w:suppressAutoHyphens/>
        <w:spacing w:after="120"/>
        <w:ind w:firstLine="539"/>
        <w:jc w:val="both"/>
        <w:rPr>
          <w:bCs/>
          <w:sz w:val="20"/>
          <w:szCs w:val="20"/>
        </w:rPr>
      </w:pPr>
      <w:r w:rsidRPr="001954E1">
        <w:rPr>
          <w:sz w:val="20"/>
          <w:szCs w:val="20"/>
        </w:rPr>
        <w:t>2.3</w:t>
      </w:r>
      <w:r w:rsidRPr="001954E1">
        <w:rPr>
          <w:bCs/>
          <w:sz w:val="20"/>
          <w:szCs w:val="20"/>
        </w:rPr>
        <w:t>.</w:t>
      </w:r>
      <w:r w:rsidR="002951D4" w:rsidRPr="001954E1">
        <w:rPr>
          <w:bCs/>
          <w:sz w:val="20"/>
          <w:szCs w:val="20"/>
        </w:rPr>
        <w:t>17</w:t>
      </w:r>
      <w:r w:rsidRPr="001954E1">
        <w:rPr>
          <w:bCs/>
          <w:sz w:val="20"/>
          <w:szCs w:val="20"/>
        </w:rPr>
        <w:t xml:space="preserve">. </w:t>
      </w:r>
      <w:r w:rsidR="002B38AE" w:rsidRPr="001954E1">
        <w:rPr>
          <w:bCs/>
          <w:sz w:val="20"/>
          <w:szCs w:val="20"/>
        </w:rPr>
        <w:t xml:space="preserve">Представить </w:t>
      </w:r>
      <w:r w:rsidRPr="001954E1">
        <w:rPr>
          <w:bCs/>
          <w:sz w:val="20"/>
          <w:szCs w:val="20"/>
        </w:rPr>
        <w:t xml:space="preserve">по запросу в Теплоснабжающую организацию </w:t>
      </w:r>
      <w:r w:rsidR="00597AB7" w:rsidRPr="001954E1">
        <w:rPr>
          <w:bCs/>
          <w:sz w:val="20"/>
          <w:szCs w:val="20"/>
        </w:rPr>
        <w:t xml:space="preserve">имеющуюся </w:t>
      </w:r>
      <w:r w:rsidRPr="001954E1">
        <w:rPr>
          <w:bCs/>
          <w:sz w:val="20"/>
          <w:szCs w:val="20"/>
        </w:rPr>
        <w:t xml:space="preserve">необходимую для исполнения настоящего </w:t>
      </w:r>
      <w:r w:rsidR="00E637C7" w:rsidRPr="001954E1">
        <w:rPr>
          <w:bCs/>
          <w:sz w:val="20"/>
          <w:szCs w:val="20"/>
        </w:rPr>
        <w:t>Д</w:t>
      </w:r>
      <w:r w:rsidRPr="001954E1">
        <w:rPr>
          <w:bCs/>
          <w:sz w:val="20"/>
          <w:szCs w:val="20"/>
        </w:rPr>
        <w:t>оговора технологическую информацию</w:t>
      </w:r>
      <w:r w:rsidR="009210D1" w:rsidRPr="001954E1">
        <w:rPr>
          <w:bCs/>
          <w:sz w:val="20"/>
          <w:szCs w:val="20"/>
        </w:rPr>
        <w:t>.</w:t>
      </w:r>
    </w:p>
    <w:p w14:paraId="3ECEBC9A" w14:textId="77777777" w:rsidR="00D764C2" w:rsidRPr="001954E1" w:rsidRDefault="00D764C2" w:rsidP="00D84ABD">
      <w:pPr>
        <w:suppressAutoHyphens/>
        <w:spacing w:after="120"/>
        <w:ind w:firstLine="539"/>
        <w:jc w:val="both"/>
        <w:rPr>
          <w:bCs/>
          <w:sz w:val="20"/>
          <w:szCs w:val="20"/>
        </w:rPr>
      </w:pPr>
      <w:r w:rsidRPr="001954E1">
        <w:rPr>
          <w:bCs/>
          <w:sz w:val="20"/>
          <w:szCs w:val="20"/>
        </w:rPr>
        <w:t>2.3.</w:t>
      </w:r>
      <w:r w:rsidR="002951D4" w:rsidRPr="001954E1">
        <w:rPr>
          <w:bCs/>
          <w:sz w:val="20"/>
          <w:szCs w:val="20"/>
        </w:rPr>
        <w:t>18</w:t>
      </w:r>
      <w:r w:rsidRPr="001954E1">
        <w:rPr>
          <w:bCs/>
          <w:sz w:val="20"/>
          <w:szCs w:val="20"/>
        </w:rPr>
        <w:t>. Обеспечить присутствие своих уполномоченных представителей по письменному запросу Теплоснабжающей организации на совместных</w:t>
      </w:r>
      <w:r w:rsidR="0020414E" w:rsidRPr="001954E1">
        <w:rPr>
          <w:bCs/>
          <w:sz w:val="20"/>
          <w:szCs w:val="20"/>
        </w:rPr>
        <w:t xml:space="preserve"> (комиссионных)</w:t>
      </w:r>
      <w:r w:rsidRPr="001954E1">
        <w:rPr>
          <w:bCs/>
          <w:sz w:val="20"/>
          <w:szCs w:val="20"/>
        </w:rPr>
        <w:t xml:space="preserve"> мероприятиях, определенных настоящим </w:t>
      </w:r>
      <w:r w:rsidR="00E637C7" w:rsidRPr="001954E1">
        <w:rPr>
          <w:bCs/>
          <w:sz w:val="20"/>
          <w:szCs w:val="20"/>
        </w:rPr>
        <w:t>Д</w:t>
      </w:r>
      <w:r w:rsidRPr="001954E1">
        <w:rPr>
          <w:bCs/>
          <w:sz w:val="20"/>
          <w:szCs w:val="20"/>
        </w:rPr>
        <w:t>ого</w:t>
      </w:r>
      <w:r w:rsidR="009210D1" w:rsidRPr="001954E1">
        <w:rPr>
          <w:bCs/>
          <w:sz w:val="20"/>
          <w:szCs w:val="20"/>
        </w:rPr>
        <w:t>вором.</w:t>
      </w:r>
    </w:p>
    <w:p w14:paraId="1C263DD5" w14:textId="77777777" w:rsidR="00ED324C" w:rsidRPr="001954E1" w:rsidRDefault="00ED324C" w:rsidP="00D84ABD">
      <w:pPr>
        <w:suppressAutoHyphens/>
        <w:spacing w:after="120"/>
        <w:ind w:firstLine="539"/>
        <w:jc w:val="both"/>
        <w:rPr>
          <w:bCs/>
          <w:sz w:val="20"/>
          <w:szCs w:val="20"/>
        </w:rPr>
      </w:pPr>
      <w:r w:rsidRPr="001954E1">
        <w:rPr>
          <w:bCs/>
          <w:sz w:val="20"/>
          <w:szCs w:val="20"/>
        </w:rPr>
        <w:t>2.3.</w:t>
      </w:r>
      <w:r w:rsidR="002951D4" w:rsidRPr="001954E1">
        <w:rPr>
          <w:bCs/>
          <w:sz w:val="20"/>
          <w:szCs w:val="20"/>
        </w:rPr>
        <w:t>19</w:t>
      </w:r>
      <w:r w:rsidRPr="001954E1">
        <w:rPr>
          <w:bCs/>
          <w:sz w:val="20"/>
          <w:szCs w:val="20"/>
        </w:rPr>
        <w:t xml:space="preserve">. </w:t>
      </w:r>
      <w:r w:rsidR="00641B5D" w:rsidRPr="001954E1">
        <w:rPr>
          <w:bCs/>
          <w:sz w:val="20"/>
          <w:szCs w:val="20"/>
        </w:rPr>
        <w:t>Приобретать у Теплоснабжающей организации тепловую энергию (мощность), теплоноситель для целей компенсации потерь тепловой энергии (теплоносителя) в тепловых сетях Теплосетевой организаций в объеме фактических потерь в соответствии с</w:t>
      </w:r>
      <w:r w:rsidR="00341F09" w:rsidRPr="001954E1">
        <w:rPr>
          <w:bCs/>
          <w:sz w:val="20"/>
          <w:szCs w:val="20"/>
        </w:rPr>
        <w:t xml:space="preserve"> условиями </w:t>
      </w:r>
      <w:r w:rsidR="0047121D" w:rsidRPr="001954E1">
        <w:rPr>
          <w:bCs/>
          <w:sz w:val="20"/>
          <w:szCs w:val="20"/>
        </w:rPr>
        <w:t>Д</w:t>
      </w:r>
      <w:r w:rsidR="00341F09" w:rsidRPr="001954E1">
        <w:rPr>
          <w:bCs/>
          <w:sz w:val="20"/>
          <w:szCs w:val="20"/>
        </w:rPr>
        <w:t xml:space="preserve">оговора </w:t>
      </w:r>
      <w:r w:rsidR="00BF49B1" w:rsidRPr="001954E1">
        <w:rPr>
          <w:bCs/>
          <w:sz w:val="20"/>
          <w:szCs w:val="20"/>
        </w:rPr>
        <w:t>поставки тепловой энергии (мощности) и (или) теплоносителя в целях компенсации потерь тепловой энергии</w:t>
      </w:r>
      <w:r w:rsidR="00817417" w:rsidRPr="001954E1">
        <w:rPr>
          <w:bCs/>
          <w:sz w:val="20"/>
          <w:szCs w:val="20"/>
        </w:rPr>
        <w:t>.</w:t>
      </w:r>
      <w:r w:rsidR="00BF49B1" w:rsidRPr="001954E1">
        <w:rPr>
          <w:bCs/>
          <w:sz w:val="20"/>
          <w:szCs w:val="20"/>
        </w:rPr>
        <w:t xml:space="preserve"> </w:t>
      </w:r>
    </w:p>
    <w:p w14:paraId="021EDEB6" w14:textId="77777777" w:rsidR="00280FB4" w:rsidRPr="001954E1" w:rsidRDefault="0025714E" w:rsidP="00D84ABD">
      <w:pPr>
        <w:suppressAutoHyphens/>
        <w:spacing w:after="120"/>
        <w:ind w:firstLine="539"/>
        <w:jc w:val="both"/>
        <w:rPr>
          <w:bCs/>
          <w:sz w:val="20"/>
          <w:szCs w:val="20"/>
        </w:rPr>
      </w:pPr>
      <w:r w:rsidRPr="001954E1">
        <w:rPr>
          <w:bCs/>
          <w:sz w:val="20"/>
          <w:szCs w:val="20"/>
        </w:rPr>
        <w:t>2.3.</w:t>
      </w:r>
      <w:r w:rsidR="002951D4" w:rsidRPr="001954E1">
        <w:rPr>
          <w:bCs/>
          <w:sz w:val="20"/>
          <w:szCs w:val="20"/>
        </w:rPr>
        <w:t>20</w:t>
      </w:r>
      <w:r w:rsidRPr="001954E1">
        <w:rPr>
          <w:bCs/>
          <w:sz w:val="20"/>
          <w:szCs w:val="20"/>
        </w:rPr>
        <w:t xml:space="preserve">. Соблюдать параметры качества горячей воды </w:t>
      </w:r>
      <w:r w:rsidR="00280FB4" w:rsidRPr="001954E1">
        <w:rPr>
          <w:bCs/>
          <w:sz w:val="20"/>
          <w:szCs w:val="20"/>
        </w:rPr>
        <w:t xml:space="preserve">на границах балансовой принадлежности и эксплуатационной ответственности Теплосетевой организации (точки передачи) в соответствии </w:t>
      </w:r>
      <w:r w:rsidR="00B9431C" w:rsidRPr="001954E1">
        <w:rPr>
          <w:bCs/>
          <w:sz w:val="20"/>
          <w:szCs w:val="20"/>
        </w:rPr>
        <w:t xml:space="preserve">с требованиями действующего законодательства </w:t>
      </w:r>
      <w:r w:rsidR="0004183B" w:rsidRPr="001954E1">
        <w:rPr>
          <w:bCs/>
          <w:sz w:val="20"/>
          <w:szCs w:val="20"/>
        </w:rPr>
        <w:t>РФ.</w:t>
      </w:r>
    </w:p>
    <w:p w14:paraId="7552A6C8" w14:textId="77777777" w:rsidR="007E693A" w:rsidRPr="001954E1" w:rsidRDefault="00BE230D" w:rsidP="00D84ABD">
      <w:pPr>
        <w:suppressAutoHyphens/>
        <w:spacing w:after="120"/>
        <w:ind w:firstLine="539"/>
        <w:jc w:val="both"/>
        <w:rPr>
          <w:bCs/>
          <w:sz w:val="20"/>
          <w:szCs w:val="20"/>
        </w:rPr>
      </w:pPr>
      <w:r w:rsidRPr="001954E1">
        <w:rPr>
          <w:bCs/>
          <w:sz w:val="20"/>
          <w:szCs w:val="20"/>
        </w:rPr>
        <w:t>2.</w:t>
      </w:r>
      <w:r w:rsidR="000A76F3" w:rsidRPr="001954E1">
        <w:rPr>
          <w:bCs/>
          <w:sz w:val="20"/>
          <w:szCs w:val="20"/>
        </w:rPr>
        <w:t>3.</w:t>
      </w:r>
      <w:r w:rsidR="002951D4" w:rsidRPr="001954E1">
        <w:rPr>
          <w:bCs/>
          <w:sz w:val="20"/>
          <w:szCs w:val="20"/>
        </w:rPr>
        <w:t>21</w:t>
      </w:r>
      <w:r w:rsidRPr="001954E1">
        <w:rPr>
          <w:bCs/>
          <w:sz w:val="20"/>
          <w:szCs w:val="20"/>
        </w:rPr>
        <w:t xml:space="preserve">. </w:t>
      </w:r>
      <w:r w:rsidR="007E693A" w:rsidRPr="001954E1">
        <w:rPr>
          <w:bCs/>
          <w:sz w:val="20"/>
          <w:szCs w:val="20"/>
        </w:rPr>
        <w:t>Рассм</w:t>
      </w:r>
      <w:r w:rsidR="00CC5261" w:rsidRPr="001954E1">
        <w:rPr>
          <w:bCs/>
          <w:sz w:val="20"/>
          <w:szCs w:val="20"/>
        </w:rPr>
        <w:t>а</w:t>
      </w:r>
      <w:r w:rsidR="007E693A" w:rsidRPr="001954E1">
        <w:rPr>
          <w:bCs/>
          <w:sz w:val="20"/>
          <w:szCs w:val="20"/>
        </w:rPr>
        <w:t>тр</w:t>
      </w:r>
      <w:r w:rsidR="00CC5261" w:rsidRPr="001954E1">
        <w:rPr>
          <w:bCs/>
          <w:sz w:val="20"/>
          <w:szCs w:val="20"/>
        </w:rPr>
        <w:t>ивать</w:t>
      </w:r>
      <w:r w:rsidR="007E693A" w:rsidRPr="001954E1">
        <w:rPr>
          <w:bCs/>
          <w:sz w:val="20"/>
          <w:szCs w:val="20"/>
        </w:rPr>
        <w:t xml:space="preserve"> </w:t>
      </w:r>
      <w:r w:rsidR="005762D6" w:rsidRPr="001954E1">
        <w:rPr>
          <w:bCs/>
          <w:sz w:val="20"/>
          <w:szCs w:val="20"/>
        </w:rPr>
        <w:t>заявку</w:t>
      </w:r>
      <w:r w:rsidR="007E693A" w:rsidRPr="001954E1">
        <w:rPr>
          <w:bCs/>
          <w:sz w:val="20"/>
          <w:szCs w:val="20"/>
        </w:rPr>
        <w:t xml:space="preserve"> Теплоснабжающей организации о подключении отдельного объекта подключения, </w:t>
      </w:r>
      <w:r w:rsidR="00030E1A" w:rsidRPr="001954E1">
        <w:rPr>
          <w:bCs/>
          <w:sz w:val="20"/>
          <w:szCs w:val="20"/>
        </w:rPr>
        <w:t xml:space="preserve">направленную </w:t>
      </w:r>
      <w:r w:rsidR="007E693A" w:rsidRPr="001954E1">
        <w:rPr>
          <w:bCs/>
          <w:sz w:val="20"/>
          <w:szCs w:val="20"/>
        </w:rPr>
        <w:t>в соответствии с п.2.</w:t>
      </w:r>
      <w:r w:rsidR="00024300" w:rsidRPr="001954E1">
        <w:rPr>
          <w:bCs/>
          <w:sz w:val="20"/>
          <w:szCs w:val="20"/>
        </w:rPr>
        <w:t>5</w:t>
      </w:r>
      <w:r w:rsidR="007E693A" w:rsidRPr="001954E1">
        <w:rPr>
          <w:bCs/>
          <w:sz w:val="20"/>
          <w:szCs w:val="20"/>
        </w:rPr>
        <w:t>.</w:t>
      </w:r>
      <w:r w:rsidR="00024300" w:rsidRPr="001954E1">
        <w:rPr>
          <w:bCs/>
          <w:sz w:val="20"/>
          <w:szCs w:val="20"/>
        </w:rPr>
        <w:t>6 настоящего Договору и</w:t>
      </w:r>
      <w:r w:rsidR="007E693A" w:rsidRPr="001954E1">
        <w:rPr>
          <w:bCs/>
          <w:sz w:val="20"/>
          <w:szCs w:val="20"/>
        </w:rPr>
        <w:t xml:space="preserve"> </w:t>
      </w:r>
      <w:r w:rsidR="00024300" w:rsidRPr="001954E1">
        <w:rPr>
          <w:bCs/>
          <w:sz w:val="20"/>
          <w:szCs w:val="20"/>
        </w:rPr>
        <w:t>д</w:t>
      </w:r>
      <w:r w:rsidR="007E693A" w:rsidRPr="001954E1">
        <w:rPr>
          <w:bCs/>
          <w:sz w:val="20"/>
          <w:szCs w:val="20"/>
        </w:rPr>
        <w:t>ействующ</w:t>
      </w:r>
      <w:r w:rsidR="002B38AE" w:rsidRPr="001954E1">
        <w:rPr>
          <w:bCs/>
          <w:sz w:val="20"/>
          <w:szCs w:val="20"/>
        </w:rPr>
        <w:t>и</w:t>
      </w:r>
      <w:r w:rsidR="007E693A" w:rsidRPr="001954E1">
        <w:rPr>
          <w:bCs/>
          <w:sz w:val="20"/>
          <w:szCs w:val="20"/>
        </w:rPr>
        <w:t>м законодательством РФ</w:t>
      </w:r>
      <w:r w:rsidR="00024300" w:rsidRPr="001954E1">
        <w:rPr>
          <w:bCs/>
          <w:sz w:val="20"/>
          <w:szCs w:val="20"/>
        </w:rPr>
        <w:t>,</w:t>
      </w:r>
      <w:r w:rsidR="007E693A" w:rsidRPr="001954E1">
        <w:rPr>
          <w:bCs/>
          <w:sz w:val="20"/>
          <w:szCs w:val="20"/>
        </w:rPr>
        <w:t xml:space="preserve"> и при наличии оснований к подключению отдельного объекта подключения направ</w:t>
      </w:r>
      <w:r w:rsidR="00024300" w:rsidRPr="001954E1">
        <w:rPr>
          <w:bCs/>
          <w:sz w:val="20"/>
          <w:szCs w:val="20"/>
        </w:rPr>
        <w:t>лят</w:t>
      </w:r>
      <w:r w:rsidR="007E693A" w:rsidRPr="001954E1">
        <w:rPr>
          <w:bCs/>
          <w:sz w:val="20"/>
          <w:szCs w:val="20"/>
        </w:rPr>
        <w:t>ь Теплоснабжающей организации дополнительно</w:t>
      </w:r>
      <w:r w:rsidR="005762D6" w:rsidRPr="001954E1">
        <w:rPr>
          <w:bCs/>
          <w:sz w:val="20"/>
          <w:szCs w:val="20"/>
        </w:rPr>
        <w:t>е</w:t>
      </w:r>
      <w:r w:rsidR="007E693A" w:rsidRPr="001954E1">
        <w:rPr>
          <w:bCs/>
          <w:sz w:val="20"/>
          <w:szCs w:val="20"/>
        </w:rPr>
        <w:t xml:space="preserve"> соглашени</w:t>
      </w:r>
      <w:r w:rsidR="005762D6" w:rsidRPr="001954E1">
        <w:rPr>
          <w:bCs/>
          <w:sz w:val="20"/>
          <w:szCs w:val="20"/>
        </w:rPr>
        <w:t>е</w:t>
      </w:r>
      <w:r w:rsidR="00284D49" w:rsidRPr="001954E1">
        <w:rPr>
          <w:bCs/>
          <w:sz w:val="20"/>
          <w:szCs w:val="20"/>
        </w:rPr>
        <w:t xml:space="preserve"> о подключении (технологическом присоединении) отдельного объекта подключения, </w:t>
      </w:r>
      <w:r w:rsidR="00030E1A" w:rsidRPr="001954E1">
        <w:rPr>
          <w:bCs/>
          <w:sz w:val="20"/>
          <w:szCs w:val="20"/>
        </w:rPr>
        <w:t xml:space="preserve">сформированное </w:t>
      </w:r>
      <w:r w:rsidR="00284D49" w:rsidRPr="001954E1">
        <w:rPr>
          <w:bCs/>
          <w:sz w:val="20"/>
          <w:szCs w:val="20"/>
        </w:rPr>
        <w:t>в соответ</w:t>
      </w:r>
      <w:r w:rsidR="00E47D7A" w:rsidRPr="001954E1">
        <w:rPr>
          <w:bCs/>
          <w:sz w:val="20"/>
          <w:szCs w:val="20"/>
        </w:rPr>
        <w:t>ст</w:t>
      </w:r>
      <w:r w:rsidR="00284D49" w:rsidRPr="001954E1">
        <w:rPr>
          <w:bCs/>
          <w:sz w:val="20"/>
          <w:szCs w:val="20"/>
        </w:rPr>
        <w:t xml:space="preserve">вии с </w:t>
      </w:r>
      <w:r w:rsidR="00E47D7A" w:rsidRPr="001954E1">
        <w:rPr>
          <w:sz w:val="20"/>
          <w:szCs w:val="20"/>
        </w:rPr>
        <w:t xml:space="preserve">Порядком </w:t>
      </w:r>
      <w:r w:rsidR="004166B6" w:rsidRPr="001954E1">
        <w:rPr>
          <w:sz w:val="20"/>
          <w:szCs w:val="20"/>
        </w:rPr>
        <w:t>взаимодействия при подключении</w:t>
      </w:r>
      <w:r w:rsidR="00024300" w:rsidRPr="001954E1">
        <w:rPr>
          <w:sz w:val="20"/>
          <w:szCs w:val="20"/>
        </w:rPr>
        <w:t>, определенным в Приложении №</w:t>
      </w:r>
      <w:r w:rsidR="00BA09A8" w:rsidRPr="001954E1">
        <w:rPr>
          <w:sz w:val="20"/>
          <w:szCs w:val="20"/>
        </w:rPr>
        <w:t xml:space="preserve"> </w:t>
      </w:r>
      <w:r w:rsidR="00024300" w:rsidRPr="001954E1">
        <w:rPr>
          <w:sz w:val="20"/>
          <w:szCs w:val="20"/>
        </w:rPr>
        <w:t>5 к настоящему Договору</w:t>
      </w:r>
      <w:r w:rsidR="007E693A" w:rsidRPr="001954E1">
        <w:rPr>
          <w:bCs/>
          <w:sz w:val="20"/>
          <w:szCs w:val="20"/>
        </w:rPr>
        <w:t>.</w:t>
      </w:r>
    </w:p>
    <w:p w14:paraId="4F09CB69" w14:textId="107DF171" w:rsidR="0074683C" w:rsidRPr="001954E1" w:rsidRDefault="00FD03B6" w:rsidP="001F0A40">
      <w:pPr>
        <w:suppressAutoHyphens/>
        <w:spacing w:after="120"/>
        <w:ind w:firstLine="539"/>
        <w:jc w:val="both"/>
        <w:rPr>
          <w:sz w:val="20"/>
          <w:szCs w:val="20"/>
        </w:rPr>
      </w:pPr>
      <w:r w:rsidRPr="001954E1">
        <w:rPr>
          <w:sz w:val="20"/>
          <w:szCs w:val="20"/>
        </w:rPr>
        <w:t xml:space="preserve">2.3.22. </w:t>
      </w:r>
      <w:r w:rsidR="001F0A40" w:rsidRPr="001954E1">
        <w:rPr>
          <w:color w:val="000000"/>
          <w:sz w:val="20"/>
          <w:szCs w:val="20"/>
        </w:rPr>
        <w:t>Разрабатывать и направлять в адрес ЕТО проект Инвестиционной программы в срок до 01 февраля года, предшествующего году начала ее реализации, с указанием промежуточных и финальных контрольных точек выполнения каждого мероприятия, в порядке и в соответствии с требованиями, предусмотренными в Стандарте взаимодействия</w:t>
      </w:r>
      <w:r w:rsidR="00DC010B" w:rsidRPr="001954E1">
        <w:rPr>
          <w:sz w:val="20"/>
          <w:szCs w:val="20"/>
        </w:rPr>
        <w:t>.</w:t>
      </w:r>
    </w:p>
    <w:p w14:paraId="45CD5416" w14:textId="77777777" w:rsidR="00FD03B6" w:rsidRPr="001954E1" w:rsidRDefault="00FD03B6" w:rsidP="007D3F63">
      <w:pPr>
        <w:suppressAutoHyphens/>
        <w:spacing w:after="120"/>
        <w:ind w:firstLine="539"/>
        <w:jc w:val="both"/>
        <w:rPr>
          <w:sz w:val="20"/>
          <w:szCs w:val="20"/>
        </w:rPr>
      </w:pPr>
      <w:r w:rsidRPr="001954E1">
        <w:rPr>
          <w:sz w:val="20"/>
          <w:szCs w:val="20"/>
        </w:rPr>
        <w:t>2.3.23. Разрабатывать мероприятия Инвестиционной программы с целью повышения эффективн</w:t>
      </w:r>
      <w:r w:rsidR="009319A3" w:rsidRPr="001954E1">
        <w:rPr>
          <w:sz w:val="20"/>
          <w:szCs w:val="20"/>
        </w:rPr>
        <w:t>ости системы теплоснабжения ЕТО,</w:t>
      </w:r>
      <w:r w:rsidRPr="001954E1">
        <w:rPr>
          <w:sz w:val="20"/>
          <w:szCs w:val="20"/>
        </w:rPr>
        <w:t xml:space="preserve"> </w:t>
      </w:r>
      <w:r w:rsidR="009319A3" w:rsidRPr="001954E1">
        <w:rPr>
          <w:sz w:val="20"/>
          <w:szCs w:val="20"/>
        </w:rPr>
        <w:t xml:space="preserve">способствующих </w:t>
      </w:r>
      <w:r w:rsidRPr="001954E1">
        <w:rPr>
          <w:sz w:val="20"/>
          <w:szCs w:val="20"/>
        </w:rPr>
        <w:t>достижени</w:t>
      </w:r>
      <w:r w:rsidR="009319A3" w:rsidRPr="001954E1">
        <w:rPr>
          <w:sz w:val="20"/>
          <w:szCs w:val="20"/>
        </w:rPr>
        <w:t xml:space="preserve">ю ЕТО </w:t>
      </w:r>
      <w:r w:rsidRPr="001954E1">
        <w:rPr>
          <w:sz w:val="20"/>
          <w:szCs w:val="20"/>
        </w:rPr>
        <w:t xml:space="preserve">целевых показателей и индикаторов развития системы теплоснабжения, утвержденных в </w:t>
      </w:r>
      <w:r w:rsidR="009319A3" w:rsidRPr="001954E1">
        <w:rPr>
          <w:sz w:val="20"/>
          <w:szCs w:val="20"/>
        </w:rPr>
        <w:t>С</w:t>
      </w:r>
      <w:r w:rsidRPr="001954E1">
        <w:rPr>
          <w:sz w:val="20"/>
          <w:szCs w:val="20"/>
        </w:rPr>
        <w:t>хеме теплоснабжения, снижения потерь в тепловых сетях до целевого эталонного уровня</w:t>
      </w:r>
      <w:r w:rsidR="00B6513A" w:rsidRPr="001954E1">
        <w:rPr>
          <w:sz w:val="20"/>
          <w:szCs w:val="20"/>
        </w:rPr>
        <w:t xml:space="preserve">, указанного в Договоре </w:t>
      </w:r>
      <w:r w:rsidR="00B6513A" w:rsidRPr="001954E1">
        <w:rPr>
          <w:bCs/>
          <w:sz w:val="20"/>
          <w:szCs w:val="20"/>
        </w:rPr>
        <w:t>поставки тепловой энергии (мощности) и (или) теплоносителя в целях компенсации потерь тепловой энергии</w:t>
      </w:r>
      <w:r w:rsidRPr="001954E1">
        <w:rPr>
          <w:sz w:val="20"/>
          <w:szCs w:val="20"/>
        </w:rPr>
        <w:t xml:space="preserve">. </w:t>
      </w:r>
    </w:p>
    <w:p w14:paraId="711F9AC5" w14:textId="5F747593" w:rsidR="00524D72" w:rsidRPr="001954E1" w:rsidRDefault="00FD03B6" w:rsidP="009048FD">
      <w:pPr>
        <w:suppressAutoHyphens/>
        <w:spacing w:after="120"/>
        <w:ind w:firstLine="539"/>
        <w:jc w:val="both"/>
        <w:rPr>
          <w:sz w:val="20"/>
          <w:szCs w:val="20"/>
        </w:rPr>
      </w:pPr>
      <w:r w:rsidRPr="001954E1">
        <w:rPr>
          <w:sz w:val="20"/>
          <w:szCs w:val="20"/>
        </w:rPr>
        <w:t xml:space="preserve">2.3.24. </w:t>
      </w:r>
      <w:r w:rsidR="001F0A40" w:rsidRPr="001954E1">
        <w:rPr>
          <w:color w:val="000000"/>
          <w:sz w:val="20"/>
          <w:szCs w:val="20"/>
        </w:rPr>
        <w:t>Формировать и дорабатывать Инвестиционную программу в порядке, определенном в пунктах 4.2, 4.2.1, 4.2.2 настоящего Договора, а также в Стандарте взаимодействия</w:t>
      </w:r>
      <w:r w:rsidR="009048FD" w:rsidRPr="001954E1">
        <w:rPr>
          <w:sz w:val="20"/>
          <w:szCs w:val="20"/>
        </w:rPr>
        <w:t xml:space="preserve">. </w:t>
      </w:r>
    </w:p>
    <w:p w14:paraId="64815C0B" w14:textId="03C0D2DD" w:rsidR="00FD03B6" w:rsidRPr="001954E1" w:rsidRDefault="00FD03B6" w:rsidP="00E74DC9">
      <w:pPr>
        <w:suppressAutoHyphens/>
        <w:spacing w:after="120"/>
        <w:ind w:firstLine="539"/>
        <w:jc w:val="both"/>
        <w:rPr>
          <w:sz w:val="20"/>
          <w:szCs w:val="20"/>
        </w:rPr>
      </w:pPr>
      <w:r w:rsidRPr="001954E1">
        <w:rPr>
          <w:sz w:val="20"/>
          <w:szCs w:val="20"/>
        </w:rPr>
        <w:lastRenderedPageBreak/>
        <w:t xml:space="preserve">2.3.25. </w:t>
      </w:r>
      <w:r w:rsidR="00CA77AE" w:rsidRPr="001954E1">
        <w:rPr>
          <w:sz w:val="20"/>
          <w:szCs w:val="20"/>
        </w:rPr>
        <w:t xml:space="preserve">Рассмотреть и согласовать </w:t>
      </w:r>
      <w:r w:rsidR="001F0A40" w:rsidRPr="001954E1">
        <w:rPr>
          <w:color w:val="000000"/>
          <w:sz w:val="20"/>
          <w:szCs w:val="20"/>
        </w:rPr>
        <w:t>изменения в Инвестиционную программу, полученные от ЕТО в соответствии с пунктом 2.2.11. настоящего Договора в случае, если в такие изменения возникли по итогам проведения процедуры актуализации Схемы теплоснабжения</w:t>
      </w:r>
      <w:r w:rsidR="003D612A" w:rsidRPr="001954E1">
        <w:rPr>
          <w:sz w:val="20"/>
          <w:szCs w:val="20"/>
        </w:rPr>
        <w:t>.</w:t>
      </w:r>
    </w:p>
    <w:p w14:paraId="51B5022A" w14:textId="77777777" w:rsidR="00FD03B6" w:rsidRPr="001954E1" w:rsidRDefault="00FD03B6" w:rsidP="00E74DC9">
      <w:pPr>
        <w:suppressAutoHyphens/>
        <w:spacing w:after="120"/>
        <w:ind w:firstLine="539"/>
        <w:jc w:val="both"/>
        <w:rPr>
          <w:sz w:val="20"/>
          <w:szCs w:val="20"/>
        </w:rPr>
      </w:pPr>
      <w:r w:rsidRPr="001954E1">
        <w:rPr>
          <w:sz w:val="20"/>
          <w:szCs w:val="20"/>
        </w:rPr>
        <w:t xml:space="preserve">2.3.26. Выполнять мероприятия по строительству, реконструкции и (или) модернизации объектов теплоснабжения, принадлежащих ей на праве собственности или ином предусмотренном законом основании, в соответствии с перечнем мероприятий, указанным для неё в </w:t>
      </w:r>
      <w:r w:rsidR="0058364A" w:rsidRPr="001954E1">
        <w:rPr>
          <w:sz w:val="20"/>
          <w:szCs w:val="20"/>
        </w:rPr>
        <w:t>согласованной Инвестиционной программе</w:t>
      </w:r>
      <w:r w:rsidRPr="001954E1">
        <w:rPr>
          <w:sz w:val="20"/>
          <w:szCs w:val="20"/>
        </w:rPr>
        <w:t>.</w:t>
      </w:r>
    </w:p>
    <w:p w14:paraId="2820DBE0" w14:textId="77777777" w:rsidR="00FD03B6" w:rsidRPr="001954E1" w:rsidRDefault="00FD03B6" w:rsidP="00E74DC9">
      <w:pPr>
        <w:suppressAutoHyphens/>
        <w:spacing w:after="120"/>
        <w:ind w:firstLine="539"/>
        <w:jc w:val="both"/>
        <w:rPr>
          <w:sz w:val="20"/>
          <w:szCs w:val="20"/>
        </w:rPr>
      </w:pPr>
      <w:r w:rsidRPr="001954E1">
        <w:rPr>
          <w:sz w:val="20"/>
          <w:szCs w:val="20"/>
        </w:rPr>
        <w:t xml:space="preserve">2.3.27. Обеспечивать достижение целевого значения эталонного уровня потерь в тепловых сетях, определенного в </w:t>
      </w:r>
      <w:r w:rsidR="00724E62" w:rsidRPr="001954E1">
        <w:rPr>
          <w:sz w:val="20"/>
          <w:szCs w:val="20"/>
        </w:rPr>
        <w:t>Д</w:t>
      </w:r>
      <w:r w:rsidRPr="001954E1">
        <w:rPr>
          <w:sz w:val="20"/>
          <w:szCs w:val="20"/>
        </w:rPr>
        <w:t>оговоре поставки тепловой энергии (мощности) и (или) теплоносителя в целях компенсации потерь тепловой энергии, в связи с надлежащим исполнением мероприятий по строительству, реконструкции и (или) модернизации принадлежащих ей на праве собственности или ином предусмотренном законом основании объектов теплоснабжения</w:t>
      </w:r>
      <w:r w:rsidR="0058364A" w:rsidRPr="001954E1">
        <w:rPr>
          <w:sz w:val="20"/>
          <w:szCs w:val="20"/>
        </w:rPr>
        <w:t>, указанным для неё в согласованной Инвестиционной программе</w:t>
      </w:r>
      <w:r w:rsidRPr="001954E1">
        <w:rPr>
          <w:sz w:val="20"/>
          <w:szCs w:val="20"/>
        </w:rPr>
        <w:t>.</w:t>
      </w:r>
    </w:p>
    <w:p w14:paraId="0F9FF951" w14:textId="77777777" w:rsidR="00FD03B6" w:rsidRPr="001954E1" w:rsidRDefault="00FD03B6" w:rsidP="00E74DC9">
      <w:pPr>
        <w:suppressAutoHyphens/>
        <w:spacing w:after="120"/>
        <w:ind w:firstLine="539"/>
        <w:jc w:val="both"/>
        <w:rPr>
          <w:bCs/>
          <w:sz w:val="20"/>
          <w:szCs w:val="20"/>
        </w:rPr>
      </w:pPr>
      <w:r w:rsidRPr="001954E1">
        <w:rPr>
          <w:sz w:val="20"/>
          <w:szCs w:val="20"/>
        </w:rPr>
        <w:t>2.3.2</w:t>
      </w:r>
      <w:r w:rsidR="00724E62" w:rsidRPr="001954E1">
        <w:rPr>
          <w:sz w:val="20"/>
          <w:szCs w:val="20"/>
        </w:rPr>
        <w:t>8</w:t>
      </w:r>
      <w:r w:rsidRPr="001954E1">
        <w:rPr>
          <w:sz w:val="20"/>
          <w:szCs w:val="20"/>
        </w:rPr>
        <w:t xml:space="preserve">. Предоставлять ЕТО формы отчетности, пояснения, исполнительную документацию и другие документы об исполнении Инвестиционной программы в формах и в сроки, </w:t>
      </w:r>
      <w:r w:rsidR="00E74DC9" w:rsidRPr="001954E1">
        <w:rPr>
          <w:sz w:val="20"/>
          <w:szCs w:val="20"/>
        </w:rPr>
        <w:t>предусмотренные</w:t>
      </w:r>
      <w:r w:rsidRPr="001954E1">
        <w:rPr>
          <w:sz w:val="20"/>
          <w:szCs w:val="20"/>
        </w:rPr>
        <w:t xml:space="preserve"> Стандарт</w:t>
      </w:r>
      <w:r w:rsidR="00E74DC9" w:rsidRPr="001954E1">
        <w:rPr>
          <w:sz w:val="20"/>
          <w:szCs w:val="20"/>
        </w:rPr>
        <w:t>ом</w:t>
      </w:r>
      <w:r w:rsidRPr="001954E1">
        <w:rPr>
          <w:sz w:val="20"/>
          <w:szCs w:val="20"/>
        </w:rPr>
        <w:t xml:space="preserve"> взаимодействия</w:t>
      </w:r>
      <w:r w:rsidR="00724E62" w:rsidRPr="001954E1">
        <w:rPr>
          <w:sz w:val="20"/>
          <w:szCs w:val="20"/>
        </w:rPr>
        <w:t>.</w:t>
      </w:r>
    </w:p>
    <w:p w14:paraId="072C6335" w14:textId="77777777" w:rsidR="00CC5261" w:rsidRPr="001954E1" w:rsidRDefault="00CC5261" w:rsidP="00AD0111">
      <w:pPr>
        <w:suppressAutoHyphens/>
        <w:spacing w:after="120"/>
        <w:ind w:firstLine="539"/>
        <w:jc w:val="both"/>
        <w:rPr>
          <w:sz w:val="20"/>
          <w:szCs w:val="20"/>
        </w:rPr>
      </w:pPr>
      <w:r w:rsidRPr="001954E1">
        <w:rPr>
          <w:bCs/>
          <w:sz w:val="20"/>
          <w:szCs w:val="20"/>
        </w:rPr>
        <w:t>2.3.</w:t>
      </w:r>
      <w:r w:rsidR="00724E62" w:rsidRPr="001954E1">
        <w:rPr>
          <w:bCs/>
          <w:sz w:val="20"/>
          <w:szCs w:val="20"/>
        </w:rPr>
        <w:t>29</w:t>
      </w:r>
      <w:r w:rsidRPr="001954E1">
        <w:rPr>
          <w:bCs/>
          <w:sz w:val="20"/>
          <w:szCs w:val="20"/>
        </w:rPr>
        <w:t xml:space="preserve">. </w:t>
      </w:r>
      <w:r w:rsidR="0038400E" w:rsidRPr="001954E1">
        <w:rPr>
          <w:sz w:val="20"/>
          <w:szCs w:val="20"/>
        </w:rPr>
        <w:t>П</w:t>
      </w:r>
      <w:r w:rsidRPr="001954E1">
        <w:rPr>
          <w:sz w:val="20"/>
          <w:szCs w:val="20"/>
        </w:rPr>
        <w:t>ри ненадлежащем исполнении обязательств по обеспечению</w:t>
      </w:r>
      <w:r w:rsidR="00C05A2E" w:rsidRPr="001954E1">
        <w:rPr>
          <w:sz w:val="20"/>
          <w:szCs w:val="20"/>
        </w:rPr>
        <w:t xml:space="preserve"> параметров</w:t>
      </w:r>
      <w:r w:rsidRPr="001954E1">
        <w:rPr>
          <w:sz w:val="20"/>
          <w:szCs w:val="20"/>
        </w:rPr>
        <w:t xml:space="preserve"> качества тепловой энергии</w:t>
      </w:r>
      <w:r w:rsidR="00741CD0" w:rsidRPr="001954E1">
        <w:rPr>
          <w:sz w:val="20"/>
          <w:szCs w:val="20"/>
        </w:rPr>
        <w:t>,</w:t>
      </w:r>
      <w:r w:rsidRPr="001954E1">
        <w:rPr>
          <w:sz w:val="20"/>
          <w:szCs w:val="20"/>
        </w:rPr>
        <w:t xml:space="preserve"> </w:t>
      </w:r>
      <w:r w:rsidR="00C05A2E" w:rsidRPr="001954E1">
        <w:rPr>
          <w:bCs/>
          <w:sz w:val="20"/>
          <w:szCs w:val="20"/>
        </w:rPr>
        <w:t>с</w:t>
      </w:r>
      <w:r w:rsidR="0038400E" w:rsidRPr="001954E1">
        <w:rPr>
          <w:bCs/>
          <w:sz w:val="20"/>
          <w:szCs w:val="20"/>
        </w:rPr>
        <w:t>облюдать п</w:t>
      </w:r>
      <w:r w:rsidR="0038400E" w:rsidRPr="001954E1">
        <w:rPr>
          <w:sz w:val="20"/>
          <w:szCs w:val="20"/>
        </w:rPr>
        <w:t>орядок взаимодействия</w:t>
      </w:r>
      <w:r w:rsidR="00AD0111" w:rsidRPr="001954E1">
        <w:rPr>
          <w:sz w:val="20"/>
          <w:szCs w:val="20"/>
        </w:rPr>
        <w:t>,</w:t>
      </w:r>
      <w:r w:rsidR="0038400E" w:rsidRPr="001954E1">
        <w:rPr>
          <w:sz w:val="20"/>
          <w:szCs w:val="20"/>
        </w:rPr>
        <w:t xml:space="preserve"> указанный в </w:t>
      </w:r>
      <w:r w:rsidRPr="001954E1">
        <w:rPr>
          <w:sz w:val="20"/>
          <w:szCs w:val="20"/>
        </w:rPr>
        <w:t>Приложени</w:t>
      </w:r>
      <w:r w:rsidR="0038400E" w:rsidRPr="001954E1">
        <w:rPr>
          <w:sz w:val="20"/>
          <w:szCs w:val="20"/>
        </w:rPr>
        <w:t>и</w:t>
      </w:r>
      <w:r w:rsidRPr="001954E1">
        <w:rPr>
          <w:sz w:val="20"/>
          <w:szCs w:val="20"/>
        </w:rPr>
        <w:t xml:space="preserve"> </w:t>
      </w:r>
      <w:r w:rsidR="00024300" w:rsidRPr="001954E1">
        <w:rPr>
          <w:sz w:val="20"/>
          <w:szCs w:val="20"/>
        </w:rPr>
        <w:t>№</w:t>
      </w:r>
      <w:r w:rsidRPr="001954E1">
        <w:rPr>
          <w:sz w:val="20"/>
          <w:szCs w:val="20"/>
        </w:rPr>
        <w:t>4 к настоящему Договору.</w:t>
      </w:r>
    </w:p>
    <w:p w14:paraId="4CE6A65E" w14:textId="77777777" w:rsidR="00CC5261" w:rsidRPr="001954E1" w:rsidRDefault="00CC5261" w:rsidP="00AD0111">
      <w:pPr>
        <w:suppressAutoHyphens/>
        <w:spacing w:after="120"/>
        <w:ind w:firstLine="539"/>
        <w:jc w:val="both"/>
        <w:rPr>
          <w:sz w:val="20"/>
          <w:szCs w:val="20"/>
        </w:rPr>
      </w:pPr>
      <w:r w:rsidRPr="001954E1">
        <w:rPr>
          <w:sz w:val="20"/>
          <w:szCs w:val="20"/>
        </w:rPr>
        <w:t>2.3.</w:t>
      </w:r>
      <w:r w:rsidR="00FD03B6" w:rsidRPr="001954E1">
        <w:rPr>
          <w:sz w:val="20"/>
          <w:szCs w:val="20"/>
        </w:rPr>
        <w:t>3</w:t>
      </w:r>
      <w:r w:rsidR="00724E62" w:rsidRPr="001954E1">
        <w:rPr>
          <w:sz w:val="20"/>
          <w:szCs w:val="20"/>
        </w:rPr>
        <w:t>0</w:t>
      </w:r>
      <w:r w:rsidRPr="001954E1">
        <w:rPr>
          <w:sz w:val="20"/>
          <w:szCs w:val="20"/>
        </w:rPr>
        <w:t>. Соблюдать Порядок взаимодействия при подключении</w:t>
      </w:r>
      <w:r w:rsidR="00741CD0" w:rsidRPr="001954E1">
        <w:rPr>
          <w:sz w:val="20"/>
          <w:szCs w:val="20"/>
        </w:rPr>
        <w:t>,</w:t>
      </w:r>
      <w:r w:rsidRPr="001954E1">
        <w:rPr>
          <w:sz w:val="20"/>
          <w:szCs w:val="20"/>
        </w:rPr>
        <w:t xml:space="preserve"> соответствующий Приложению </w:t>
      </w:r>
      <w:r w:rsidR="00024300" w:rsidRPr="001954E1">
        <w:rPr>
          <w:sz w:val="20"/>
          <w:szCs w:val="20"/>
        </w:rPr>
        <w:t>№</w:t>
      </w:r>
      <w:r w:rsidRPr="001954E1">
        <w:rPr>
          <w:sz w:val="20"/>
          <w:szCs w:val="20"/>
        </w:rPr>
        <w:t>5 к настоящему Договору.</w:t>
      </w:r>
    </w:p>
    <w:p w14:paraId="7ED0027E" w14:textId="77777777" w:rsidR="00231B8B" w:rsidRPr="001954E1" w:rsidRDefault="00156A85" w:rsidP="00AD0111">
      <w:pPr>
        <w:suppressAutoHyphens/>
        <w:spacing w:after="120"/>
        <w:ind w:firstLine="539"/>
        <w:jc w:val="both"/>
        <w:rPr>
          <w:sz w:val="20"/>
          <w:szCs w:val="20"/>
        </w:rPr>
      </w:pPr>
      <w:r w:rsidRPr="001954E1">
        <w:rPr>
          <w:sz w:val="20"/>
          <w:szCs w:val="20"/>
        </w:rPr>
        <w:t>2.3.</w:t>
      </w:r>
      <w:r w:rsidR="00FD03B6" w:rsidRPr="001954E1">
        <w:rPr>
          <w:sz w:val="20"/>
          <w:szCs w:val="20"/>
        </w:rPr>
        <w:t>3</w:t>
      </w:r>
      <w:r w:rsidR="00724E62" w:rsidRPr="001954E1">
        <w:rPr>
          <w:sz w:val="20"/>
          <w:szCs w:val="20"/>
        </w:rPr>
        <w:t>1</w:t>
      </w:r>
      <w:r w:rsidRPr="001954E1">
        <w:rPr>
          <w:sz w:val="20"/>
          <w:szCs w:val="20"/>
        </w:rPr>
        <w:t>. Соблюдать положения Стандарта взаимодействия, публикуем</w:t>
      </w:r>
      <w:r w:rsidR="00B90BEC" w:rsidRPr="001954E1">
        <w:rPr>
          <w:sz w:val="20"/>
          <w:szCs w:val="20"/>
        </w:rPr>
        <w:t>ого</w:t>
      </w:r>
      <w:r w:rsidRPr="001954E1">
        <w:rPr>
          <w:sz w:val="20"/>
          <w:szCs w:val="20"/>
        </w:rPr>
        <w:t xml:space="preserve"> на официальном сайте Теплоснабжающей организации. </w:t>
      </w:r>
    </w:p>
    <w:p w14:paraId="7DD39196" w14:textId="684F54C2" w:rsidR="00231B8B" w:rsidRPr="001954E1" w:rsidRDefault="00231B8B" w:rsidP="00231B8B">
      <w:pPr>
        <w:suppressAutoHyphens/>
        <w:spacing w:after="120"/>
        <w:ind w:firstLine="539"/>
        <w:jc w:val="both"/>
        <w:rPr>
          <w:sz w:val="20"/>
          <w:szCs w:val="20"/>
        </w:rPr>
      </w:pPr>
      <w:r w:rsidRPr="001954E1">
        <w:rPr>
          <w:sz w:val="20"/>
          <w:szCs w:val="20"/>
        </w:rPr>
        <w:t>2</w:t>
      </w:r>
      <w:r w:rsidR="00E32AC6" w:rsidRPr="001954E1">
        <w:rPr>
          <w:sz w:val="20"/>
          <w:szCs w:val="20"/>
        </w:rPr>
        <w:t>.3</w:t>
      </w:r>
      <w:r w:rsidRPr="001954E1">
        <w:rPr>
          <w:sz w:val="20"/>
          <w:szCs w:val="20"/>
        </w:rPr>
        <w:t xml:space="preserve">.32. Не менее чем за 30 календарных дней до наступления предполагаемой даты Теплосетевая организация обязана письменно уведомить </w:t>
      </w:r>
      <w:r w:rsidRPr="001954E1">
        <w:rPr>
          <w:sz w:val="20"/>
          <w:szCs w:val="20"/>
          <w:u w:val="single"/>
        </w:rPr>
        <w:t xml:space="preserve">Теплоснабжающую организацию </w:t>
      </w:r>
      <w:r w:rsidRPr="001954E1">
        <w:rPr>
          <w:sz w:val="20"/>
          <w:szCs w:val="20"/>
        </w:rPr>
        <w:t xml:space="preserve">об утрате прав (права собственности, аренды, безвозмездного пользования, и т.п.) на объекты тепловой сети, по которым осуществляется поставка тепловой энергии, теплоносителя в рамках настоящего Договора, предоставить </w:t>
      </w:r>
      <w:r w:rsidRPr="001954E1">
        <w:rPr>
          <w:sz w:val="20"/>
          <w:szCs w:val="20"/>
          <w:u w:val="single"/>
        </w:rPr>
        <w:t>Теплоснабжающей организации</w:t>
      </w:r>
      <w:r w:rsidRPr="001954E1">
        <w:rPr>
          <w:sz w:val="20"/>
          <w:szCs w:val="20"/>
        </w:rPr>
        <w:t xml:space="preserve"> копию документа, свидетельствующего об утрате права на объекты тепловой сети и обеспечить надлежащую передачу объектов тепловой сети, выбывающих из владения Теплосетевой организации. </w:t>
      </w:r>
    </w:p>
    <w:p w14:paraId="4789543E" w14:textId="6F6CCB10" w:rsidR="00156A85" w:rsidRPr="001954E1" w:rsidRDefault="00231B8B" w:rsidP="00231B8B">
      <w:pPr>
        <w:suppressAutoHyphens/>
        <w:spacing w:after="120"/>
        <w:ind w:firstLine="539"/>
        <w:jc w:val="both"/>
        <w:rPr>
          <w:sz w:val="20"/>
          <w:szCs w:val="20"/>
        </w:rPr>
      </w:pPr>
      <w:r w:rsidRPr="001954E1">
        <w:rPr>
          <w:sz w:val="20"/>
          <w:szCs w:val="20"/>
        </w:rPr>
        <w:t xml:space="preserve">В случае добровольного отчуждения прав на объекты тепловой сети иному лицу, заблаговременно (до утраты прав на объекты тепловой сети) заключить 3-х стороннее соглашение между Теплосетевой организацией, </w:t>
      </w:r>
      <w:r w:rsidRPr="001954E1">
        <w:rPr>
          <w:sz w:val="20"/>
          <w:szCs w:val="20"/>
          <w:u w:val="single"/>
        </w:rPr>
        <w:t>Теплоснабжающей организацией</w:t>
      </w:r>
      <w:r w:rsidRPr="001954E1">
        <w:rPr>
          <w:sz w:val="20"/>
          <w:szCs w:val="20"/>
        </w:rPr>
        <w:t xml:space="preserve"> и лицом, приобретающим права на объекты тепловой сети, и о передаче прав и обязанностей по настоящему Договору лицу, приобретающему права на объекты тепловой сети. При этом стороны исходят из того, что в случае незаключения такого соглашения ставшего результатом отказа (уклонения) Теплосетевой организации и (или) лица, приобретающего права на объекты тепловой сети, в заключении указанного соглашения, Теплосетевая организация обязана</w:t>
      </w:r>
      <w:r w:rsidRPr="001954E1">
        <w:t xml:space="preserve"> </w:t>
      </w:r>
      <w:r w:rsidRPr="001954E1">
        <w:rPr>
          <w:sz w:val="20"/>
          <w:szCs w:val="20"/>
        </w:rPr>
        <w:t>выплатить Теплоснабжающей</w:t>
      </w:r>
      <w:r w:rsidRPr="001954E1">
        <w:rPr>
          <w:sz w:val="20"/>
          <w:szCs w:val="20"/>
          <w:u w:val="single"/>
        </w:rPr>
        <w:t xml:space="preserve"> организации</w:t>
      </w:r>
      <w:r w:rsidRPr="001954E1">
        <w:rPr>
          <w:sz w:val="20"/>
          <w:szCs w:val="20"/>
        </w:rPr>
        <w:t xml:space="preserve"> сумму, размер и порядок которой определяется в соответствии с п.5.10 настоящего Договора.</w:t>
      </w:r>
      <w:r w:rsidR="00156A85" w:rsidRPr="001954E1">
        <w:rPr>
          <w:sz w:val="20"/>
          <w:szCs w:val="20"/>
        </w:rPr>
        <w:t xml:space="preserve"> </w:t>
      </w:r>
    </w:p>
    <w:p w14:paraId="7A719E2B" w14:textId="77777777" w:rsidR="000A76F3" w:rsidRPr="001954E1" w:rsidRDefault="000A76F3" w:rsidP="00312575">
      <w:pPr>
        <w:suppressAutoHyphens/>
        <w:ind w:firstLine="539"/>
        <w:jc w:val="both"/>
        <w:rPr>
          <w:bCs/>
          <w:sz w:val="20"/>
          <w:szCs w:val="20"/>
        </w:rPr>
      </w:pPr>
      <w:r w:rsidRPr="001954E1">
        <w:rPr>
          <w:bCs/>
          <w:sz w:val="20"/>
          <w:szCs w:val="20"/>
        </w:rPr>
        <w:t>2.4. Стороны ежегодно в срок до 1 апреля совместно разраб</w:t>
      </w:r>
      <w:r w:rsidR="00AD0111" w:rsidRPr="001954E1">
        <w:rPr>
          <w:bCs/>
          <w:sz w:val="20"/>
          <w:szCs w:val="20"/>
        </w:rPr>
        <w:t>атывают гидравлические режимы и</w:t>
      </w:r>
      <w:r w:rsidRPr="001954E1">
        <w:rPr>
          <w:bCs/>
          <w:sz w:val="20"/>
          <w:szCs w:val="20"/>
        </w:rPr>
        <w:t xml:space="preserve"> режимные карты тепловых сетей для отопительного и межотопительного периодов.</w:t>
      </w:r>
    </w:p>
    <w:p w14:paraId="73CDDB0B" w14:textId="77777777" w:rsidR="00AD0111" w:rsidRPr="001954E1" w:rsidRDefault="00AD0111" w:rsidP="00724E62">
      <w:pPr>
        <w:suppressAutoHyphens/>
        <w:spacing w:before="120" w:after="120"/>
        <w:ind w:firstLine="539"/>
        <w:jc w:val="both"/>
        <w:rPr>
          <w:sz w:val="20"/>
          <w:szCs w:val="20"/>
        </w:rPr>
      </w:pPr>
    </w:p>
    <w:p w14:paraId="3B5925EA" w14:textId="77777777" w:rsidR="0068321A" w:rsidRPr="001954E1" w:rsidRDefault="00F81B11" w:rsidP="00724E62">
      <w:pPr>
        <w:suppressAutoHyphens/>
        <w:spacing w:before="120" w:after="120"/>
        <w:ind w:firstLine="539"/>
        <w:jc w:val="both"/>
        <w:rPr>
          <w:sz w:val="20"/>
          <w:szCs w:val="20"/>
        </w:rPr>
      </w:pPr>
      <w:r w:rsidRPr="001954E1">
        <w:rPr>
          <w:sz w:val="20"/>
          <w:szCs w:val="20"/>
        </w:rPr>
        <w:lastRenderedPageBreak/>
        <w:t>2</w:t>
      </w:r>
      <w:r w:rsidR="0068321A" w:rsidRPr="001954E1">
        <w:rPr>
          <w:sz w:val="20"/>
          <w:szCs w:val="20"/>
        </w:rPr>
        <w:t>.</w:t>
      </w:r>
      <w:r w:rsidR="008B2F03" w:rsidRPr="001954E1">
        <w:rPr>
          <w:sz w:val="20"/>
          <w:szCs w:val="20"/>
        </w:rPr>
        <w:t>5</w:t>
      </w:r>
      <w:r w:rsidR="0068321A" w:rsidRPr="001954E1">
        <w:rPr>
          <w:sz w:val="20"/>
          <w:szCs w:val="20"/>
        </w:rPr>
        <w:t xml:space="preserve">. </w:t>
      </w:r>
      <w:r w:rsidR="009A2A09" w:rsidRPr="001954E1">
        <w:rPr>
          <w:sz w:val="20"/>
          <w:szCs w:val="20"/>
          <w:u w:val="single"/>
        </w:rPr>
        <w:t>Теплоснабжающая организация</w:t>
      </w:r>
      <w:r w:rsidR="0068321A" w:rsidRPr="001954E1">
        <w:rPr>
          <w:sz w:val="20"/>
          <w:szCs w:val="20"/>
          <w:u w:val="single"/>
        </w:rPr>
        <w:t xml:space="preserve"> вправе</w:t>
      </w:r>
      <w:r w:rsidR="0068321A" w:rsidRPr="001954E1">
        <w:rPr>
          <w:sz w:val="20"/>
          <w:szCs w:val="20"/>
        </w:rPr>
        <w:t>:</w:t>
      </w:r>
    </w:p>
    <w:p w14:paraId="661051A8" w14:textId="77777777" w:rsidR="00C03E25" w:rsidRPr="001954E1" w:rsidRDefault="00C03E25" w:rsidP="00724E62">
      <w:pPr>
        <w:suppressAutoHyphens/>
        <w:ind w:firstLine="539"/>
        <w:jc w:val="both"/>
        <w:rPr>
          <w:sz w:val="20"/>
          <w:szCs w:val="20"/>
        </w:rPr>
      </w:pPr>
      <w:r w:rsidRPr="001954E1">
        <w:rPr>
          <w:sz w:val="20"/>
          <w:szCs w:val="20"/>
        </w:rPr>
        <w:t>2.</w:t>
      </w:r>
      <w:r w:rsidR="008B2F03" w:rsidRPr="001954E1">
        <w:rPr>
          <w:sz w:val="20"/>
          <w:szCs w:val="20"/>
        </w:rPr>
        <w:t>5</w:t>
      </w:r>
      <w:r w:rsidRPr="001954E1">
        <w:rPr>
          <w:sz w:val="20"/>
          <w:szCs w:val="20"/>
        </w:rPr>
        <w:t xml:space="preserve">.1. Контролировать Теплосетевую организацию в части исполнения ею своих обязанностей по настоящему </w:t>
      </w:r>
      <w:r w:rsidR="00E637C7" w:rsidRPr="001954E1">
        <w:rPr>
          <w:sz w:val="20"/>
          <w:szCs w:val="20"/>
        </w:rPr>
        <w:t>Д</w:t>
      </w:r>
      <w:r w:rsidRPr="001954E1">
        <w:rPr>
          <w:sz w:val="20"/>
          <w:szCs w:val="20"/>
        </w:rPr>
        <w:t xml:space="preserve">оговору </w:t>
      </w:r>
      <w:r w:rsidR="00FE6FE2" w:rsidRPr="001954E1">
        <w:rPr>
          <w:sz w:val="20"/>
          <w:szCs w:val="20"/>
        </w:rPr>
        <w:t>(с</w:t>
      </w:r>
      <w:r w:rsidRPr="001954E1">
        <w:rPr>
          <w:sz w:val="20"/>
          <w:szCs w:val="20"/>
        </w:rPr>
        <w:t xml:space="preserve"> правом выдачи </w:t>
      </w:r>
      <w:r w:rsidR="00FE6FE2" w:rsidRPr="001954E1">
        <w:rPr>
          <w:sz w:val="20"/>
          <w:szCs w:val="20"/>
        </w:rPr>
        <w:t>требований</w:t>
      </w:r>
      <w:r w:rsidRPr="001954E1">
        <w:rPr>
          <w:sz w:val="20"/>
          <w:szCs w:val="20"/>
        </w:rPr>
        <w:t xml:space="preserve"> </w:t>
      </w:r>
      <w:r w:rsidR="00FE6FE2" w:rsidRPr="001954E1">
        <w:rPr>
          <w:sz w:val="20"/>
          <w:szCs w:val="20"/>
        </w:rPr>
        <w:t xml:space="preserve">об устранении нарушений </w:t>
      </w:r>
      <w:r w:rsidR="00E637C7" w:rsidRPr="001954E1">
        <w:rPr>
          <w:sz w:val="20"/>
          <w:szCs w:val="20"/>
        </w:rPr>
        <w:t>Д</w:t>
      </w:r>
      <w:r w:rsidR="00FE6FE2" w:rsidRPr="001954E1">
        <w:rPr>
          <w:sz w:val="20"/>
          <w:szCs w:val="20"/>
        </w:rPr>
        <w:t xml:space="preserve">оговора в установленные сроки) </w:t>
      </w:r>
      <w:r w:rsidRPr="001954E1">
        <w:rPr>
          <w:sz w:val="20"/>
          <w:szCs w:val="20"/>
        </w:rPr>
        <w:t>в соответствии с действующим законодательством, в том числе контролировать:</w:t>
      </w:r>
    </w:p>
    <w:p w14:paraId="1B197718" w14:textId="77777777" w:rsidR="00C03E25" w:rsidRPr="001954E1" w:rsidRDefault="00C03E25" w:rsidP="00724E62">
      <w:pPr>
        <w:suppressAutoHyphens/>
        <w:ind w:firstLine="539"/>
        <w:jc w:val="both"/>
        <w:rPr>
          <w:sz w:val="20"/>
          <w:szCs w:val="20"/>
        </w:rPr>
      </w:pPr>
      <w:r w:rsidRPr="001954E1">
        <w:rPr>
          <w:sz w:val="20"/>
          <w:szCs w:val="20"/>
        </w:rPr>
        <w:t xml:space="preserve">- качество параметров теплоносителя в точках поставки тепловой энергии потребителям (комиссионно с участием уполномоченных представителей Теплосетевой организации, а в случае отказа Теплосетевой организации от такого участия или неявки представителей Теплосетевой организации </w:t>
      </w:r>
      <w:r w:rsidRPr="001954E1">
        <w:rPr>
          <w:sz w:val="20"/>
          <w:szCs w:val="20"/>
        </w:rPr>
        <w:noBreakHyphen/>
        <w:t xml:space="preserve"> самостоятельно);</w:t>
      </w:r>
    </w:p>
    <w:p w14:paraId="3AFA9E20" w14:textId="77777777" w:rsidR="00C03E25" w:rsidRPr="001954E1" w:rsidRDefault="00C03E25" w:rsidP="00724E62">
      <w:pPr>
        <w:suppressAutoHyphens/>
        <w:ind w:firstLine="539"/>
        <w:jc w:val="both"/>
        <w:rPr>
          <w:sz w:val="20"/>
          <w:szCs w:val="20"/>
        </w:rPr>
      </w:pPr>
      <w:r w:rsidRPr="001954E1">
        <w:rPr>
          <w:sz w:val="20"/>
          <w:szCs w:val="20"/>
        </w:rPr>
        <w:t xml:space="preserve">- техническое состояние </w:t>
      </w:r>
      <w:r w:rsidR="0020414E" w:rsidRPr="001954E1">
        <w:rPr>
          <w:sz w:val="20"/>
          <w:szCs w:val="20"/>
        </w:rPr>
        <w:t xml:space="preserve">тепловых сетей и </w:t>
      </w:r>
      <w:r w:rsidR="00593E71" w:rsidRPr="001954E1">
        <w:rPr>
          <w:sz w:val="20"/>
          <w:szCs w:val="20"/>
        </w:rPr>
        <w:t>тепло</w:t>
      </w:r>
      <w:r w:rsidR="0020414E" w:rsidRPr="001954E1">
        <w:rPr>
          <w:sz w:val="20"/>
          <w:szCs w:val="20"/>
        </w:rPr>
        <w:t>энергетического оборудования</w:t>
      </w:r>
      <w:r w:rsidRPr="001954E1">
        <w:rPr>
          <w:sz w:val="20"/>
          <w:szCs w:val="20"/>
        </w:rPr>
        <w:t xml:space="preserve"> Теплосетевой организации</w:t>
      </w:r>
      <w:r w:rsidR="00FB2543" w:rsidRPr="001954E1">
        <w:rPr>
          <w:sz w:val="20"/>
          <w:szCs w:val="20"/>
        </w:rPr>
        <w:t xml:space="preserve">, участвующих в процессе передачи и(или) преобразования тепловой энергии, теплоносителя, </w:t>
      </w:r>
      <w:r w:rsidRPr="001954E1">
        <w:rPr>
          <w:sz w:val="20"/>
          <w:szCs w:val="20"/>
        </w:rPr>
        <w:t>(комиссионно с участием уполномоченных представителей Теплосетевой организации);</w:t>
      </w:r>
    </w:p>
    <w:p w14:paraId="3B90F343" w14:textId="77777777" w:rsidR="005B5BB6" w:rsidRPr="001954E1" w:rsidRDefault="0068321A" w:rsidP="00724E62">
      <w:pPr>
        <w:suppressAutoHyphens/>
        <w:ind w:firstLine="539"/>
        <w:jc w:val="both"/>
        <w:rPr>
          <w:sz w:val="20"/>
          <w:szCs w:val="20"/>
        </w:rPr>
      </w:pPr>
      <w:r w:rsidRPr="001954E1">
        <w:rPr>
          <w:sz w:val="20"/>
          <w:szCs w:val="20"/>
        </w:rPr>
        <w:t xml:space="preserve">- </w:t>
      </w:r>
      <w:r w:rsidR="00FA6A03" w:rsidRPr="001954E1">
        <w:rPr>
          <w:sz w:val="20"/>
          <w:szCs w:val="20"/>
        </w:rPr>
        <w:t xml:space="preserve">ход проведения </w:t>
      </w:r>
      <w:r w:rsidRPr="001954E1">
        <w:rPr>
          <w:sz w:val="20"/>
          <w:szCs w:val="20"/>
        </w:rPr>
        <w:t>испытани</w:t>
      </w:r>
      <w:r w:rsidR="00FA6A03" w:rsidRPr="001954E1">
        <w:rPr>
          <w:sz w:val="20"/>
          <w:szCs w:val="20"/>
        </w:rPr>
        <w:t>й</w:t>
      </w:r>
      <w:r w:rsidRPr="001954E1">
        <w:rPr>
          <w:sz w:val="20"/>
          <w:szCs w:val="20"/>
        </w:rPr>
        <w:t xml:space="preserve"> тепловых сетей и </w:t>
      </w:r>
      <w:r w:rsidR="00593E71" w:rsidRPr="001954E1">
        <w:rPr>
          <w:sz w:val="20"/>
          <w:szCs w:val="20"/>
        </w:rPr>
        <w:t xml:space="preserve">теплоэнергетического </w:t>
      </w:r>
      <w:r w:rsidRPr="001954E1">
        <w:rPr>
          <w:sz w:val="20"/>
          <w:szCs w:val="20"/>
        </w:rPr>
        <w:t xml:space="preserve">оборудования </w:t>
      </w:r>
      <w:r w:rsidR="00494A34" w:rsidRPr="001954E1">
        <w:rPr>
          <w:sz w:val="20"/>
          <w:szCs w:val="20"/>
        </w:rPr>
        <w:t>Теплосетевой организации</w:t>
      </w:r>
      <w:r w:rsidRPr="001954E1">
        <w:rPr>
          <w:sz w:val="20"/>
          <w:szCs w:val="20"/>
        </w:rPr>
        <w:t xml:space="preserve"> (комиссионно с участием уполномоченных представителей </w:t>
      </w:r>
      <w:r w:rsidR="00494A34" w:rsidRPr="001954E1">
        <w:rPr>
          <w:sz w:val="20"/>
          <w:szCs w:val="20"/>
        </w:rPr>
        <w:t>Теплосетевой организации</w:t>
      </w:r>
      <w:r w:rsidRPr="001954E1">
        <w:rPr>
          <w:sz w:val="20"/>
          <w:szCs w:val="20"/>
        </w:rPr>
        <w:t>)</w:t>
      </w:r>
      <w:r w:rsidR="005B5BB6" w:rsidRPr="001954E1">
        <w:rPr>
          <w:sz w:val="20"/>
          <w:szCs w:val="20"/>
        </w:rPr>
        <w:t>;</w:t>
      </w:r>
    </w:p>
    <w:p w14:paraId="42D12FAD" w14:textId="77777777" w:rsidR="006A44C3" w:rsidRPr="001954E1" w:rsidRDefault="006A44C3" w:rsidP="00724E62">
      <w:pPr>
        <w:suppressAutoHyphens/>
        <w:ind w:firstLine="539"/>
        <w:jc w:val="both"/>
        <w:rPr>
          <w:sz w:val="20"/>
          <w:szCs w:val="20"/>
        </w:rPr>
      </w:pPr>
      <w:r w:rsidRPr="001954E1">
        <w:rPr>
          <w:sz w:val="20"/>
          <w:szCs w:val="20"/>
        </w:rPr>
        <w:t>- ход исполнения Инвестиционной программы;</w:t>
      </w:r>
    </w:p>
    <w:p w14:paraId="6E1ECD9F" w14:textId="77777777" w:rsidR="0068321A" w:rsidRPr="001954E1" w:rsidRDefault="005B5BB6" w:rsidP="00AD0111">
      <w:pPr>
        <w:suppressAutoHyphens/>
        <w:spacing w:after="120"/>
        <w:ind w:firstLine="539"/>
        <w:jc w:val="both"/>
        <w:rPr>
          <w:sz w:val="20"/>
          <w:szCs w:val="20"/>
        </w:rPr>
      </w:pPr>
      <w:r w:rsidRPr="001954E1">
        <w:rPr>
          <w:sz w:val="20"/>
          <w:szCs w:val="20"/>
        </w:rPr>
        <w:t xml:space="preserve">- ход </w:t>
      </w:r>
      <w:r w:rsidR="006E1F6D" w:rsidRPr="001954E1">
        <w:rPr>
          <w:sz w:val="20"/>
          <w:szCs w:val="20"/>
        </w:rPr>
        <w:t>выполнения мероприятий по подключению (технологическому присоединению) каждого отдельного объекта подключения</w:t>
      </w:r>
      <w:r w:rsidR="0068321A" w:rsidRPr="001954E1">
        <w:rPr>
          <w:sz w:val="20"/>
          <w:szCs w:val="20"/>
        </w:rPr>
        <w:t>.</w:t>
      </w:r>
    </w:p>
    <w:p w14:paraId="2EC33B6F" w14:textId="77777777" w:rsidR="0068321A" w:rsidRPr="001954E1" w:rsidRDefault="00F81B11" w:rsidP="00AD0111">
      <w:pPr>
        <w:suppressAutoHyphens/>
        <w:spacing w:after="120"/>
        <w:ind w:firstLine="539"/>
        <w:jc w:val="both"/>
        <w:rPr>
          <w:sz w:val="20"/>
          <w:szCs w:val="20"/>
        </w:rPr>
      </w:pPr>
      <w:r w:rsidRPr="001954E1">
        <w:rPr>
          <w:sz w:val="20"/>
          <w:szCs w:val="20"/>
        </w:rPr>
        <w:t>2</w:t>
      </w:r>
      <w:r w:rsidR="0068321A" w:rsidRPr="001954E1">
        <w:rPr>
          <w:sz w:val="20"/>
          <w:szCs w:val="20"/>
        </w:rPr>
        <w:t>.</w:t>
      </w:r>
      <w:r w:rsidR="008B2F03" w:rsidRPr="001954E1">
        <w:rPr>
          <w:sz w:val="20"/>
          <w:szCs w:val="20"/>
        </w:rPr>
        <w:t>5</w:t>
      </w:r>
      <w:r w:rsidR="0068321A" w:rsidRPr="001954E1">
        <w:rPr>
          <w:sz w:val="20"/>
          <w:szCs w:val="20"/>
        </w:rPr>
        <w:t xml:space="preserve">.2. Давать </w:t>
      </w:r>
      <w:r w:rsidR="00593E71" w:rsidRPr="001954E1">
        <w:rPr>
          <w:sz w:val="20"/>
          <w:szCs w:val="20"/>
        </w:rPr>
        <w:t xml:space="preserve">Теплосетевой организации </w:t>
      </w:r>
      <w:r w:rsidR="0068321A" w:rsidRPr="001954E1">
        <w:rPr>
          <w:sz w:val="20"/>
          <w:szCs w:val="20"/>
        </w:rPr>
        <w:t xml:space="preserve">рекомендации по улучшению работы </w:t>
      </w:r>
      <w:r w:rsidR="00593E71" w:rsidRPr="001954E1">
        <w:rPr>
          <w:sz w:val="20"/>
          <w:szCs w:val="20"/>
        </w:rPr>
        <w:t xml:space="preserve">тепловых сетей и теплоэнергетического оборудования Теплосетевой организации, участвующих в процессе передачи и(или) преобразования тепловой энергии, теплоносителя, </w:t>
      </w:r>
      <w:r w:rsidR="0068321A" w:rsidRPr="001954E1">
        <w:rPr>
          <w:sz w:val="20"/>
          <w:szCs w:val="20"/>
        </w:rPr>
        <w:t>в соответствии с действующим законодательством</w:t>
      </w:r>
      <w:r w:rsidR="00D12B78" w:rsidRPr="001954E1">
        <w:rPr>
          <w:sz w:val="20"/>
          <w:szCs w:val="20"/>
        </w:rPr>
        <w:t>.</w:t>
      </w:r>
    </w:p>
    <w:p w14:paraId="12CBCFBE" w14:textId="77777777" w:rsidR="00972809" w:rsidRPr="001954E1" w:rsidRDefault="00972809" w:rsidP="00AD0111">
      <w:pPr>
        <w:suppressAutoHyphens/>
        <w:spacing w:after="120"/>
        <w:ind w:firstLine="539"/>
        <w:jc w:val="both"/>
        <w:rPr>
          <w:sz w:val="20"/>
          <w:szCs w:val="20"/>
        </w:rPr>
      </w:pPr>
      <w:r w:rsidRPr="001954E1">
        <w:rPr>
          <w:sz w:val="20"/>
          <w:szCs w:val="20"/>
        </w:rPr>
        <w:t>2.5.3. Произв</w:t>
      </w:r>
      <w:r w:rsidR="00055C44" w:rsidRPr="001954E1">
        <w:rPr>
          <w:sz w:val="20"/>
          <w:szCs w:val="20"/>
        </w:rPr>
        <w:t>одить</w:t>
      </w:r>
      <w:r w:rsidRPr="001954E1">
        <w:rPr>
          <w:sz w:val="20"/>
          <w:szCs w:val="20"/>
        </w:rPr>
        <w:t xml:space="preserve"> зачет предназначенной </w:t>
      </w:r>
      <w:r w:rsidR="00741CD0" w:rsidRPr="001954E1">
        <w:rPr>
          <w:sz w:val="20"/>
          <w:szCs w:val="20"/>
        </w:rPr>
        <w:t xml:space="preserve">ей </w:t>
      </w:r>
      <w:r w:rsidRPr="001954E1">
        <w:rPr>
          <w:sz w:val="20"/>
          <w:szCs w:val="20"/>
        </w:rPr>
        <w:t>суммы, в том числе убытков или неустойки (пени, штрафов), в счет сумм любых платежей, производимых или причитающихся Теплосетевой организации, путем направления заявления о зачете встречных требований.</w:t>
      </w:r>
    </w:p>
    <w:p w14:paraId="2FED6B44" w14:textId="77777777" w:rsidR="00D5391C" w:rsidRPr="001954E1" w:rsidRDefault="00D5391C" w:rsidP="00AD0111">
      <w:pPr>
        <w:suppressAutoHyphens/>
        <w:spacing w:after="120"/>
        <w:ind w:firstLine="539"/>
        <w:jc w:val="both"/>
        <w:rPr>
          <w:sz w:val="20"/>
          <w:szCs w:val="20"/>
        </w:rPr>
      </w:pPr>
      <w:r w:rsidRPr="001954E1">
        <w:rPr>
          <w:sz w:val="20"/>
          <w:szCs w:val="20"/>
        </w:rPr>
        <w:t xml:space="preserve">2.5.4. </w:t>
      </w:r>
      <w:r w:rsidR="00956A1B" w:rsidRPr="001954E1">
        <w:rPr>
          <w:sz w:val="20"/>
          <w:szCs w:val="20"/>
        </w:rPr>
        <w:t>Вносить изменения в температурный график на границах балансовой принадлежности и эксплуатационной ответственности Теплосетевой организации и Потребителей Теплоснабжающей организации в целях соблюдения параметров качества теплоснабжения</w:t>
      </w:r>
      <w:r w:rsidR="00887AAE" w:rsidRPr="001954E1">
        <w:t xml:space="preserve"> </w:t>
      </w:r>
      <w:r w:rsidR="00887AAE" w:rsidRPr="001954E1">
        <w:rPr>
          <w:sz w:val="20"/>
          <w:szCs w:val="20"/>
        </w:rPr>
        <w:t>и параметров, отражающих, допустимые перерывы в теплоснабжении</w:t>
      </w:r>
      <w:r w:rsidR="00956A1B" w:rsidRPr="001954E1">
        <w:rPr>
          <w:sz w:val="20"/>
          <w:szCs w:val="20"/>
        </w:rPr>
        <w:t>, с учетом необходимости обеспечения установленных значений нормативной температуры воздуха в жилых помещениях и давления во внутридомовой системе отопления в соответствии с действующим законодательством.</w:t>
      </w:r>
    </w:p>
    <w:p w14:paraId="4238CEDE" w14:textId="77777777" w:rsidR="006A52CA" w:rsidRPr="001954E1" w:rsidRDefault="006A52CA" w:rsidP="00724E62">
      <w:pPr>
        <w:suppressAutoHyphens/>
        <w:ind w:firstLine="539"/>
        <w:jc w:val="both"/>
        <w:rPr>
          <w:sz w:val="20"/>
          <w:szCs w:val="20"/>
        </w:rPr>
      </w:pPr>
      <w:r w:rsidRPr="001954E1">
        <w:rPr>
          <w:sz w:val="20"/>
          <w:szCs w:val="20"/>
        </w:rPr>
        <w:t>2.</w:t>
      </w:r>
      <w:r w:rsidR="002D5407" w:rsidRPr="001954E1">
        <w:rPr>
          <w:sz w:val="20"/>
          <w:szCs w:val="20"/>
        </w:rPr>
        <w:t>5.5</w:t>
      </w:r>
      <w:r w:rsidRPr="001954E1">
        <w:rPr>
          <w:sz w:val="20"/>
          <w:szCs w:val="20"/>
        </w:rPr>
        <w:t xml:space="preserve">. </w:t>
      </w:r>
      <w:r w:rsidR="0038400E" w:rsidRPr="001954E1">
        <w:rPr>
          <w:sz w:val="20"/>
          <w:szCs w:val="20"/>
        </w:rPr>
        <w:t>В случае снижения потребителю размера платы за тепловую энергию (мощность)</w:t>
      </w:r>
      <w:r w:rsidR="00E22CCE" w:rsidRPr="001954E1">
        <w:rPr>
          <w:sz w:val="20"/>
          <w:szCs w:val="20"/>
        </w:rPr>
        <w:t xml:space="preserve"> по причине несоблюдения значений параметров качества поставляемой (передаваемой) тепловой энергии (мощности), теплоносителя и (или) параметров, отражающих допустимые перерывы в теплоснабжении, </w:t>
      </w:r>
      <w:r w:rsidR="0032093F" w:rsidRPr="001954E1">
        <w:rPr>
          <w:sz w:val="20"/>
          <w:szCs w:val="20"/>
        </w:rPr>
        <w:t>предъявлять</w:t>
      </w:r>
      <w:r w:rsidR="00055C44" w:rsidRPr="001954E1">
        <w:rPr>
          <w:sz w:val="20"/>
          <w:szCs w:val="20"/>
        </w:rPr>
        <w:t xml:space="preserve"> Теплосетевой организации </w:t>
      </w:r>
      <w:r w:rsidR="00C31CB0" w:rsidRPr="001954E1">
        <w:rPr>
          <w:sz w:val="20"/>
          <w:szCs w:val="20"/>
        </w:rPr>
        <w:t>регрессное</w:t>
      </w:r>
      <w:r w:rsidR="00055C44" w:rsidRPr="001954E1">
        <w:rPr>
          <w:sz w:val="20"/>
          <w:szCs w:val="20"/>
        </w:rPr>
        <w:t xml:space="preserve"> требование на возмещение суммы снижения размера платы за тепловую энергию (мощность) потребителям в результате факта нарушения качества теплоснабжения у потребителей Теплоснабжающей организации по вине Теплосетевой организации в соответствии с </w:t>
      </w:r>
      <w:r w:rsidR="0032093F" w:rsidRPr="001954E1">
        <w:rPr>
          <w:sz w:val="20"/>
          <w:szCs w:val="20"/>
        </w:rPr>
        <w:t xml:space="preserve">порядком, определенным в </w:t>
      </w:r>
      <w:r w:rsidR="00055C44" w:rsidRPr="001954E1">
        <w:rPr>
          <w:sz w:val="20"/>
          <w:szCs w:val="20"/>
        </w:rPr>
        <w:t>Приложени</w:t>
      </w:r>
      <w:r w:rsidR="0032093F" w:rsidRPr="001954E1">
        <w:rPr>
          <w:sz w:val="20"/>
          <w:szCs w:val="20"/>
        </w:rPr>
        <w:t>и</w:t>
      </w:r>
      <w:r w:rsidR="00055C44" w:rsidRPr="001954E1">
        <w:rPr>
          <w:sz w:val="20"/>
          <w:szCs w:val="20"/>
        </w:rPr>
        <w:t xml:space="preserve"> №4 к настоящему Договору</w:t>
      </w:r>
      <w:r w:rsidR="0032093F" w:rsidRPr="001954E1">
        <w:rPr>
          <w:sz w:val="20"/>
          <w:szCs w:val="20"/>
        </w:rPr>
        <w:t>.</w:t>
      </w:r>
    </w:p>
    <w:p w14:paraId="1864F936" w14:textId="77777777" w:rsidR="00055C44" w:rsidRPr="001954E1" w:rsidRDefault="007E693A" w:rsidP="00160825">
      <w:pPr>
        <w:suppressAutoHyphens/>
        <w:spacing w:before="120" w:after="120"/>
        <w:ind w:firstLine="539"/>
        <w:jc w:val="both"/>
        <w:rPr>
          <w:sz w:val="20"/>
          <w:szCs w:val="20"/>
        </w:rPr>
      </w:pPr>
      <w:r w:rsidRPr="001954E1">
        <w:rPr>
          <w:sz w:val="20"/>
          <w:szCs w:val="20"/>
        </w:rPr>
        <w:t>2.</w:t>
      </w:r>
      <w:r w:rsidR="002D5407" w:rsidRPr="001954E1">
        <w:rPr>
          <w:sz w:val="20"/>
          <w:szCs w:val="20"/>
        </w:rPr>
        <w:t>5.6</w:t>
      </w:r>
      <w:r w:rsidRPr="001954E1">
        <w:rPr>
          <w:sz w:val="20"/>
          <w:szCs w:val="20"/>
        </w:rPr>
        <w:t xml:space="preserve">. При поступлении </w:t>
      </w:r>
      <w:r w:rsidR="00650616" w:rsidRPr="001954E1">
        <w:rPr>
          <w:sz w:val="20"/>
          <w:szCs w:val="20"/>
        </w:rPr>
        <w:t xml:space="preserve">заявок </w:t>
      </w:r>
      <w:r w:rsidRPr="001954E1">
        <w:rPr>
          <w:sz w:val="20"/>
          <w:szCs w:val="20"/>
        </w:rPr>
        <w:t xml:space="preserve">от заявителей </w:t>
      </w:r>
      <w:r w:rsidR="0032093F" w:rsidRPr="001954E1">
        <w:rPr>
          <w:sz w:val="20"/>
          <w:szCs w:val="20"/>
        </w:rPr>
        <w:t>за подключением</w:t>
      </w:r>
      <w:r w:rsidRPr="001954E1">
        <w:rPr>
          <w:sz w:val="20"/>
          <w:szCs w:val="20"/>
        </w:rPr>
        <w:t xml:space="preserve"> к системе теплоснабжения пода</w:t>
      </w:r>
      <w:r w:rsidR="00030E1A" w:rsidRPr="001954E1">
        <w:rPr>
          <w:sz w:val="20"/>
          <w:szCs w:val="20"/>
        </w:rPr>
        <w:t>ва</w:t>
      </w:r>
      <w:r w:rsidRPr="001954E1">
        <w:rPr>
          <w:sz w:val="20"/>
          <w:szCs w:val="20"/>
        </w:rPr>
        <w:t xml:space="preserve">ть заявку установленного законодательством РФ образца с приложением установленного перечня документов на подключение к Теплосетевой организации. При этом Теплоснабжающая организация будет </w:t>
      </w:r>
      <w:r w:rsidR="0080124F" w:rsidRPr="001954E1">
        <w:rPr>
          <w:sz w:val="20"/>
          <w:szCs w:val="20"/>
        </w:rPr>
        <w:t>являться</w:t>
      </w:r>
      <w:r w:rsidRPr="001954E1">
        <w:rPr>
          <w:sz w:val="20"/>
          <w:szCs w:val="20"/>
        </w:rPr>
        <w:t xml:space="preserve"> заявителем, а Теплосетевая организация – исполнителем услуг по подключению (технологическому присоединению) отдельного объекта подключения</w:t>
      </w:r>
      <w:r w:rsidR="0032093F" w:rsidRPr="001954E1">
        <w:rPr>
          <w:sz w:val="20"/>
          <w:szCs w:val="20"/>
        </w:rPr>
        <w:t>.</w:t>
      </w:r>
    </w:p>
    <w:p w14:paraId="74B948EE" w14:textId="77777777" w:rsidR="002951D4" w:rsidRPr="001954E1" w:rsidRDefault="002951D4" w:rsidP="009A4FC8">
      <w:pPr>
        <w:suppressAutoHyphens/>
        <w:spacing w:before="120" w:after="120"/>
        <w:ind w:firstLine="539"/>
        <w:jc w:val="both"/>
        <w:rPr>
          <w:sz w:val="20"/>
          <w:szCs w:val="20"/>
        </w:rPr>
      </w:pPr>
      <w:r w:rsidRPr="001954E1">
        <w:rPr>
          <w:sz w:val="20"/>
          <w:szCs w:val="20"/>
        </w:rPr>
        <w:lastRenderedPageBreak/>
        <w:t>2.5.7. Осуществлять проверки наличия несанкционированных врезок на сетях Теплосетевой организации с целью выявления фактов бездоговорного потребления.</w:t>
      </w:r>
    </w:p>
    <w:p w14:paraId="032FDB22" w14:textId="77777777" w:rsidR="005705F9" w:rsidRPr="001954E1" w:rsidRDefault="002D5407" w:rsidP="00AD0111">
      <w:pPr>
        <w:suppressAutoHyphens/>
        <w:spacing w:after="120"/>
        <w:ind w:firstLine="539"/>
        <w:jc w:val="both"/>
        <w:rPr>
          <w:sz w:val="20"/>
          <w:szCs w:val="20"/>
        </w:rPr>
      </w:pPr>
      <w:r w:rsidRPr="001954E1">
        <w:rPr>
          <w:sz w:val="20"/>
          <w:szCs w:val="20"/>
        </w:rPr>
        <w:t>2</w:t>
      </w:r>
      <w:r w:rsidR="00055C44" w:rsidRPr="001954E1">
        <w:rPr>
          <w:sz w:val="20"/>
          <w:szCs w:val="20"/>
        </w:rPr>
        <w:t>.</w:t>
      </w:r>
      <w:r w:rsidRPr="001954E1">
        <w:rPr>
          <w:sz w:val="20"/>
          <w:szCs w:val="20"/>
        </w:rPr>
        <w:t>5.</w:t>
      </w:r>
      <w:r w:rsidR="002951D4" w:rsidRPr="001954E1">
        <w:rPr>
          <w:sz w:val="20"/>
          <w:szCs w:val="20"/>
        </w:rPr>
        <w:t>8</w:t>
      </w:r>
      <w:r w:rsidRPr="001954E1">
        <w:rPr>
          <w:sz w:val="20"/>
          <w:szCs w:val="20"/>
        </w:rPr>
        <w:t xml:space="preserve">. </w:t>
      </w:r>
      <w:r w:rsidR="005705F9" w:rsidRPr="001954E1">
        <w:rPr>
          <w:sz w:val="20"/>
          <w:szCs w:val="20"/>
        </w:rPr>
        <w:t>В случае необходимости и п</w:t>
      </w:r>
      <w:r w:rsidRPr="001954E1">
        <w:rPr>
          <w:sz w:val="20"/>
          <w:szCs w:val="20"/>
        </w:rPr>
        <w:t xml:space="preserve">ри отсутствии инициативы со стороны Теплосетевой организации инициировать </w:t>
      </w:r>
      <w:r w:rsidR="005705F9" w:rsidRPr="001954E1">
        <w:rPr>
          <w:sz w:val="20"/>
          <w:szCs w:val="20"/>
        </w:rPr>
        <w:t xml:space="preserve">в порядке, установленном </w:t>
      </w:r>
      <w:r w:rsidR="00236063" w:rsidRPr="001954E1">
        <w:rPr>
          <w:sz w:val="20"/>
          <w:szCs w:val="20"/>
        </w:rPr>
        <w:t>Стандартом взаимодействия</w:t>
      </w:r>
      <w:r w:rsidR="009C2E4B" w:rsidRPr="001954E1">
        <w:rPr>
          <w:sz w:val="20"/>
          <w:szCs w:val="20"/>
        </w:rPr>
        <w:t xml:space="preserve">, заключение </w:t>
      </w:r>
      <w:r w:rsidR="005705F9" w:rsidRPr="001954E1">
        <w:rPr>
          <w:sz w:val="20"/>
          <w:szCs w:val="20"/>
        </w:rPr>
        <w:t>дополнительно</w:t>
      </w:r>
      <w:r w:rsidR="009C2E4B" w:rsidRPr="001954E1">
        <w:rPr>
          <w:sz w:val="20"/>
          <w:szCs w:val="20"/>
        </w:rPr>
        <w:t>го соглашения</w:t>
      </w:r>
      <w:r w:rsidR="005705F9" w:rsidRPr="001954E1">
        <w:rPr>
          <w:sz w:val="20"/>
          <w:szCs w:val="20"/>
        </w:rPr>
        <w:t xml:space="preserve"> о порядке </w:t>
      </w:r>
      <w:r w:rsidR="005705F9" w:rsidRPr="001954E1">
        <w:rPr>
          <w:spacing w:val="-2"/>
          <w:sz w:val="20"/>
          <w:szCs w:val="20"/>
        </w:rPr>
        <w:t xml:space="preserve">осуществления Теплосетевой организацией мероприятий по строительству, реконструкции </w:t>
      </w:r>
      <w:r w:rsidR="00B6740A" w:rsidRPr="001954E1">
        <w:rPr>
          <w:spacing w:val="-2"/>
          <w:sz w:val="20"/>
          <w:szCs w:val="20"/>
        </w:rPr>
        <w:t xml:space="preserve">и (или) </w:t>
      </w:r>
      <w:r w:rsidR="005705F9" w:rsidRPr="001954E1">
        <w:rPr>
          <w:spacing w:val="-2"/>
          <w:sz w:val="20"/>
          <w:szCs w:val="20"/>
        </w:rPr>
        <w:t>(модернизации) объектов теплоснабжения и осуществлению иных мероприятий, указанных в схеме теплоснабжения</w:t>
      </w:r>
      <w:r w:rsidR="005705F9" w:rsidRPr="001954E1">
        <w:rPr>
          <w:sz w:val="20"/>
          <w:szCs w:val="20"/>
        </w:rPr>
        <w:t>.</w:t>
      </w:r>
    </w:p>
    <w:p w14:paraId="5DF666D0" w14:textId="77777777" w:rsidR="000B71DC" w:rsidRPr="001954E1" w:rsidRDefault="000B71DC" w:rsidP="009A4FC8">
      <w:pPr>
        <w:suppressAutoHyphens/>
        <w:ind w:firstLine="539"/>
        <w:jc w:val="both"/>
        <w:rPr>
          <w:sz w:val="20"/>
          <w:szCs w:val="20"/>
        </w:rPr>
      </w:pPr>
      <w:r w:rsidRPr="001954E1">
        <w:rPr>
          <w:sz w:val="20"/>
          <w:szCs w:val="20"/>
        </w:rPr>
        <w:t xml:space="preserve">2.5.9. </w:t>
      </w:r>
      <w:r w:rsidR="00FB13AE" w:rsidRPr="001954E1">
        <w:rPr>
          <w:sz w:val="20"/>
          <w:szCs w:val="20"/>
        </w:rPr>
        <w:t xml:space="preserve">Отказаться от настоящего договора в одностороннем внесудебном порядке в случае, если Теплосетевая организация </w:t>
      </w:r>
      <w:r w:rsidR="006B46F7" w:rsidRPr="001954E1">
        <w:rPr>
          <w:sz w:val="20"/>
          <w:szCs w:val="20"/>
        </w:rPr>
        <w:t>перестает удовлетворять критериям отнесения собственников или иных законных владельцев тепловых сетей к теплосетевым организациям,</w:t>
      </w:r>
      <w:r w:rsidR="00FB13AE" w:rsidRPr="001954E1">
        <w:rPr>
          <w:sz w:val="20"/>
          <w:szCs w:val="20"/>
        </w:rPr>
        <w:t xml:space="preserve"> утвержденным Правительством Российской Федерации</w:t>
      </w:r>
      <w:r w:rsidR="004047FF" w:rsidRPr="001954E1">
        <w:rPr>
          <w:sz w:val="20"/>
          <w:szCs w:val="20"/>
        </w:rPr>
        <w:t>.</w:t>
      </w:r>
    </w:p>
    <w:p w14:paraId="50D333FF" w14:textId="77777777" w:rsidR="0032093F" w:rsidRPr="001954E1" w:rsidRDefault="0032093F" w:rsidP="009A4FC8">
      <w:pPr>
        <w:suppressAutoHyphens/>
        <w:ind w:firstLine="539"/>
        <w:jc w:val="both"/>
        <w:rPr>
          <w:sz w:val="20"/>
          <w:szCs w:val="20"/>
        </w:rPr>
      </w:pPr>
    </w:p>
    <w:p w14:paraId="517EA6D6" w14:textId="77777777" w:rsidR="00FD6FBF" w:rsidRPr="001954E1" w:rsidRDefault="00FD6FBF" w:rsidP="00AB3324">
      <w:pPr>
        <w:suppressAutoHyphens/>
        <w:spacing w:before="120" w:after="120"/>
        <w:ind w:firstLine="539"/>
        <w:jc w:val="both"/>
        <w:rPr>
          <w:sz w:val="20"/>
          <w:szCs w:val="20"/>
        </w:rPr>
      </w:pPr>
      <w:r w:rsidRPr="001954E1">
        <w:rPr>
          <w:sz w:val="20"/>
          <w:szCs w:val="20"/>
        </w:rPr>
        <w:t>2.</w:t>
      </w:r>
      <w:r w:rsidR="003A1949" w:rsidRPr="001954E1">
        <w:rPr>
          <w:sz w:val="20"/>
          <w:szCs w:val="20"/>
        </w:rPr>
        <w:t>6</w:t>
      </w:r>
      <w:r w:rsidRPr="001954E1">
        <w:rPr>
          <w:sz w:val="20"/>
          <w:szCs w:val="20"/>
        </w:rPr>
        <w:t xml:space="preserve">. </w:t>
      </w:r>
      <w:r w:rsidRPr="001954E1">
        <w:rPr>
          <w:sz w:val="20"/>
          <w:szCs w:val="20"/>
          <w:u w:val="single"/>
        </w:rPr>
        <w:t>Теплосетевая организация вправе</w:t>
      </w:r>
      <w:r w:rsidRPr="001954E1">
        <w:rPr>
          <w:sz w:val="20"/>
          <w:szCs w:val="20"/>
        </w:rPr>
        <w:t>:</w:t>
      </w:r>
    </w:p>
    <w:p w14:paraId="02D33A7C" w14:textId="77777777" w:rsidR="00FD6FBF" w:rsidRPr="001954E1" w:rsidRDefault="00FD6FBF" w:rsidP="000549B1">
      <w:pPr>
        <w:suppressAutoHyphens/>
        <w:ind w:firstLine="539"/>
        <w:jc w:val="both"/>
        <w:rPr>
          <w:sz w:val="20"/>
          <w:szCs w:val="20"/>
        </w:rPr>
      </w:pPr>
      <w:r w:rsidRPr="001954E1">
        <w:rPr>
          <w:sz w:val="20"/>
          <w:szCs w:val="20"/>
        </w:rPr>
        <w:t>2.</w:t>
      </w:r>
      <w:r w:rsidR="003A1949" w:rsidRPr="001954E1">
        <w:rPr>
          <w:sz w:val="20"/>
          <w:szCs w:val="20"/>
        </w:rPr>
        <w:t>6</w:t>
      </w:r>
      <w:r w:rsidRPr="001954E1">
        <w:rPr>
          <w:sz w:val="20"/>
          <w:szCs w:val="20"/>
        </w:rPr>
        <w:t>.1. Приостан</w:t>
      </w:r>
      <w:r w:rsidR="0032093F" w:rsidRPr="001954E1">
        <w:rPr>
          <w:sz w:val="20"/>
          <w:szCs w:val="20"/>
        </w:rPr>
        <w:t>а</w:t>
      </w:r>
      <w:r w:rsidRPr="001954E1">
        <w:rPr>
          <w:sz w:val="20"/>
          <w:szCs w:val="20"/>
        </w:rPr>
        <w:t>в</w:t>
      </w:r>
      <w:r w:rsidR="0032093F" w:rsidRPr="001954E1">
        <w:rPr>
          <w:sz w:val="20"/>
          <w:szCs w:val="20"/>
        </w:rPr>
        <w:t>л</w:t>
      </w:r>
      <w:r w:rsidRPr="001954E1">
        <w:rPr>
          <w:sz w:val="20"/>
          <w:szCs w:val="20"/>
        </w:rPr>
        <w:t>и</w:t>
      </w:r>
      <w:r w:rsidR="0032093F" w:rsidRPr="001954E1">
        <w:rPr>
          <w:sz w:val="20"/>
          <w:szCs w:val="20"/>
        </w:rPr>
        <w:t>ва</w:t>
      </w:r>
      <w:r w:rsidRPr="001954E1">
        <w:rPr>
          <w:sz w:val="20"/>
          <w:szCs w:val="20"/>
        </w:rPr>
        <w:t>ть оказание услуг по передаче тепловой энергии Теплоснабжающей организации в случаях и порядке, установленных действующим законодатель</w:t>
      </w:r>
      <w:r w:rsidR="009210D1" w:rsidRPr="001954E1">
        <w:rPr>
          <w:sz w:val="20"/>
          <w:szCs w:val="20"/>
        </w:rPr>
        <w:t>ством.</w:t>
      </w:r>
    </w:p>
    <w:p w14:paraId="7C77593F" w14:textId="77777777" w:rsidR="00FD6FBF" w:rsidRPr="001954E1" w:rsidRDefault="00FD6FBF" w:rsidP="00524D72">
      <w:pPr>
        <w:suppressAutoHyphens/>
        <w:ind w:firstLine="539"/>
        <w:jc w:val="both"/>
        <w:rPr>
          <w:sz w:val="20"/>
          <w:szCs w:val="20"/>
        </w:rPr>
      </w:pPr>
      <w:r w:rsidRPr="001954E1">
        <w:rPr>
          <w:sz w:val="20"/>
          <w:szCs w:val="20"/>
        </w:rPr>
        <w:t>2.</w:t>
      </w:r>
      <w:r w:rsidR="003A1949" w:rsidRPr="001954E1">
        <w:rPr>
          <w:sz w:val="20"/>
          <w:szCs w:val="20"/>
        </w:rPr>
        <w:t>6</w:t>
      </w:r>
      <w:r w:rsidR="00ED324C" w:rsidRPr="001954E1">
        <w:rPr>
          <w:sz w:val="20"/>
          <w:szCs w:val="20"/>
        </w:rPr>
        <w:t>.2</w:t>
      </w:r>
      <w:r w:rsidRPr="001954E1">
        <w:rPr>
          <w:sz w:val="20"/>
          <w:szCs w:val="20"/>
        </w:rPr>
        <w:t>. Давать рекомендации Теплоснабжающей организации по улучшению работы теплопотребляю</w:t>
      </w:r>
      <w:r w:rsidR="009210D1" w:rsidRPr="001954E1">
        <w:rPr>
          <w:sz w:val="20"/>
          <w:szCs w:val="20"/>
        </w:rPr>
        <w:t>щих установок потребителей.</w:t>
      </w:r>
    </w:p>
    <w:p w14:paraId="09A7BA8E" w14:textId="77777777" w:rsidR="00FD6FBF" w:rsidRPr="001954E1" w:rsidRDefault="00FD6FBF" w:rsidP="00524D72">
      <w:pPr>
        <w:suppressAutoHyphens/>
        <w:ind w:firstLine="539"/>
        <w:jc w:val="both"/>
        <w:rPr>
          <w:sz w:val="20"/>
          <w:szCs w:val="20"/>
        </w:rPr>
      </w:pPr>
      <w:r w:rsidRPr="001954E1">
        <w:rPr>
          <w:sz w:val="20"/>
          <w:szCs w:val="20"/>
        </w:rPr>
        <w:t>2.</w:t>
      </w:r>
      <w:r w:rsidR="003A1949" w:rsidRPr="001954E1">
        <w:rPr>
          <w:sz w:val="20"/>
          <w:szCs w:val="20"/>
        </w:rPr>
        <w:t>6</w:t>
      </w:r>
      <w:r w:rsidR="00ED324C" w:rsidRPr="001954E1">
        <w:rPr>
          <w:sz w:val="20"/>
          <w:szCs w:val="20"/>
        </w:rPr>
        <w:t>.3</w:t>
      </w:r>
      <w:r w:rsidRPr="001954E1">
        <w:rPr>
          <w:sz w:val="20"/>
          <w:szCs w:val="20"/>
        </w:rPr>
        <w:t>. Проводить в зоне расположения тепловых сетей Теплосетевой организации проверки наличия у лиц, потребляющих тепловую энергию, теплоноситель, оснований для потребления тепловой энергии, теплоносителя в целях выявления бездоговорного потребления.</w:t>
      </w:r>
    </w:p>
    <w:p w14:paraId="79793C56" w14:textId="36F3C0F6" w:rsidR="001F0A40" w:rsidRPr="001954E1" w:rsidRDefault="00EA78E1" w:rsidP="001F0A40">
      <w:pPr>
        <w:suppressAutoHyphens/>
        <w:ind w:firstLine="539"/>
        <w:jc w:val="both"/>
        <w:rPr>
          <w:color w:val="000000"/>
          <w:sz w:val="20"/>
          <w:szCs w:val="20"/>
        </w:rPr>
      </w:pPr>
      <w:r w:rsidRPr="001954E1">
        <w:rPr>
          <w:sz w:val="20"/>
          <w:szCs w:val="20"/>
        </w:rPr>
        <w:t xml:space="preserve">2.6.4. </w:t>
      </w:r>
      <w:r w:rsidR="001F0A40" w:rsidRPr="001954E1">
        <w:rPr>
          <w:sz w:val="20"/>
          <w:szCs w:val="20"/>
        </w:rPr>
        <w:t>Инициировать</w:t>
      </w:r>
      <w:r w:rsidR="001F0A40" w:rsidRPr="001954E1">
        <w:rPr>
          <w:color w:val="000000"/>
          <w:sz w:val="20"/>
          <w:szCs w:val="20"/>
        </w:rPr>
        <w:t xml:space="preserve"> внесение изменений в Инвестиционную программу в срок до 30 августа года </w:t>
      </w:r>
      <w:r w:rsidR="001F0A40" w:rsidRPr="001954E1">
        <w:rPr>
          <w:sz w:val="20"/>
          <w:szCs w:val="20"/>
        </w:rPr>
        <w:t>реализации</w:t>
      </w:r>
      <w:r w:rsidR="001F0A40" w:rsidRPr="001954E1">
        <w:rPr>
          <w:color w:val="000000"/>
          <w:sz w:val="20"/>
          <w:szCs w:val="20"/>
        </w:rPr>
        <w:t xml:space="preserve"> Инвестиционной программы в порядке, установленном в Стандарте взаимодействия, при этом:</w:t>
      </w:r>
    </w:p>
    <w:p w14:paraId="3B0CAA0D" w14:textId="77777777" w:rsidR="001F0A40" w:rsidRPr="001954E1" w:rsidRDefault="001F0A40" w:rsidP="001F0A40">
      <w:pPr>
        <w:pStyle w:val="af8"/>
        <w:suppressAutoHyphens/>
        <w:ind w:left="0" w:firstLine="567"/>
        <w:jc w:val="both"/>
        <w:rPr>
          <w:color w:val="000000"/>
          <w:sz w:val="20"/>
          <w:szCs w:val="20"/>
        </w:rPr>
      </w:pPr>
      <w:r w:rsidRPr="001954E1">
        <w:rPr>
          <w:color w:val="000000"/>
          <w:sz w:val="20"/>
          <w:szCs w:val="20"/>
        </w:rPr>
        <w:t>- в перечень и содержание мероприятий Инвестиционной программы в случае наступления объективных причин, влияющих на исполнение мероприятий Инвестиционной программы (в том числе изменение расценок на работы и материалы) - не более одного раза с даты утверждения Сторонами Инвестиционной программы;</w:t>
      </w:r>
    </w:p>
    <w:p w14:paraId="02AC9CF3" w14:textId="7D9BFD28" w:rsidR="00EA78E1" w:rsidRPr="001954E1" w:rsidRDefault="001F0A40" w:rsidP="001F0A40">
      <w:pPr>
        <w:suppressAutoHyphens/>
        <w:ind w:firstLine="539"/>
        <w:jc w:val="both"/>
        <w:rPr>
          <w:sz w:val="20"/>
          <w:szCs w:val="20"/>
        </w:rPr>
      </w:pPr>
      <w:r w:rsidRPr="001954E1">
        <w:rPr>
          <w:color w:val="000000"/>
          <w:sz w:val="20"/>
          <w:szCs w:val="20"/>
        </w:rPr>
        <w:t>- в содержание, требования и даты выполнения контрольных точек – не более трех раз с даты утверждения Сторонами Инвестиционной программы</w:t>
      </w:r>
      <w:r w:rsidR="006A44C3" w:rsidRPr="001954E1">
        <w:rPr>
          <w:sz w:val="20"/>
          <w:szCs w:val="20"/>
        </w:rPr>
        <w:t>.</w:t>
      </w:r>
    </w:p>
    <w:p w14:paraId="330DD512" w14:textId="77777777" w:rsidR="00B524EE" w:rsidRPr="001954E1" w:rsidRDefault="00B524EE" w:rsidP="004850CE">
      <w:pPr>
        <w:suppressAutoHyphens/>
        <w:ind w:firstLine="539"/>
        <w:jc w:val="both"/>
        <w:rPr>
          <w:sz w:val="20"/>
          <w:szCs w:val="20"/>
        </w:rPr>
      </w:pPr>
    </w:p>
    <w:p w14:paraId="34B3CF43" w14:textId="77777777" w:rsidR="0068321A" w:rsidRPr="001954E1" w:rsidRDefault="000C47E3" w:rsidP="00312575">
      <w:pPr>
        <w:suppressAutoHyphens/>
        <w:spacing w:after="240"/>
        <w:ind w:firstLine="539"/>
        <w:jc w:val="center"/>
        <w:rPr>
          <w:b/>
          <w:sz w:val="20"/>
          <w:szCs w:val="20"/>
        </w:rPr>
      </w:pPr>
      <w:r w:rsidRPr="001954E1">
        <w:rPr>
          <w:b/>
          <w:sz w:val="20"/>
          <w:szCs w:val="20"/>
        </w:rPr>
        <w:t>3</w:t>
      </w:r>
      <w:r w:rsidR="0068321A" w:rsidRPr="001954E1">
        <w:rPr>
          <w:b/>
          <w:sz w:val="20"/>
          <w:szCs w:val="20"/>
        </w:rPr>
        <w:t xml:space="preserve">. </w:t>
      </w:r>
      <w:r w:rsidRPr="001954E1">
        <w:rPr>
          <w:b/>
          <w:sz w:val="20"/>
          <w:szCs w:val="20"/>
        </w:rPr>
        <w:t>Учет переданной тепловой энергии, теплоносителя</w:t>
      </w:r>
    </w:p>
    <w:p w14:paraId="7122FEE6" w14:textId="77777777" w:rsidR="00F24767" w:rsidRPr="001954E1" w:rsidRDefault="00CA2B69" w:rsidP="003E57FC">
      <w:pPr>
        <w:suppressAutoHyphens/>
        <w:ind w:firstLine="539"/>
        <w:jc w:val="both"/>
        <w:rPr>
          <w:sz w:val="20"/>
          <w:szCs w:val="20"/>
        </w:rPr>
      </w:pPr>
      <w:r w:rsidRPr="001954E1">
        <w:rPr>
          <w:sz w:val="20"/>
          <w:szCs w:val="20"/>
        </w:rPr>
        <w:t xml:space="preserve">3.1. </w:t>
      </w:r>
      <w:r w:rsidR="00325A7B" w:rsidRPr="001954E1">
        <w:rPr>
          <w:sz w:val="20"/>
          <w:szCs w:val="20"/>
        </w:rPr>
        <w:t xml:space="preserve">Организация учета, измерение и регистрация показателей качества тепловой энергии, параметров теплоносителя, учет и расчет объемов переданной тепловой энергии производятся в соответствии с </w:t>
      </w:r>
      <w:r w:rsidR="00DC4163" w:rsidRPr="001954E1">
        <w:rPr>
          <w:sz w:val="20"/>
          <w:szCs w:val="20"/>
        </w:rPr>
        <w:t>действующим законодательством РФ</w:t>
      </w:r>
      <w:r w:rsidR="00325A7B" w:rsidRPr="001954E1">
        <w:rPr>
          <w:sz w:val="20"/>
          <w:szCs w:val="20"/>
        </w:rPr>
        <w:t>.</w:t>
      </w:r>
    </w:p>
    <w:p w14:paraId="6699BB48" w14:textId="77777777" w:rsidR="00F24767" w:rsidRPr="001954E1" w:rsidRDefault="00F24767" w:rsidP="00312575">
      <w:pPr>
        <w:suppressAutoHyphens/>
        <w:ind w:firstLine="539"/>
        <w:jc w:val="both"/>
        <w:rPr>
          <w:sz w:val="20"/>
          <w:szCs w:val="20"/>
        </w:rPr>
      </w:pPr>
      <w:r w:rsidRPr="001954E1">
        <w:rPr>
          <w:sz w:val="20"/>
          <w:szCs w:val="20"/>
        </w:rPr>
        <w:t xml:space="preserve">3.2. Стороны обязуются обеспечивать работоспособность используемых в целях настоящего </w:t>
      </w:r>
      <w:r w:rsidR="00D07888" w:rsidRPr="001954E1">
        <w:rPr>
          <w:sz w:val="20"/>
          <w:szCs w:val="20"/>
        </w:rPr>
        <w:t>Д</w:t>
      </w:r>
      <w:r w:rsidRPr="001954E1">
        <w:rPr>
          <w:sz w:val="20"/>
          <w:szCs w:val="20"/>
        </w:rPr>
        <w:t xml:space="preserve">оговора приборов коммерческих учета и соблюдать в течение всего срока действия </w:t>
      </w:r>
      <w:r w:rsidR="00D07888" w:rsidRPr="001954E1">
        <w:rPr>
          <w:sz w:val="20"/>
          <w:szCs w:val="20"/>
        </w:rPr>
        <w:t>Д</w:t>
      </w:r>
      <w:r w:rsidRPr="001954E1">
        <w:rPr>
          <w:sz w:val="20"/>
          <w:szCs w:val="20"/>
        </w:rPr>
        <w:t>оговора требовани</w:t>
      </w:r>
      <w:r w:rsidR="00923873" w:rsidRPr="001954E1">
        <w:rPr>
          <w:sz w:val="20"/>
          <w:szCs w:val="20"/>
        </w:rPr>
        <w:t>я</w:t>
      </w:r>
      <w:r w:rsidRPr="001954E1">
        <w:rPr>
          <w:sz w:val="20"/>
          <w:szCs w:val="20"/>
        </w:rPr>
        <w:t xml:space="preserve"> к их эксплуатации, установленны</w:t>
      </w:r>
      <w:r w:rsidR="00923873" w:rsidRPr="001954E1">
        <w:rPr>
          <w:sz w:val="20"/>
          <w:szCs w:val="20"/>
        </w:rPr>
        <w:t>е</w:t>
      </w:r>
      <w:r w:rsidR="00325A7B" w:rsidRPr="001954E1">
        <w:rPr>
          <w:sz w:val="20"/>
          <w:szCs w:val="20"/>
        </w:rPr>
        <w:t xml:space="preserve"> законодательством РФ</w:t>
      </w:r>
      <w:r w:rsidRPr="001954E1">
        <w:rPr>
          <w:sz w:val="20"/>
          <w:szCs w:val="20"/>
        </w:rPr>
        <w:t>.</w:t>
      </w:r>
    </w:p>
    <w:p w14:paraId="32B2B191" w14:textId="77777777" w:rsidR="00325A7B" w:rsidRPr="001954E1" w:rsidRDefault="00325A7B" w:rsidP="00724E62">
      <w:pPr>
        <w:suppressAutoHyphens/>
        <w:ind w:firstLine="539"/>
        <w:jc w:val="both"/>
        <w:rPr>
          <w:sz w:val="20"/>
        </w:rPr>
      </w:pPr>
      <w:r w:rsidRPr="001954E1">
        <w:rPr>
          <w:sz w:val="20"/>
        </w:rPr>
        <w:t>Используемые приборы учета должны соответствовать требованиям законодательства РФ об обеспечении единства измерений, действующим на момент ввода прибора учета в эксплуатацию.</w:t>
      </w:r>
    </w:p>
    <w:p w14:paraId="0C52DD8C" w14:textId="77777777" w:rsidR="004C33CF" w:rsidRPr="001954E1" w:rsidRDefault="00CA2B69" w:rsidP="00724E62">
      <w:pPr>
        <w:suppressAutoHyphens/>
        <w:ind w:firstLine="539"/>
        <w:jc w:val="both"/>
        <w:rPr>
          <w:sz w:val="20"/>
        </w:rPr>
      </w:pPr>
      <w:r w:rsidRPr="001954E1">
        <w:rPr>
          <w:sz w:val="20"/>
          <w:szCs w:val="20"/>
        </w:rPr>
        <w:t>3.</w:t>
      </w:r>
      <w:r w:rsidR="0011048F" w:rsidRPr="001954E1">
        <w:rPr>
          <w:sz w:val="20"/>
          <w:szCs w:val="20"/>
        </w:rPr>
        <w:t>3</w:t>
      </w:r>
      <w:r w:rsidRPr="001954E1">
        <w:rPr>
          <w:sz w:val="20"/>
          <w:szCs w:val="20"/>
        </w:rPr>
        <w:t xml:space="preserve">. Учет количества переданной тепловой энергии, теплоносителя Теплосетевой организации осуществляется в точках передачи на основании показаний приборов учета Теплосетевой организации и потребителей Теплоснабжающей организации, допущенных в </w:t>
      </w:r>
      <w:r w:rsidR="00325A7B" w:rsidRPr="001954E1">
        <w:rPr>
          <w:sz w:val="20"/>
          <w:szCs w:val="20"/>
        </w:rPr>
        <w:t xml:space="preserve">установленном Правилами коммерческого учета тепловой энергии, теплоносителя порядке в </w:t>
      </w:r>
      <w:r w:rsidRPr="001954E1">
        <w:rPr>
          <w:sz w:val="20"/>
          <w:szCs w:val="20"/>
        </w:rPr>
        <w:t>эксплуатацию</w:t>
      </w:r>
      <w:r w:rsidR="00325A7B" w:rsidRPr="001954E1">
        <w:rPr>
          <w:sz w:val="20"/>
          <w:szCs w:val="20"/>
        </w:rPr>
        <w:t xml:space="preserve"> в качестве коммерческих</w:t>
      </w:r>
      <w:r w:rsidR="00817417" w:rsidRPr="001954E1">
        <w:rPr>
          <w:sz w:val="20"/>
          <w:szCs w:val="20"/>
        </w:rPr>
        <w:t xml:space="preserve">, если иной способ не </w:t>
      </w:r>
      <w:r w:rsidR="00817417" w:rsidRPr="001954E1">
        <w:rPr>
          <w:sz w:val="20"/>
          <w:szCs w:val="20"/>
        </w:rPr>
        <w:lastRenderedPageBreak/>
        <w:t>установлен законодательством РФ</w:t>
      </w:r>
      <w:r w:rsidR="00B820E4" w:rsidRPr="001954E1">
        <w:rPr>
          <w:sz w:val="20"/>
          <w:szCs w:val="20"/>
        </w:rPr>
        <w:t xml:space="preserve">. При этом количество переданной тепловой энергии в многоквартирные дома и жилые дома определяется Теплоснабжающей организацией в соответствии с </w:t>
      </w:r>
      <w:r w:rsidR="00817417" w:rsidRPr="001954E1">
        <w:rPr>
          <w:sz w:val="20"/>
          <w:szCs w:val="20"/>
        </w:rPr>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Правилами,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утвержденными постановлением Правительства РФ от 14.02.2012 № 124.</w:t>
      </w:r>
      <w:r w:rsidR="00325A7B" w:rsidRPr="001954E1">
        <w:rPr>
          <w:sz w:val="20"/>
        </w:rPr>
        <w:t>Теплосетевая организация, имеющая приборы коммерческого учета тепловой энергии, теплоносителя представляет в Теплоснабжающую организацию ежемесячно, до окончания 2-ого дня месяца, следующего за расчетным месяцем, сведения о показаниях приборов учета по состоянию на 1-е число месяца, следующего за расчетным, а также сведения о текущих показаниях приборов учета в течение 2 (двух) рабочих дней после получения запроса о предоставлении таких сведений от Теплоснабжающей организации.</w:t>
      </w:r>
    </w:p>
    <w:p w14:paraId="6209FD7A" w14:textId="77777777" w:rsidR="00325A7B" w:rsidRPr="001954E1" w:rsidRDefault="00325A7B" w:rsidP="00724E62">
      <w:pPr>
        <w:suppressAutoHyphens/>
        <w:ind w:firstLine="539"/>
        <w:jc w:val="both"/>
        <w:rPr>
          <w:sz w:val="20"/>
        </w:rPr>
      </w:pPr>
      <w:r w:rsidRPr="001954E1">
        <w:rPr>
          <w:sz w:val="20"/>
        </w:rPr>
        <w:t xml:space="preserve"> </w:t>
      </w:r>
      <w:r w:rsidR="004C33CF" w:rsidRPr="001954E1">
        <w:rPr>
          <w:sz w:val="20"/>
        </w:rPr>
        <w:t xml:space="preserve">Снятие и прием показаний приборов (узлов) учета, подключенных к АИИС Теплоснабжающей организации, осуществляется Теплоснабжающей организацией самостоятельно и дистанционно с использованием такой системы, при этом Теплосетевой организации предоставляется доступ к данным такой АИИС по его запросу. </w:t>
      </w:r>
    </w:p>
    <w:p w14:paraId="344E254F" w14:textId="77777777" w:rsidR="00325A7B" w:rsidRPr="001954E1" w:rsidRDefault="00325A7B" w:rsidP="00160825">
      <w:pPr>
        <w:suppressAutoHyphens/>
        <w:ind w:firstLine="539"/>
        <w:jc w:val="both"/>
        <w:rPr>
          <w:sz w:val="20"/>
        </w:rPr>
      </w:pPr>
      <w:r w:rsidRPr="001954E1">
        <w:rPr>
          <w:sz w:val="20"/>
          <w:szCs w:val="20"/>
        </w:rPr>
        <w:t xml:space="preserve">3.4. </w:t>
      </w:r>
      <w:r w:rsidRPr="001954E1">
        <w:rPr>
          <w:sz w:val="20"/>
        </w:rPr>
        <w:t xml:space="preserve">Теплосетевая организация обеспечивает беспрепятственный доступ представителей Теплоснабжающей организации или по указанию Теплоснабжающей организации представителей иной организации к приборам учета для </w:t>
      </w:r>
      <w:r w:rsidR="004C33CF" w:rsidRPr="001954E1">
        <w:rPr>
          <w:sz w:val="20"/>
        </w:rPr>
        <w:t xml:space="preserve">проверки их </w:t>
      </w:r>
      <w:r w:rsidRPr="001954E1">
        <w:rPr>
          <w:sz w:val="20"/>
        </w:rPr>
        <w:t>показаний</w:t>
      </w:r>
      <w:r w:rsidR="0023100F" w:rsidRPr="001954E1">
        <w:rPr>
          <w:sz w:val="20"/>
        </w:rPr>
        <w:t xml:space="preserve"> (снятия архивов)</w:t>
      </w:r>
      <w:r w:rsidRPr="001954E1">
        <w:rPr>
          <w:sz w:val="20"/>
        </w:rPr>
        <w:t xml:space="preserve"> и проверки соблюдения условий эксплуатации приборов учета.</w:t>
      </w:r>
    </w:p>
    <w:p w14:paraId="34FA286F" w14:textId="77777777" w:rsidR="00325A7B" w:rsidRPr="001954E1" w:rsidRDefault="00325A7B" w:rsidP="004962BF">
      <w:pPr>
        <w:suppressAutoHyphens/>
        <w:ind w:firstLine="540"/>
        <w:jc w:val="both"/>
        <w:rPr>
          <w:rFonts w:eastAsia="Calibri"/>
          <w:sz w:val="20"/>
        </w:rPr>
      </w:pPr>
      <w:r w:rsidRPr="001954E1">
        <w:rPr>
          <w:rFonts w:eastAsia="Calibri"/>
          <w:sz w:val="20"/>
        </w:rPr>
        <w:t xml:space="preserve">Теплоснабжающая организация составляет Акт </w:t>
      </w:r>
      <w:r w:rsidR="00B4328F" w:rsidRPr="001954E1">
        <w:rPr>
          <w:rFonts w:eastAsia="Calibri"/>
          <w:sz w:val="20"/>
        </w:rPr>
        <w:t xml:space="preserve">проверки </w:t>
      </w:r>
      <w:r w:rsidRPr="001954E1">
        <w:rPr>
          <w:rFonts w:eastAsia="Calibri"/>
          <w:sz w:val="20"/>
        </w:rPr>
        <w:t xml:space="preserve">показаний приборов учета, подписываемый представителями обеих сторон. Акт </w:t>
      </w:r>
      <w:r w:rsidR="00B4328F" w:rsidRPr="001954E1">
        <w:rPr>
          <w:rFonts w:eastAsia="Calibri"/>
          <w:sz w:val="20"/>
        </w:rPr>
        <w:t xml:space="preserve">проверки </w:t>
      </w:r>
      <w:r w:rsidRPr="001954E1">
        <w:rPr>
          <w:rFonts w:eastAsia="Calibri"/>
          <w:sz w:val="20"/>
        </w:rPr>
        <w:t>показаний приборов учета</w:t>
      </w:r>
      <w:r w:rsidR="00B4328F" w:rsidRPr="001954E1">
        <w:rPr>
          <w:rFonts w:eastAsia="Calibri"/>
          <w:sz w:val="20"/>
        </w:rPr>
        <w:t>, по итогам которой выявлены расхождения фактических данных (показаний) приборов учета со сведениями, представленными ранее Теплосетевой организацией,</w:t>
      </w:r>
      <w:r w:rsidRPr="001954E1">
        <w:rPr>
          <w:rFonts w:eastAsia="Calibri"/>
          <w:sz w:val="20"/>
        </w:rPr>
        <w:t xml:space="preserve"> является основанием для осуществления перерасчета объема поставленной (переданной) тепловой энергии, теплоносителя.</w:t>
      </w:r>
    </w:p>
    <w:p w14:paraId="7BEDF0E7" w14:textId="77777777" w:rsidR="00CE1B03" w:rsidRPr="001954E1" w:rsidRDefault="00325A7B" w:rsidP="004962BF">
      <w:pPr>
        <w:tabs>
          <w:tab w:val="left" w:pos="10063"/>
        </w:tabs>
        <w:suppressAutoHyphens/>
        <w:ind w:right="-2" w:firstLine="567"/>
        <w:jc w:val="both"/>
        <w:rPr>
          <w:sz w:val="20"/>
          <w:szCs w:val="20"/>
        </w:rPr>
      </w:pPr>
      <w:r w:rsidRPr="001954E1">
        <w:rPr>
          <w:sz w:val="20"/>
          <w:szCs w:val="20"/>
        </w:rPr>
        <w:t xml:space="preserve">3.5. </w:t>
      </w:r>
      <w:r w:rsidR="00CE1B03" w:rsidRPr="001954E1">
        <w:rPr>
          <w:sz w:val="20"/>
          <w:szCs w:val="20"/>
        </w:rPr>
        <w:t>При отсутствии, неисправности приборов учета, истечении срока их поверки, включая вывод из работы для ремонта или поверки количество переданной тепловой энергии определяется Теплоснабжающей организацией расчетным (приборно-расчетным) методом в порядке, предусмотренном действующим законодательством РФ. При этом при отсутствии, неисправности приборов учета, истечении срока их поверки, включая вывод из работы для ремонта или поверки количество переданной тепловой энергии в многоквартирные дома и жилые дома определяется Теплоснабжающей организацией расчетным (приборно-расчетным) методом в порядке, предусмотренном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Правилами,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утвержденными постановлением Правительства РФ от 14.02.2012 № 124.</w:t>
      </w:r>
    </w:p>
    <w:p w14:paraId="723FD22A" w14:textId="77777777" w:rsidR="007B654C" w:rsidRPr="001954E1" w:rsidRDefault="00325A7B" w:rsidP="004962BF">
      <w:pPr>
        <w:tabs>
          <w:tab w:val="left" w:pos="10063"/>
        </w:tabs>
        <w:suppressAutoHyphens/>
        <w:ind w:right="-2" w:firstLine="567"/>
        <w:jc w:val="both"/>
        <w:rPr>
          <w:sz w:val="20"/>
          <w:szCs w:val="20"/>
        </w:rPr>
      </w:pPr>
      <w:r w:rsidRPr="001954E1">
        <w:rPr>
          <w:sz w:val="20"/>
          <w:szCs w:val="20"/>
        </w:rPr>
        <w:t>3.6</w:t>
      </w:r>
      <w:r w:rsidR="007B654C" w:rsidRPr="001954E1">
        <w:rPr>
          <w:sz w:val="20"/>
          <w:szCs w:val="20"/>
        </w:rPr>
        <w:t xml:space="preserve">. При установке приборов учета не в точке передачи тепловой энергии, количество учтенной такими приборами тепловой энергии, теплоносителя увеличивается (в случае установки приборов учета после точки передачи за пределами границы балансовой принадлежности сетей Теплосетевой организации) или уменьшается (в случае установки приборов учета на сетях Теплосетевой организации до точки передачи тепловой энергии, теплоносителя) на величину тепловых потерь и утечек в сети от точки передачи до места установки приборов учета, определенную </w:t>
      </w:r>
      <w:r w:rsidR="005739FB" w:rsidRPr="001954E1">
        <w:rPr>
          <w:sz w:val="20"/>
          <w:szCs w:val="20"/>
        </w:rPr>
        <w:t>Сторонами</w:t>
      </w:r>
      <w:r w:rsidR="007C6CE4" w:rsidRPr="001954E1">
        <w:rPr>
          <w:sz w:val="20"/>
          <w:szCs w:val="20"/>
        </w:rPr>
        <w:t xml:space="preserve"> </w:t>
      </w:r>
      <w:r w:rsidR="007B654C" w:rsidRPr="001954E1">
        <w:rPr>
          <w:sz w:val="20"/>
          <w:szCs w:val="20"/>
        </w:rPr>
        <w:t>расчетным методом</w:t>
      </w:r>
      <w:r w:rsidR="007C6CE4" w:rsidRPr="001954E1">
        <w:rPr>
          <w:sz w:val="20"/>
          <w:szCs w:val="20"/>
        </w:rPr>
        <w:t xml:space="preserve"> по методике, указанной в </w:t>
      </w:r>
      <w:r w:rsidR="007B654C" w:rsidRPr="001954E1">
        <w:rPr>
          <w:sz w:val="20"/>
          <w:szCs w:val="20"/>
        </w:rPr>
        <w:t xml:space="preserve"> </w:t>
      </w:r>
      <w:r w:rsidR="00AC3255" w:rsidRPr="001954E1">
        <w:rPr>
          <w:sz w:val="20"/>
        </w:rPr>
        <w:t>Порядк</w:t>
      </w:r>
      <w:r w:rsidR="007C6CE4" w:rsidRPr="001954E1">
        <w:rPr>
          <w:sz w:val="20"/>
        </w:rPr>
        <w:t>е</w:t>
      </w:r>
      <w:r w:rsidR="00AC3255" w:rsidRPr="001954E1">
        <w:rPr>
          <w:sz w:val="20"/>
        </w:rPr>
        <w:t xml:space="preserve"> определения нормативов технологических потерь при передаче тепловой энергии, теплоносителя </w:t>
      </w:r>
      <w:r w:rsidR="007B654C" w:rsidRPr="001954E1">
        <w:rPr>
          <w:sz w:val="20"/>
          <w:szCs w:val="20"/>
        </w:rPr>
        <w:t>(утв. приказом Минэнерго России от 30.12.2008 г. № 325).</w:t>
      </w:r>
    </w:p>
    <w:p w14:paraId="156E8607" w14:textId="77777777" w:rsidR="007B654C" w:rsidRPr="001954E1" w:rsidRDefault="007B654C" w:rsidP="004962BF">
      <w:pPr>
        <w:suppressAutoHyphens/>
        <w:ind w:firstLine="540"/>
        <w:jc w:val="both"/>
        <w:rPr>
          <w:sz w:val="20"/>
          <w:szCs w:val="20"/>
        </w:rPr>
      </w:pPr>
      <w:r w:rsidRPr="001954E1">
        <w:rPr>
          <w:sz w:val="20"/>
          <w:szCs w:val="20"/>
        </w:rPr>
        <w:lastRenderedPageBreak/>
        <w:t>Данное правило применяется ко всем случаям, когда приборы учета установлены не в точке передачи тепловой энергии, теплоносителя.</w:t>
      </w:r>
    </w:p>
    <w:p w14:paraId="4C187C41" w14:textId="77777777" w:rsidR="0068321A" w:rsidRPr="001954E1" w:rsidRDefault="00364555" w:rsidP="004962BF">
      <w:pPr>
        <w:suppressAutoHyphens/>
        <w:spacing w:before="120" w:after="240"/>
        <w:jc w:val="center"/>
        <w:rPr>
          <w:b/>
          <w:sz w:val="20"/>
          <w:szCs w:val="20"/>
        </w:rPr>
      </w:pPr>
      <w:r w:rsidRPr="001954E1">
        <w:rPr>
          <w:b/>
          <w:sz w:val="20"/>
          <w:szCs w:val="20"/>
        </w:rPr>
        <w:t>4</w:t>
      </w:r>
      <w:r w:rsidR="0068321A" w:rsidRPr="001954E1">
        <w:rPr>
          <w:b/>
          <w:sz w:val="20"/>
          <w:szCs w:val="20"/>
        </w:rPr>
        <w:t>. Цена и порядок расчетов</w:t>
      </w:r>
    </w:p>
    <w:p w14:paraId="7A62CCB5" w14:textId="77777777" w:rsidR="00A504E3" w:rsidRPr="00EF6C94" w:rsidRDefault="00A504E3" w:rsidP="00847744">
      <w:pPr>
        <w:pStyle w:val="af8"/>
        <w:numPr>
          <w:ilvl w:val="0"/>
          <w:numId w:val="21"/>
        </w:numPr>
        <w:tabs>
          <w:tab w:val="left" w:pos="1134"/>
        </w:tabs>
        <w:suppressAutoHyphens/>
        <w:spacing w:before="240" w:after="120"/>
        <w:ind w:left="0" w:firstLine="567"/>
        <w:contextualSpacing w:val="0"/>
        <w:jc w:val="both"/>
        <w:rPr>
          <w:sz w:val="20"/>
          <w:szCs w:val="20"/>
        </w:rPr>
      </w:pPr>
      <w:r w:rsidRPr="00EF6C94">
        <w:rPr>
          <w:sz w:val="20"/>
          <w:szCs w:val="20"/>
        </w:rPr>
        <w:t>Порядок определения цены договора, базовых цен (ставок) и их индексации.</w:t>
      </w:r>
    </w:p>
    <w:p w14:paraId="3B543E6E" w14:textId="77777777" w:rsidR="00A504E3" w:rsidRPr="00501CAB" w:rsidRDefault="00A504E3" w:rsidP="00847744">
      <w:pPr>
        <w:pStyle w:val="af8"/>
        <w:numPr>
          <w:ilvl w:val="0"/>
          <w:numId w:val="4"/>
        </w:numPr>
        <w:tabs>
          <w:tab w:val="left" w:pos="1134"/>
        </w:tabs>
        <w:suppressAutoHyphens/>
        <w:spacing w:before="120"/>
        <w:ind w:left="0" w:firstLine="567"/>
        <w:jc w:val="both"/>
        <w:rPr>
          <w:rFonts w:cs="Calibri"/>
          <w:sz w:val="20"/>
          <w:szCs w:val="20"/>
        </w:rPr>
      </w:pPr>
      <w:bookmarkStart w:id="1" w:name="_Ref65523040"/>
      <w:r w:rsidRPr="00501CAB">
        <w:rPr>
          <w:rFonts w:cs="Calibri"/>
          <w:sz w:val="20"/>
          <w:szCs w:val="20"/>
        </w:rPr>
        <w:t xml:space="preserve">Цена на услуги по передаче тепловой энергии, теплоносителя в отношении расчетного периода </w:t>
      </w:r>
      <w:r w:rsidRPr="006C79E1">
        <w:rPr>
          <w:rFonts w:cs="Calibri"/>
          <w:b/>
          <w:i/>
          <w:sz w:val="20"/>
          <w:szCs w:val="20"/>
          <w:lang w:val="en-US"/>
        </w:rPr>
        <w:t>m</w:t>
      </w:r>
      <w:r w:rsidRPr="00501CAB">
        <w:rPr>
          <w:rFonts w:cs="Calibri"/>
          <w:sz w:val="20"/>
          <w:szCs w:val="20"/>
        </w:rPr>
        <w:t xml:space="preserve"> (</w:t>
      </w:r>
      <m:oMath>
        <m:sSub>
          <m:sSubPr>
            <m:ctrlPr>
              <w:rPr>
                <w:rFonts w:ascii="Cambria Math" w:hAnsi="Cambria Math" w:cs="Calibri"/>
                <w:i/>
                <w:sz w:val="20"/>
                <w:szCs w:val="20"/>
              </w:rPr>
            </m:ctrlPr>
          </m:sSubPr>
          <m:e>
            <m:r>
              <w:rPr>
                <w:rFonts w:ascii="Cambria Math" w:hAnsi="Cambria Math" w:cs="Calibri"/>
                <w:sz w:val="20"/>
                <w:szCs w:val="20"/>
              </w:rPr>
              <m:t>Ц</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sidRPr="00501CAB">
        <w:rPr>
          <w:rFonts w:cs="Calibri"/>
          <w:sz w:val="20"/>
          <w:szCs w:val="20"/>
        </w:rPr>
        <w:t xml:space="preserve">) </w:t>
      </w:r>
      <w:r w:rsidRPr="00501CAB">
        <w:rPr>
          <w:sz w:val="20"/>
          <w:szCs w:val="20"/>
        </w:rPr>
        <w:t xml:space="preserve">календарного года </w:t>
      </w:r>
      <w:r w:rsidRPr="00501CAB">
        <w:rPr>
          <w:b/>
          <w:i/>
          <w:sz w:val="20"/>
          <w:szCs w:val="20"/>
          <w:lang w:val="en-US"/>
        </w:rPr>
        <w:t>k</w:t>
      </w:r>
      <w:r w:rsidRPr="00501CAB">
        <w:rPr>
          <w:rFonts w:cs="Calibri"/>
          <w:sz w:val="20"/>
          <w:szCs w:val="20"/>
        </w:rPr>
        <w:t xml:space="preserve"> определяется по соглашению сторон и рассчитывается по следующей формуле:</w:t>
      </w:r>
      <w:bookmarkEnd w:id="1"/>
    </w:p>
    <w:p w14:paraId="29EBD369" w14:textId="77777777" w:rsidR="00A504E3" w:rsidRDefault="002F48C5" w:rsidP="00A504E3">
      <w:pPr>
        <w:tabs>
          <w:tab w:val="left" w:pos="10063"/>
        </w:tabs>
        <w:suppressAutoHyphens/>
        <w:spacing w:before="120"/>
        <w:jc w:val="center"/>
        <w:rPr>
          <w:rFonts w:cs="Calibri"/>
          <w:b/>
          <w:i/>
          <w:sz w:val="20"/>
          <w:szCs w:val="20"/>
          <w:vertAlign w:val="subscript"/>
        </w:rPr>
      </w:pPr>
      <m:oMathPara>
        <m:oMath>
          <m:sSub>
            <m:sSubPr>
              <m:ctrlPr>
                <w:rPr>
                  <w:rFonts w:ascii="Cambria Math" w:hAnsi="Cambria Math" w:cs="Calibri"/>
                  <w:i/>
                  <w:sz w:val="20"/>
                  <w:szCs w:val="20"/>
                </w:rPr>
              </m:ctrlPr>
            </m:sSubPr>
            <m:e>
              <m:r>
                <w:rPr>
                  <w:rFonts w:ascii="Cambria Math" w:hAnsi="Cambria Math" w:cs="Calibri"/>
                  <w:sz w:val="20"/>
                  <w:szCs w:val="20"/>
                </w:rPr>
                <m:t>Ц</m:t>
              </m:r>
            </m:e>
            <m:sub>
              <m:r>
                <w:rPr>
                  <w:rFonts w:ascii="Cambria Math" w:hAnsi="Cambria Math" w:cs="Calibri"/>
                  <w:sz w:val="20"/>
                  <w:szCs w:val="20"/>
                  <w:lang w:val="en-US"/>
                </w:rPr>
                <m:t>k,m</m:t>
              </m:r>
            </m:sub>
          </m:sSub>
          <m:r>
            <w:rPr>
              <w:rFonts w:ascii="Cambria Math" w:hAnsi="Cambria Math" w:cs="Calibri"/>
              <w:sz w:val="20"/>
              <w:szCs w:val="20"/>
            </w:rPr>
            <m:t>=</m:t>
          </m:r>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m:t>
              </m:r>
            </m:sub>
          </m:sSub>
          <m:r>
            <w:rPr>
              <w:rFonts w:ascii="Cambria Math" w:hAnsi="Cambria Math" w:cs="Calibri"/>
              <w:sz w:val="20"/>
              <w:szCs w:val="20"/>
            </w:rPr>
            <m:t>×</m:t>
          </m:r>
          <m:sSub>
            <m:sSubPr>
              <m:ctrlPr>
                <w:rPr>
                  <w:rFonts w:ascii="Cambria Math" w:hAnsi="Cambria Math" w:cs="Calibri"/>
                  <w:i/>
                  <w:sz w:val="20"/>
                  <w:szCs w:val="20"/>
                </w:rPr>
              </m:ctrlPr>
            </m:sSubPr>
            <m:e>
              <m:r>
                <w:rPr>
                  <w:rFonts w:ascii="Cambria Math" w:hAnsi="Cambria Math" w:cs="Calibri"/>
                  <w:sz w:val="20"/>
                  <w:szCs w:val="20"/>
                </w:rPr>
                <m:t>К</m:t>
              </m:r>
            </m:e>
            <m:sub>
              <m:sSub>
                <m:sSubPr>
                  <m:ctrlPr>
                    <w:rPr>
                      <w:rFonts w:ascii="Cambria Math" w:hAnsi="Cambria Math" w:cs="Calibri"/>
                      <w:i/>
                      <w:sz w:val="20"/>
                      <w:szCs w:val="20"/>
                    </w:rPr>
                  </m:ctrlPr>
                </m:sSubPr>
                <m:e>
                  <m:r>
                    <w:rPr>
                      <w:rFonts w:ascii="Cambria Math" w:hAnsi="Cambria Math" w:cs="Calibri"/>
                      <w:sz w:val="20"/>
                      <w:szCs w:val="20"/>
                    </w:rPr>
                    <m:t>цена</m:t>
                  </m:r>
                </m:e>
                <m:sub>
                  <m:r>
                    <w:rPr>
                      <w:rFonts w:ascii="Cambria Math" w:hAnsi="Cambria Math" w:cs="Calibri"/>
                      <w:sz w:val="20"/>
                      <w:szCs w:val="20"/>
                      <w:lang w:val="en-US"/>
                    </w:rPr>
                    <m:t>k,m</m:t>
                  </m:r>
                </m:sub>
              </m:sSub>
            </m:sub>
          </m:sSub>
          <m:r>
            <w:rPr>
              <w:rFonts w:ascii="Cambria Math" w:hAnsi="Cambria Math" w:cs="Calibri"/>
              <w:sz w:val="20"/>
              <w:szCs w:val="20"/>
            </w:rPr>
            <m:t>+</m:t>
          </m:r>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2,</m:t>
              </m:r>
              <m:r>
                <w:rPr>
                  <w:rFonts w:ascii="Cambria Math" w:hAnsi="Cambria Math" w:cs="Calibri"/>
                  <w:sz w:val="20"/>
                  <w:szCs w:val="20"/>
                  <w:lang w:val="en-US"/>
                </w:rPr>
                <m:t>k,m</m:t>
              </m:r>
            </m:sub>
          </m:sSub>
          <m:r>
            <w:rPr>
              <w:rFonts w:ascii="Cambria Math" w:hAnsi="Cambria Math" w:cs="Calibri"/>
              <w:sz w:val="20"/>
              <w:szCs w:val="20"/>
            </w:rPr>
            <m:t xml:space="preserve"> </m:t>
          </m:r>
        </m:oMath>
      </m:oMathPara>
    </w:p>
    <w:p w14:paraId="571A27A1" w14:textId="77777777" w:rsidR="00A504E3" w:rsidRDefault="00A504E3" w:rsidP="00A504E3">
      <w:pPr>
        <w:tabs>
          <w:tab w:val="left" w:pos="10063"/>
        </w:tabs>
        <w:suppressAutoHyphens/>
        <w:ind w:right="-2" w:firstLine="567"/>
        <w:jc w:val="both"/>
        <w:rPr>
          <w:rFonts w:cs="Calibri"/>
          <w:sz w:val="20"/>
          <w:szCs w:val="20"/>
        </w:rPr>
      </w:pPr>
      <w:r>
        <w:rPr>
          <w:rFonts w:cs="Calibri"/>
          <w:sz w:val="20"/>
          <w:szCs w:val="20"/>
        </w:rPr>
        <w:t>г</w:t>
      </w:r>
      <w:r w:rsidRPr="00AD0111">
        <w:rPr>
          <w:rFonts w:cs="Calibri"/>
          <w:sz w:val="20"/>
          <w:szCs w:val="20"/>
        </w:rPr>
        <w:t>де</w:t>
      </w:r>
    </w:p>
    <w:p w14:paraId="216F2614" w14:textId="5E9FAC83" w:rsidR="00A504E3" w:rsidRDefault="00A504E3" w:rsidP="00A504E3">
      <w:pPr>
        <w:suppressAutoHyphens/>
        <w:ind w:firstLine="567"/>
        <w:jc w:val="both"/>
        <w:rPr>
          <w:sz w:val="20"/>
          <w:szCs w:val="20"/>
        </w:rPr>
      </w:pPr>
      <w:r w:rsidRPr="00827946">
        <w:rPr>
          <w:i/>
          <w:sz w:val="20"/>
          <w:szCs w:val="20"/>
          <w:lang w:val="en-US"/>
        </w:rPr>
        <w:t>k</w:t>
      </w:r>
      <w:r w:rsidRPr="00827946">
        <w:rPr>
          <w:sz w:val="20"/>
          <w:szCs w:val="20"/>
        </w:rPr>
        <w:t xml:space="preserve"> – </w:t>
      </w:r>
      <w:r>
        <w:rPr>
          <w:sz w:val="20"/>
          <w:szCs w:val="20"/>
        </w:rPr>
        <w:t xml:space="preserve">номер </w:t>
      </w:r>
      <w:r w:rsidRPr="000E399E">
        <w:rPr>
          <w:rFonts w:cs="Calibri"/>
          <w:sz w:val="20"/>
          <w:szCs w:val="20"/>
        </w:rPr>
        <w:t>календарного</w:t>
      </w:r>
      <w:r>
        <w:rPr>
          <w:sz w:val="20"/>
          <w:szCs w:val="20"/>
        </w:rPr>
        <w:t xml:space="preserve"> года</w:t>
      </w:r>
      <w:r w:rsidRPr="00827946">
        <w:rPr>
          <w:sz w:val="20"/>
          <w:szCs w:val="20"/>
        </w:rPr>
        <w:t xml:space="preserve">, в котором </w:t>
      </w:r>
      <w:r>
        <w:rPr>
          <w:sz w:val="20"/>
          <w:szCs w:val="20"/>
        </w:rPr>
        <w:t xml:space="preserve">должны быть выполнены мероприятия </w:t>
      </w:r>
      <w:r w:rsidRPr="00827946">
        <w:rPr>
          <w:sz w:val="20"/>
          <w:szCs w:val="20"/>
        </w:rPr>
        <w:t>Инвестиционн</w:t>
      </w:r>
      <w:r>
        <w:rPr>
          <w:sz w:val="20"/>
          <w:szCs w:val="20"/>
        </w:rPr>
        <w:t xml:space="preserve">ой программы: целое число </w:t>
      </w:r>
      <w:r w:rsidRPr="00F04BE7">
        <w:rPr>
          <w:b/>
          <w:sz w:val="20"/>
          <w:szCs w:val="20"/>
        </w:rPr>
        <w:t>начиная с номера календарного</w:t>
      </w:r>
      <w:r w:rsidRPr="00D21239">
        <w:rPr>
          <w:b/>
          <w:sz w:val="20"/>
          <w:szCs w:val="20"/>
        </w:rPr>
        <w:t xml:space="preserve"> года, указанного в </w:t>
      </w:r>
      <w:r w:rsidRPr="00D21239">
        <w:rPr>
          <w:rFonts w:cs="Calibri"/>
          <w:b/>
          <w:sz w:val="20"/>
          <w:szCs w:val="20"/>
        </w:rPr>
        <w:t xml:space="preserve">пункте </w:t>
      </w:r>
      <w:r w:rsidRPr="00D21239">
        <w:rPr>
          <w:rFonts w:cs="Calibri"/>
          <w:b/>
          <w:sz w:val="20"/>
          <w:szCs w:val="20"/>
        </w:rPr>
        <w:fldChar w:fldCharType="begin"/>
      </w:r>
      <w:r w:rsidRPr="00D21239">
        <w:rPr>
          <w:rFonts w:cs="Calibri"/>
          <w:b/>
          <w:sz w:val="20"/>
          <w:szCs w:val="20"/>
        </w:rPr>
        <w:instrText xml:space="preserve"> REF _Ref65781280 \r </w:instrText>
      </w:r>
      <w:r>
        <w:rPr>
          <w:rFonts w:cs="Calibri"/>
          <w:b/>
          <w:sz w:val="20"/>
          <w:szCs w:val="20"/>
        </w:rPr>
        <w:instrText xml:space="preserve"> \* MERGEFORMAT </w:instrText>
      </w:r>
      <w:r w:rsidRPr="00D21239">
        <w:rPr>
          <w:rFonts w:cs="Calibri"/>
          <w:b/>
          <w:sz w:val="20"/>
          <w:szCs w:val="20"/>
        </w:rPr>
        <w:fldChar w:fldCharType="separate"/>
      </w:r>
      <w:r w:rsidR="009C0EEE">
        <w:rPr>
          <w:rFonts w:cs="Calibri"/>
          <w:b/>
          <w:sz w:val="20"/>
          <w:szCs w:val="20"/>
        </w:rPr>
        <w:t>4.2.4</w:t>
      </w:r>
      <w:r w:rsidRPr="00D21239">
        <w:rPr>
          <w:rFonts w:cs="Calibri"/>
          <w:b/>
          <w:sz w:val="20"/>
          <w:szCs w:val="20"/>
        </w:rPr>
        <w:fldChar w:fldCharType="end"/>
      </w:r>
      <w:r w:rsidRPr="00D21239">
        <w:rPr>
          <w:rFonts w:cs="Calibri"/>
          <w:b/>
          <w:sz w:val="20"/>
          <w:szCs w:val="20"/>
        </w:rPr>
        <w:t xml:space="preserve"> Договора</w:t>
      </w:r>
      <w:r>
        <w:rPr>
          <w:sz w:val="20"/>
          <w:szCs w:val="20"/>
        </w:rPr>
        <w:t>;</w:t>
      </w:r>
    </w:p>
    <w:p w14:paraId="401497E5" w14:textId="77777777" w:rsidR="00A504E3" w:rsidRPr="00827946" w:rsidRDefault="00A504E3" w:rsidP="00A504E3">
      <w:pPr>
        <w:suppressAutoHyphens/>
        <w:ind w:firstLine="567"/>
        <w:jc w:val="both"/>
        <w:rPr>
          <w:sz w:val="20"/>
          <w:szCs w:val="20"/>
        </w:rPr>
      </w:pPr>
      <w:r w:rsidRPr="00827946">
        <w:rPr>
          <w:i/>
          <w:sz w:val="20"/>
          <w:szCs w:val="20"/>
          <w:lang w:val="en-US"/>
        </w:rPr>
        <w:t>m</w:t>
      </w:r>
      <w:r w:rsidRPr="00827946">
        <w:rPr>
          <w:sz w:val="20"/>
          <w:szCs w:val="20"/>
        </w:rPr>
        <w:t xml:space="preserve"> – </w:t>
      </w:r>
      <w:r>
        <w:rPr>
          <w:sz w:val="20"/>
          <w:szCs w:val="20"/>
        </w:rPr>
        <w:t xml:space="preserve">порядковый номер расчетного периода (месяца) в соответствующем календарном году, в отношении которого определяется цена Договора: целое число от 1 до 12 включительно, при этом </w:t>
      </w:r>
      <w:r w:rsidRPr="00340221">
        <w:rPr>
          <w:b/>
          <w:i/>
          <w:sz w:val="20"/>
          <w:szCs w:val="20"/>
          <w:lang w:val="en-US"/>
        </w:rPr>
        <w:t>m</w:t>
      </w:r>
      <w:r w:rsidRPr="00340221">
        <w:rPr>
          <w:sz w:val="20"/>
          <w:szCs w:val="20"/>
        </w:rPr>
        <w:t xml:space="preserve">=1 </w:t>
      </w:r>
      <w:r>
        <w:rPr>
          <w:sz w:val="20"/>
          <w:szCs w:val="20"/>
        </w:rPr>
        <w:t xml:space="preserve">в </w:t>
      </w:r>
      <w:r w:rsidRPr="000E399E">
        <w:rPr>
          <w:rFonts w:cs="Calibri"/>
          <w:sz w:val="20"/>
          <w:szCs w:val="20"/>
        </w:rPr>
        <w:t>отношении</w:t>
      </w:r>
      <w:r>
        <w:rPr>
          <w:sz w:val="20"/>
          <w:szCs w:val="20"/>
        </w:rPr>
        <w:t xml:space="preserve"> января, </w:t>
      </w:r>
      <w:r w:rsidRPr="00340221">
        <w:rPr>
          <w:b/>
          <w:i/>
          <w:sz w:val="20"/>
          <w:szCs w:val="20"/>
          <w:lang w:val="en-US"/>
        </w:rPr>
        <w:t>m</w:t>
      </w:r>
      <w:r w:rsidRPr="00340221">
        <w:rPr>
          <w:sz w:val="20"/>
          <w:szCs w:val="20"/>
        </w:rPr>
        <w:t xml:space="preserve">=2 </w:t>
      </w:r>
      <w:r>
        <w:rPr>
          <w:sz w:val="20"/>
          <w:szCs w:val="20"/>
        </w:rPr>
        <w:t xml:space="preserve">в отношении февраля и так далее до </w:t>
      </w:r>
      <w:r w:rsidRPr="00340221">
        <w:rPr>
          <w:b/>
          <w:i/>
          <w:sz w:val="20"/>
          <w:szCs w:val="20"/>
          <w:lang w:val="en-US"/>
        </w:rPr>
        <w:t>m</w:t>
      </w:r>
      <w:r w:rsidRPr="00340221">
        <w:rPr>
          <w:sz w:val="20"/>
          <w:szCs w:val="20"/>
        </w:rPr>
        <w:t>=12</w:t>
      </w:r>
      <w:r>
        <w:rPr>
          <w:sz w:val="20"/>
          <w:szCs w:val="20"/>
        </w:rPr>
        <w:t xml:space="preserve"> в отношении декабря;</w:t>
      </w:r>
    </w:p>
    <w:p w14:paraId="711402BB" w14:textId="20208F6D" w:rsidR="00A504E3" w:rsidRDefault="002F48C5" w:rsidP="00A504E3">
      <w:pPr>
        <w:suppressAutoHyphens/>
        <w:ind w:firstLine="567"/>
        <w:jc w:val="both"/>
        <w:rPr>
          <w:rFonts w:cs="Calibri"/>
          <w:sz w:val="20"/>
          <w:szCs w:val="20"/>
        </w:rPr>
      </w:pPr>
      <m:oMath>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sidR="00A504E3">
        <w:rPr>
          <w:rFonts w:cs="Calibri"/>
          <w:b/>
          <w:i/>
          <w:sz w:val="20"/>
          <w:szCs w:val="20"/>
          <w:vertAlign w:val="subscript"/>
        </w:rPr>
        <w:t xml:space="preserve"> </w:t>
      </w:r>
      <w:r w:rsidR="00A504E3">
        <w:rPr>
          <w:rFonts w:cs="Calibri"/>
          <w:sz w:val="20"/>
          <w:szCs w:val="20"/>
        </w:rPr>
        <w:t xml:space="preserve">– базовая ставка на содержание тепловых сетей, ремонты и инвестиции, определенная Сторонами в </w:t>
      </w:r>
      <w:r w:rsidR="00A504E3" w:rsidRPr="00587E23">
        <w:rPr>
          <w:rFonts w:cs="Calibri"/>
          <w:b/>
          <w:sz w:val="20"/>
          <w:szCs w:val="20"/>
        </w:rPr>
        <w:t xml:space="preserve">пункте </w:t>
      </w:r>
      <w:r w:rsidR="00A504E3" w:rsidRPr="00587E23">
        <w:rPr>
          <w:rFonts w:cs="Calibri"/>
          <w:b/>
          <w:sz w:val="20"/>
          <w:szCs w:val="20"/>
        </w:rPr>
        <w:fldChar w:fldCharType="begin"/>
      </w:r>
      <w:r w:rsidR="00A504E3" w:rsidRPr="00587E23">
        <w:rPr>
          <w:rFonts w:cs="Calibri"/>
          <w:b/>
          <w:sz w:val="20"/>
          <w:szCs w:val="20"/>
        </w:rPr>
        <w:instrText xml:space="preserve"> REF _Ref65544468 \r </w:instrText>
      </w:r>
      <w:r w:rsidR="00A504E3">
        <w:rPr>
          <w:rFonts w:cs="Calibri"/>
          <w:b/>
          <w:sz w:val="20"/>
          <w:szCs w:val="20"/>
        </w:rPr>
        <w:instrText xml:space="preserve"> \* MERGEFORMAT </w:instrText>
      </w:r>
      <w:r w:rsidR="00A504E3" w:rsidRPr="00587E23">
        <w:rPr>
          <w:rFonts w:cs="Calibri"/>
          <w:b/>
          <w:sz w:val="20"/>
          <w:szCs w:val="20"/>
        </w:rPr>
        <w:fldChar w:fldCharType="separate"/>
      </w:r>
      <w:r w:rsidR="009C0EEE">
        <w:rPr>
          <w:rFonts w:cs="Calibri"/>
          <w:b/>
          <w:sz w:val="20"/>
          <w:szCs w:val="20"/>
        </w:rPr>
        <w:t>4.1.3</w:t>
      </w:r>
      <w:r w:rsidR="00A504E3" w:rsidRPr="00587E23">
        <w:rPr>
          <w:rFonts w:cs="Calibri"/>
          <w:b/>
          <w:sz w:val="20"/>
          <w:szCs w:val="20"/>
        </w:rPr>
        <w:fldChar w:fldCharType="end"/>
      </w:r>
      <w:r w:rsidR="00A504E3">
        <w:rPr>
          <w:rFonts w:cs="Calibri"/>
          <w:sz w:val="20"/>
          <w:szCs w:val="20"/>
        </w:rPr>
        <w:t xml:space="preserve"> Договора, с учетом индексации, определенной в </w:t>
      </w:r>
      <w:r w:rsidR="00A504E3" w:rsidRPr="00587E23">
        <w:rPr>
          <w:rFonts w:cs="Calibri"/>
          <w:b/>
          <w:sz w:val="20"/>
          <w:szCs w:val="20"/>
        </w:rPr>
        <w:t xml:space="preserve">пункте </w:t>
      </w:r>
      <w:r w:rsidR="00A504E3" w:rsidRPr="00587E23">
        <w:rPr>
          <w:rFonts w:cs="Calibri"/>
          <w:b/>
          <w:sz w:val="20"/>
          <w:szCs w:val="20"/>
        </w:rPr>
        <w:fldChar w:fldCharType="begin"/>
      </w:r>
      <w:r w:rsidR="00A504E3" w:rsidRPr="00587E23">
        <w:rPr>
          <w:rFonts w:cs="Calibri"/>
          <w:b/>
          <w:sz w:val="20"/>
          <w:szCs w:val="20"/>
        </w:rPr>
        <w:instrText xml:space="preserve"> REF _Ref65544531 \r </w:instrText>
      </w:r>
      <w:r w:rsidR="00A504E3">
        <w:rPr>
          <w:rFonts w:cs="Calibri"/>
          <w:b/>
          <w:sz w:val="20"/>
          <w:szCs w:val="20"/>
        </w:rPr>
        <w:instrText xml:space="preserve"> \* MERGEFORMAT </w:instrText>
      </w:r>
      <w:r w:rsidR="00A504E3" w:rsidRPr="00587E23">
        <w:rPr>
          <w:rFonts w:cs="Calibri"/>
          <w:b/>
          <w:sz w:val="20"/>
          <w:szCs w:val="20"/>
        </w:rPr>
        <w:fldChar w:fldCharType="separate"/>
      </w:r>
      <w:r w:rsidR="009C0EEE">
        <w:rPr>
          <w:rFonts w:cs="Calibri"/>
          <w:b/>
          <w:sz w:val="20"/>
          <w:szCs w:val="20"/>
        </w:rPr>
        <w:t>4.1.4</w:t>
      </w:r>
      <w:r w:rsidR="00A504E3" w:rsidRPr="00587E23">
        <w:rPr>
          <w:rFonts w:cs="Calibri"/>
          <w:b/>
          <w:sz w:val="20"/>
          <w:szCs w:val="20"/>
        </w:rPr>
        <w:fldChar w:fldCharType="end"/>
      </w:r>
      <w:r w:rsidR="00A504E3">
        <w:rPr>
          <w:rFonts w:cs="Calibri"/>
          <w:sz w:val="20"/>
          <w:szCs w:val="20"/>
        </w:rPr>
        <w:t xml:space="preserve"> Договора, для расчетного периода </w:t>
      </w:r>
      <w:r w:rsidR="00A504E3" w:rsidRPr="00587E23">
        <w:rPr>
          <w:rFonts w:cs="Calibri"/>
          <w:b/>
          <w:i/>
          <w:sz w:val="20"/>
          <w:szCs w:val="20"/>
          <w:lang w:val="en-US"/>
        </w:rPr>
        <w:t>m</w:t>
      </w:r>
      <w:r w:rsidR="00A504E3" w:rsidRPr="00587E23">
        <w:rPr>
          <w:rFonts w:cs="Calibri"/>
          <w:sz w:val="20"/>
          <w:szCs w:val="20"/>
        </w:rPr>
        <w:t xml:space="preserve"> </w:t>
      </w:r>
      <w:r w:rsidR="00A504E3">
        <w:rPr>
          <w:rFonts w:cs="Calibri"/>
          <w:sz w:val="20"/>
          <w:szCs w:val="20"/>
        </w:rPr>
        <w:t xml:space="preserve">календарного года </w:t>
      </w:r>
      <w:r w:rsidR="00A504E3" w:rsidRPr="00587E23">
        <w:rPr>
          <w:rFonts w:cs="Calibri"/>
          <w:b/>
          <w:i/>
          <w:sz w:val="20"/>
          <w:szCs w:val="20"/>
          <w:lang w:val="en-US"/>
        </w:rPr>
        <w:t>k</w:t>
      </w:r>
      <w:r w:rsidR="00A504E3">
        <w:rPr>
          <w:rFonts w:cs="Calibri"/>
          <w:sz w:val="20"/>
          <w:szCs w:val="20"/>
        </w:rPr>
        <w:t xml:space="preserve"> (в рублях за 1 Гкал, без учета НДС);</w:t>
      </w:r>
    </w:p>
    <w:p w14:paraId="27B9B845" w14:textId="39FE8198" w:rsidR="00A504E3" w:rsidRDefault="002F48C5" w:rsidP="00A504E3">
      <w:pPr>
        <w:suppressAutoHyphens/>
        <w:ind w:firstLine="567"/>
        <w:jc w:val="both"/>
        <w:rPr>
          <w:rFonts w:cs="Calibri"/>
          <w:sz w:val="20"/>
          <w:szCs w:val="20"/>
        </w:rPr>
      </w:pPr>
      <m:oMath>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2,</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sidR="00A504E3">
        <w:rPr>
          <w:rFonts w:cs="Calibri"/>
          <w:b/>
          <w:i/>
          <w:sz w:val="20"/>
          <w:szCs w:val="20"/>
          <w:vertAlign w:val="subscript"/>
        </w:rPr>
        <w:t xml:space="preserve"> </w:t>
      </w:r>
      <w:r w:rsidR="00A504E3">
        <w:rPr>
          <w:rFonts w:cs="Calibri"/>
          <w:sz w:val="20"/>
          <w:szCs w:val="20"/>
        </w:rPr>
        <w:t xml:space="preserve">– базовая ставка на компенсацию потерь, определенная Сторонами в </w:t>
      </w:r>
      <w:r w:rsidR="00A504E3" w:rsidRPr="00587E23">
        <w:rPr>
          <w:rFonts w:cs="Calibri"/>
          <w:b/>
          <w:sz w:val="20"/>
          <w:szCs w:val="20"/>
        </w:rPr>
        <w:t xml:space="preserve">пункте </w:t>
      </w:r>
      <w:r w:rsidR="00A504E3" w:rsidRPr="00587E23">
        <w:rPr>
          <w:rFonts w:cs="Calibri"/>
          <w:b/>
          <w:sz w:val="20"/>
          <w:szCs w:val="20"/>
        </w:rPr>
        <w:fldChar w:fldCharType="begin"/>
      </w:r>
      <w:r w:rsidR="00A504E3" w:rsidRPr="00587E23">
        <w:rPr>
          <w:rFonts w:cs="Calibri"/>
          <w:b/>
          <w:sz w:val="20"/>
          <w:szCs w:val="20"/>
        </w:rPr>
        <w:instrText xml:space="preserve"> REF _Ref65544468 \r </w:instrText>
      </w:r>
      <w:r w:rsidR="00A504E3">
        <w:rPr>
          <w:rFonts w:cs="Calibri"/>
          <w:b/>
          <w:sz w:val="20"/>
          <w:szCs w:val="20"/>
        </w:rPr>
        <w:instrText xml:space="preserve"> \* MERGEFORMAT </w:instrText>
      </w:r>
      <w:r w:rsidR="00A504E3" w:rsidRPr="00587E23">
        <w:rPr>
          <w:rFonts w:cs="Calibri"/>
          <w:b/>
          <w:sz w:val="20"/>
          <w:szCs w:val="20"/>
        </w:rPr>
        <w:fldChar w:fldCharType="separate"/>
      </w:r>
      <w:r w:rsidR="009C0EEE">
        <w:rPr>
          <w:rFonts w:cs="Calibri"/>
          <w:b/>
          <w:sz w:val="20"/>
          <w:szCs w:val="20"/>
        </w:rPr>
        <w:t>4.1.3</w:t>
      </w:r>
      <w:r w:rsidR="00A504E3" w:rsidRPr="00587E23">
        <w:rPr>
          <w:rFonts w:cs="Calibri"/>
          <w:b/>
          <w:sz w:val="20"/>
          <w:szCs w:val="20"/>
        </w:rPr>
        <w:fldChar w:fldCharType="end"/>
      </w:r>
      <w:r w:rsidR="00A504E3">
        <w:rPr>
          <w:rFonts w:cs="Calibri"/>
          <w:sz w:val="20"/>
          <w:szCs w:val="20"/>
        </w:rPr>
        <w:t xml:space="preserve"> Договора, с учетом индексации, определенной в </w:t>
      </w:r>
      <w:r w:rsidR="00A504E3" w:rsidRPr="00587E23">
        <w:rPr>
          <w:rFonts w:cs="Calibri"/>
          <w:b/>
          <w:sz w:val="20"/>
          <w:szCs w:val="20"/>
        </w:rPr>
        <w:t xml:space="preserve">пункте </w:t>
      </w:r>
      <w:r w:rsidR="00A504E3" w:rsidRPr="00587E23">
        <w:rPr>
          <w:rFonts w:cs="Calibri"/>
          <w:b/>
          <w:sz w:val="20"/>
          <w:szCs w:val="20"/>
        </w:rPr>
        <w:fldChar w:fldCharType="begin"/>
      </w:r>
      <w:r w:rsidR="00A504E3" w:rsidRPr="00587E23">
        <w:rPr>
          <w:rFonts w:cs="Calibri"/>
          <w:b/>
          <w:sz w:val="20"/>
          <w:szCs w:val="20"/>
        </w:rPr>
        <w:instrText xml:space="preserve"> REF _Ref65544531 \r </w:instrText>
      </w:r>
      <w:r w:rsidR="00A504E3">
        <w:rPr>
          <w:rFonts w:cs="Calibri"/>
          <w:b/>
          <w:sz w:val="20"/>
          <w:szCs w:val="20"/>
        </w:rPr>
        <w:instrText xml:space="preserve"> \* MERGEFORMAT </w:instrText>
      </w:r>
      <w:r w:rsidR="00A504E3" w:rsidRPr="00587E23">
        <w:rPr>
          <w:rFonts w:cs="Calibri"/>
          <w:b/>
          <w:sz w:val="20"/>
          <w:szCs w:val="20"/>
        </w:rPr>
        <w:fldChar w:fldCharType="separate"/>
      </w:r>
      <w:r w:rsidR="009C0EEE">
        <w:rPr>
          <w:rFonts w:cs="Calibri"/>
          <w:b/>
          <w:sz w:val="20"/>
          <w:szCs w:val="20"/>
        </w:rPr>
        <w:t>4.1.4</w:t>
      </w:r>
      <w:r w:rsidR="00A504E3" w:rsidRPr="00587E23">
        <w:rPr>
          <w:rFonts w:cs="Calibri"/>
          <w:b/>
          <w:sz w:val="20"/>
          <w:szCs w:val="20"/>
        </w:rPr>
        <w:fldChar w:fldCharType="end"/>
      </w:r>
      <w:r w:rsidR="00A504E3">
        <w:rPr>
          <w:rFonts w:cs="Calibri"/>
          <w:sz w:val="20"/>
          <w:szCs w:val="20"/>
        </w:rPr>
        <w:t xml:space="preserve"> Договора, для расчетного периода </w:t>
      </w:r>
      <w:r w:rsidR="00A504E3" w:rsidRPr="00587E23">
        <w:rPr>
          <w:rFonts w:cs="Calibri"/>
          <w:b/>
          <w:i/>
          <w:sz w:val="20"/>
          <w:szCs w:val="20"/>
          <w:lang w:val="en-US"/>
        </w:rPr>
        <w:t>m</w:t>
      </w:r>
      <w:r w:rsidR="00A504E3" w:rsidRPr="00587E23">
        <w:rPr>
          <w:rFonts w:cs="Calibri"/>
          <w:sz w:val="20"/>
          <w:szCs w:val="20"/>
        </w:rPr>
        <w:t xml:space="preserve"> </w:t>
      </w:r>
      <w:r w:rsidR="00A504E3">
        <w:rPr>
          <w:rFonts w:cs="Calibri"/>
          <w:sz w:val="20"/>
          <w:szCs w:val="20"/>
        </w:rPr>
        <w:t xml:space="preserve">календарного года </w:t>
      </w:r>
      <w:r w:rsidR="00A504E3" w:rsidRPr="00587E23">
        <w:rPr>
          <w:rFonts w:cs="Calibri"/>
          <w:b/>
          <w:i/>
          <w:sz w:val="20"/>
          <w:szCs w:val="20"/>
          <w:lang w:val="en-US"/>
        </w:rPr>
        <w:t>k</w:t>
      </w:r>
      <w:r w:rsidR="00A504E3">
        <w:rPr>
          <w:rFonts w:cs="Calibri"/>
          <w:sz w:val="20"/>
          <w:szCs w:val="20"/>
        </w:rPr>
        <w:t xml:space="preserve"> (в рублях за 1 Гкал, без учета НДС);</w:t>
      </w:r>
    </w:p>
    <w:p w14:paraId="1ADEFE1E" w14:textId="6D615DD8" w:rsidR="00A504E3" w:rsidRPr="00215124" w:rsidRDefault="002F48C5" w:rsidP="00A504E3">
      <w:pPr>
        <w:suppressAutoHyphens/>
        <w:ind w:firstLine="567"/>
        <w:jc w:val="both"/>
        <w:rPr>
          <w:rFonts w:cs="Calibri"/>
          <w:sz w:val="20"/>
          <w:szCs w:val="20"/>
        </w:rPr>
      </w:pPr>
      <m:oMath>
        <m:sSub>
          <m:sSubPr>
            <m:ctrlPr>
              <w:rPr>
                <w:rFonts w:ascii="Cambria Math" w:hAnsi="Cambria Math" w:cs="Calibri"/>
                <w:i/>
                <w:sz w:val="20"/>
                <w:szCs w:val="20"/>
              </w:rPr>
            </m:ctrlPr>
          </m:sSubPr>
          <m:e>
            <m:r>
              <w:rPr>
                <w:rFonts w:ascii="Cambria Math" w:hAnsi="Cambria Math" w:cs="Calibri"/>
                <w:sz w:val="20"/>
                <w:szCs w:val="20"/>
              </w:rPr>
              <m:t>К</m:t>
            </m:r>
          </m:e>
          <m:sub>
            <m:sSub>
              <m:sSubPr>
                <m:ctrlPr>
                  <w:rPr>
                    <w:rFonts w:ascii="Cambria Math" w:hAnsi="Cambria Math" w:cs="Calibri"/>
                    <w:i/>
                    <w:sz w:val="20"/>
                    <w:szCs w:val="20"/>
                  </w:rPr>
                </m:ctrlPr>
              </m:sSubPr>
              <m:e>
                <m:r>
                  <w:rPr>
                    <w:rFonts w:ascii="Cambria Math" w:hAnsi="Cambria Math" w:cs="Calibri"/>
                    <w:sz w:val="20"/>
                    <w:szCs w:val="20"/>
                  </w:rPr>
                  <m:t>цена</m:t>
                </m:r>
              </m:e>
              <m:sub>
                <m:r>
                  <w:rPr>
                    <w:rFonts w:ascii="Cambria Math" w:hAnsi="Cambria Math" w:cs="Calibri"/>
                    <w:sz w:val="20"/>
                    <w:szCs w:val="20"/>
                    <w:lang w:val="en-US"/>
                  </w:rPr>
                  <m:t>k</m:t>
                </m:r>
                <m:r>
                  <w:rPr>
                    <w:rFonts w:ascii="Cambria Math" w:hAnsi="Cambria Math" w:cs="Calibri"/>
                    <w:sz w:val="20"/>
                    <w:szCs w:val="20"/>
                  </w:rPr>
                  <m:t>, m</m:t>
                </m:r>
              </m:sub>
            </m:sSub>
          </m:sub>
        </m:sSub>
      </m:oMath>
      <w:r w:rsidR="00A504E3" w:rsidRPr="008B336B">
        <w:rPr>
          <w:rFonts w:cs="Calibri"/>
          <w:sz w:val="20"/>
          <w:szCs w:val="20"/>
        </w:rPr>
        <w:t xml:space="preserve"> - </w:t>
      </w:r>
      <w:r w:rsidR="00A504E3">
        <w:rPr>
          <w:sz w:val="20"/>
          <w:szCs w:val="20"/>
        </w:rPr>
        <w:t xml:space="preserve">коэффициент, </w:t>
      </w:r>
      <w:r w:rsidR="00A504E3" w:rsidRPr="00611537">
        <w:rPr>
          <w:rFonts w:cs="Calibri"/>
          <w:sz w:val="20"/>
          <w:szCs w:val="20"/>
        </w:rPr>
        <w:t xml:space="preserve">определяемый для расчетного периода </w:t>
      </w:r>
      <w:r w:rsidR="00A504E3" w:rsidRPr="00501CAB">
        <w:rPr>
          <w:rFonts w:cs="Calibri"/>
          <w:b/>
          <w:i/>
          <w:sz w:val="20"/>
          <w:szCs w:val="20"/>
        </w:rPr>
        <w:t>m</w:t>
      </w:r>
      <w:r w:rsidR="00A504E3" w:rsidRPr="00611537">
        <w:rPr>
          <w:rFonts w:cs="Calibri"/>
          <w:sz w:val="20"/>
          <w:szCs w:val="20"/>
        </w:rPr>
        <w:t xml:space="preserve"> календарного года </w:t>
      </w:r>
      <w:r w:rsidR="00A504E3" w:rsidRPr="00501CAB">
        <w:rPr>
          <w:rFonts w:cs="Calibri"/>
          <w:b/>
          <w:i/>
          <w:sz w:val="20"/>
          <w:szCs w:val="20"/>
        </w:rPr>
        <w:t>k</w:t>
      </w:r>
      <w:r w:rsidR="00A504E3" w:rsidRPr="00611537">
        <w:rPr>
          <w:rFonts w:cs="Calibri"/>
          <w:sz w:val="20"/>
          <w:szCs w:val="20"/>
        </w:rPr>
        <w:t xml:space="preserve"> в соответствии с </w:t>
      </w:r>
      <w:r w:rsidR="00A504E3" w:rsidRPr="00C25386">
        <w:rPr>
          <w:rFonts w:cs="Calibri"/>
          <w:b/>
          <w:sz w:val="20"/>
          <w:szCs w:val="20"/>
        </w:rPr>
        <w:t xml:space="preserve">пунктом </w:t>
      </w:r>
      <w:r w:rsidR="00A504E3">
        <w:rPr>
          <w:rFonts w:cs="Calibri"/>
          <w:b/>
          <w:sz w:val="20"/>
          <w:szCs w:val="20"/>
        </w:rPr>
        <w:fldChar w:fldCharType="begin"/>
      </w:r>
      <w:r w:rsidR="00A504E3">
        <w:rPr>
          <w:rFonts w:cs="Calibri"/>
          <w:b/>
          <w:sz w:val="20"/>
          <w:szCs w:val="20"/>
        </w:rPr>
        <w:instrText xml:space="preserve"> REF _Ref65580791 \r </w:instrText>
      </w:r>
      <w:r w:rsidR="00A504E3">
        <w:rPr>
          <w:rFonts w:cs="Calibri"/>
          <w:b/>
          <w:sz w:val="20"/>
          <w:szCs w:val="20"/>
        </w:rPr>
        <w:fldChar w:fldCharType="separate"/>
      </w:r>
      <w:r w:rsidR="009C0EEE">
        <w:rPr>
          <w:rFonts w:cs="Calibri"/>
          <w:b/>
          <w:sz w:val="20"/>
          <w:szCs w:val="20"/>
        </w:rPr>
        <w:t>4.3</w:t>
      </w:r>
      <w:r w:rsidR="00A504E3">
        <w:rPr>
          <w:rFonts w:cs="Calibri"/>
          <w:b/>
          <w:sz w:val="20"/>
          <w:szCs w:val="20"/>
        </w:rPr>
        <w:fldChar w:fldCharType="end"/>
      </w:r>
      <w:r w:rsidR="00A504E3" w:rsidRPr="00611537">
        <w:rPr>
          <w:rFonts w:cs="Calibri"/>
          <w:sz w:val="20"/>
          <w:szCs w:val="20"/>
        </w:rPr>
        <w:t xml:space="preserve"> Договора</w:t>
      </w:r>
      <w:r w:rsidR="00A504E3" w:rsidRPr="00864AE2">
        <w:rPr>
          <w:rFonts w:cs="Calibri"/>
          <w:sz w:val="20"/>
          <w:szCs w:val="20"/>
        </w:rPr>
        <w:t xml:space="preserve"> (</w:t>
      </w:r>
      <w:r w:rsidR="00A504E3">
        <w:rPr>
          <w:rFonts w:cs="Calibri"/>
          <w:sz w:val="20"/>
          <w:szCs w:val="20"/>
        </w:rPr>
        <w:t>в относительных единицах</w:t>
      </w:r>
      <w:r w:rsidR="00A504E3" w:rsidRPr="00864AE2">
        <w:rPr>
          <w:rFonts w:cs="Calibri"/>
          <w:sz w:val="20"/>
          <w:szCs w:val="20"/>
        </w:rPr>
        <w:t>)</w:t>
      </w:r>
      <w:r w:rsidR="00A504E3">
        <w:rPr>
          <w:sz w:val="20"/>
          <w:szCs w:val="20"/>
        </w:rPr>
        <w:t>.</w:t>
      </w:r>
    </w:p>
    <w:p w14:paraId="77C79093" w14:textId="5A43DF2A" w:rsidR="00A504E3" w:rsidRDefault="00A504E3" w:rsidP="00847744">
      <w:pPr>
        <w:pStyle w:val="af8"/>
        <w:numPr>
          <w:ilvl w:val="0"/>
          <w:numId w:val="4"/>
        </w:numPr>
        <w:tabs>
          <w:tab w:val="left" w:pos="1134"/>
        </w:tabs>
        <w:suppressAutoHyphens/>
        <w:spacing w:before="120"/>
        <w:ind w:left="0" w:firstLine="567"/>
        <w:contextualSpacing w:val="0"/>
        <w:jc w:val="both"/>
        <w:rPr>
          <w:rFonts w:cs="Calibri"/>
          <w:sz w:val="20"/>
          <w:szCs w:val="20"/>
        </w:rPr>
      </w:pPr>
      <w:r>
        <w:rPr>
          <w:rFonts w:cs="Calibri"/>
          <w:sz w:val="20"/>
          <w:szCs w:val="20"/>
        </w:rPr>
        <w:t>Базовая ставка на содержание, ремонты и инвестиции (</w:t>
      </w:r>
      <m:oMath>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Pr>
          <w:rFonts w:cs="Calibri"/>
          <w:sz w:val="20"/>
          <w:szCs w:val="20"/>
        </w:rPr>
        <w:t>) и базовая ставка на компенсацию потерь (</w:t>
      </w:r>
      <m:oMath>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2,</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Pr>
          <w:rFonts w:cs="Calibri"/>
          <w:sz w:val="20"/>
          <w:szCs w:val="20"/>
        </w:rPr>
        <w:t xml:space="preserve">) на дату вступления в силу настоящего Договора определены исходя из планового объема передачи тепловой энергии, теплоносителя по тепловым сетям Теплосетевой организации за календарный год, указанный в </w:t>
      </w:r>
      <w:r w:rsidRPr="00DB0676">
        <w:rPr>
          <w:rFonts w:cs="Calibri"/>
          <w:b/>
          <w:sz w:val="20"/>
          <w:szCs w:val="20"/>
        </w:rPr>
        <w:t xml:space="preserve">пункте </w:t>
      </w:r>
      <w:r>
        <w:rPr>
          <w:rFonts w:cs="Calibri"/>
          <w:b/>
          <w:sz w:val="20"/>
          <w:szCs w:val="20"/>
        </w:rPr>
        <w:fldChar w:fldCharType="begin"/>
      </w:r>
      <w:r>
        <w:rPr>
          <w:rFonts w:cs="Calibri"/>
          <w:b/>
          <w:sz w:val="20"/>
          <w:szCs w:val="20"/>
        </w:rPr>
        <w:instrText xml:space="preserve"> REF _Ref65781280 \r </w:instrText>
      </w:r>
      <w:r>
        <w:rPr>
          <w:rFonts w:cs="Calibri"/>
          <w:b/>
          <w:sz w:val="20"/>
          <w:szCs w:val="20"/>
        </w:rPr>
        <w:fldChar w:fldCharType="separate"/>
      </w:r>
      <w:r w:rsidR="009C0EEE">
        <w:rPr>
          <w:rFonts w:cs="Calibri"/>
          <w:b/>
          <w:sz w:val="20"/>
          <w:szCs w:val="20"/>
        </w:rPr>
        <w:t>4.2.4</w:t>
      </w:r>
      <w:r>
        <w:rPr>
          <w:rFonts w:cs="Calibri"/>
          <w:b/>
          <w:sz w:val="20"/>
          <w:szCs w:val="20"/>
        </w:rPr>
        <w:fldChar w:fldCharType="end"/>
      </w:r>
      <w:r>
        <w:rPr>
          <w:rFonts w:cs="Calibri"/>
          <w:sz w:val="20"/>
          <w:szCs w:val="20"/>
        </w:rPr>
        <w:t xml:space="preserve"> Договора. </w:t>
      </w:r>
    </w:p>
    <w:p w14:paraId="3E0242C6" w14:textId="77777777" w:rsidR="00A504E3" w:rsidRDefault="00A504E3" w:rsidP="00A504E3">
      <w:pPr>
        <w:pStyle w:val="af8"/>
        <w:suppressAutoHyphens/>
        <w:ind w:left="0" w:firstLine="567"/>
        <w:jc w:val="both"/>
        <w:rPr>
          <w:rFonts w:cs="Calibri"/>
          <w:sz w:val="20"/>
          <w:szCs w:val="20"/>
        </w:rPr>
      </w:pPr>
      <w:r>
        <w:rPr>
          <w:rFonts w:cs="Calibri"/>
          <w:sz w:val="20"/>
          <w:szCs w:val="20"/>
        </w:rPr>
        <w:t>При этом Базовая ставка на компенсацию потерь (</w:t>
      </w:r>
      <m:oMath>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2,</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Pr>
          <w:rFonts w:cs="Calibri"/>
          <w:sz w:val="20"/>
          <w:szCs w:val="20"/>
        </w:rPr>
        <w:t xml:space="preserve">) с начала очередного календарного года изменяется на темп (в %), равный темпу изменения </w:t>
      </w:r>
      <w:r w:rsidRPr="004F1C3B">
        <w:rPr>
          <w:rFonts w:cs="Calibri"/>
          <w:sz w:val="20"/>
          <w:szCs w:val="20"/>
        </w:rPr>
        <w:t>эталонного уровня потерь</w:t>
      </w:r>
      <w:r>
        <w:rPr>
          <w:rFonts w:cs="Calibri"/>
          <w:sz w:val="20"/>
          <w:szCs w:val="20"/>
        </w:rPr>
        <w:t>, определенному Сторонами настоящего Договора в договоре поставки тепловой энергии (мощности) и (или) теплоносителя в целях компенсации потерь тепловой энергии для этого же календарного года по отношению к эталонному уровню</w:t>
      </w:r>
      <w:r w:rsidRPr="004F1C3B">
        <w:rPr>
          <w:rFonts w:cs="Calibri"/>
          <w:sz w:val="20"/>
          <w:szCs w:val="20"/>
        </w:rPr>
        <w:t xml:space="preserve"> потерь</w:t>
      </w:r>
      <w:r>
        <w:rPr>
          <w:rFonts w:cs="Calibri"/>
          <w:sz w:val="20"/>
          <w:szCs w:val="20"/>
        </w:rPr>
        <w:t xml:space="preserve"> для предыдущего календарного года. В случае, если между Сторонами настоящего Договора не заключен договор поставки тепловой энергии (мощности) и (или) теплоносителя в целях компенсации потерь тепловой энергии или значения</w:t>
      </w:r>
      <w:r w:rsidRPr="004F1C3B">
        <w:rPr>
          <w:rFonts w:cs="Calibri"/>
          <w:sz w:val="20"/>
          <w:szCs w:val="20"/>
        </w:rPr>
        <w:t xml:space="preserve"> эталонного уровня потерь</w:t>
      </w:r>
      <w:r>
        <w:rPr>
          <w:rFonts w:cs="Calibri"/>
          <w:sz w:val="20"/>
          <w:szCs w:val="20"/>
        </w:rPr>
        <w:t xml:space="preserve"> в заключенном договоре поставки тепловой энергии (мощности) и (или) теплоносителя в целях компенсации потерь тепловой энергии не определены, базовая ставка на компенсацию потерь (</w:t>
      </w:r>
      <m:oMath>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2,</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Pr>
          <w:rFonts w:cs="Calibri"/>
          <w:sz w:val="20"/>
          <w:szCs w:val="20"/>
        </w:rPr>
        <w:t>) на соответствующий календарный год по условиям настоящего абзаца не изменяется.</w:t>
      </w:r>
    </w:p>
    <w:p w14:paraId="77C88B01" w14:textId="77777777" w:rsidR="00A504E3" w:rsidRDefault="00A504E3" w:rsidP="00A504E3">
      <w:pPr>
        <w:pStyle w:val="af8"/>
        <w:suppressAutoHyphens/>
        <w:ind w:left="0" w:firstLine="567"/>
        <w:jc w:val="both"/>
        <w:rPr>
          <w:rFonts w:cs="Calibri"/>
          <w:sz w:val="20"/>
          <w:szCs w:val="20"/>
        </w:rPr>
      </w:pPr>
      <w:r>
        <w:rPr>
          <w:rFonts w:cs="Calibri"/>
          <w:sz w:val="20"/>
          <w:szCs w:val="20"/>
        </w:rPr>
        <w:t>Стороны Договора обязуются пересмотреть указанные базовые ставки на календарный год и зафиксировать изменения путем подписания дополнительного соглашения в следующих случаях:</w:t>
      </w:r>
    </w:p>
    <w:p w14:paraId="6389A6D6" w14:textId="2695200E" w:rsidR="00A504E3" w:rsidRPr="00BE1890" w:rsidRDefault="00A504E3" w:rsidP="00847744">
      <w:pPr>
        <w:pStyle w:val="af8"/>
        <w:numPr>
          <w:ilvl w:val="1"/>
          <w:numId w:val="8"/>
        </w:numPr>
        <w:suppressAutoHyphens/>
        <w:ind w:left="993" w:hanging="426"/>
        <w:jc w:val="both"/>
        <w:rPr>
          <w:rFonts w:cs="Calibri"/>
          <w:sz w:val="20"/>
          <w:szCs w:val="20"/>
        </w:rPr>
      </w:pPr>
      <w:r w:rsidRPr="00BE1890">
        <w:rPr>
          <w:sz w:val="20"/>
          <w:szCs w:val="20"/>
        </w:rPr>
        <w:t>существенного</w:t>
      </w:r>
      <w:r w:rsidRPr="00BE1890">
        <w:rPr>
          <w:rFonts w:cs="Calibri"/>
          <w:sz w:val="20"/>
          <w:szCs w:val="20"/>
        </w:rPr>
        <w:t xml:space="preserve"> изменения объемов передачи тепловой энергии, теплоносителя по итогам предыдущего календарного года, более чем на 10% по сравнению с плановым объемом передачи тепловой энергии </w:t>
      </w:r>
      <w:r w:rsidRPr="00BE1890">
        <w:rPr>
          <w:rFonts w:cs="Calibri"/>
          <w:sz w:val="20"/>
          <w:szCs w:val="20"/>
        </w:rPr>
        <w:lastRenderedPageBreak/>
        <w:t xml:space="preserve">по тепловым сетям Теплосетевой организации теплоносителя за </w:t>
      </w:r>
      <w:r>
        <w:rPr>
          <w:rFonts w:cs="Calibri"/>
          <w:sz w:val="20"/>
          <w:szCs w:val="20"/>
        </w:rPr>
        <w:t xml:space="preserve">календарный год, указанный в </w:t>
      </w:r>
      <w:r w:rsidRPr="00DB0676">
        <w:rPr>
          <w:rFonts w:cs="Calibri"/>
          <w:b/>
          <w:sz w:val="20"/>
          <w:szCs w:val="20"/>
        </w:rPr>
        <w:t xml:space="preserve">пункте </w:t>
      </w:r>
      <w:r>
        <w:rPr>
          <w:rFonts w:cs="Calibri"/>
          <w:b/>
          <w:sz w:val="20"/>
          <w:szCs w:val="20"/>
        </w:rPr>
        <w:fldChar w:fldCharType="begin"/>
      </w:r>
      <w:r>
        <w:rPr>
          <w:rFonts w:cs="Calibri"/>
          <w:b/>
          <w:sz w:val="20"/>
          <w:szCs w:val="20"/>
        </w:rPr>
        <w:instrText xml:space="preserve"> REF _Ref65781280 \r </w:instrText>
      </w:r>
      <w:r>
        <w:rPr>
          <w:rFonts w:cs="Calibri"/>
          <w:b/>
          <w:sz w:val="20"/>
          <w:szCs w:val="20"/>
        </w:rPr>
        <w:fldChar w:fldCharType="separate"/>
      </w:r>
      <w:r w:rsidR="009C0EEE">
        <w:rPr>
          <w:rFonts w:cs="Calibri"/>
          <w:b/>
          <w:sz w:val="20"/>
          <w:szCs w:val="20"/>
        </w:rPr>
        <w:t>4.2.4</w:t>
      </w:r>
      <w:r>
        <w:rPr>
          <w:rFonts w:cs="Calibri"/>
          <w:b/>
          <w:sz w:val="20"/>
          <w:szCs w:val="20"/>
        </w:rPr>
        <w:fldChar w:fldCharType="end"/>
      </w:r>
      <w:r>
        <w:rPr>
          <w:rFonts w:cs="Calibri"/>
          <w:sz w:val="20"/>
          <w:szCs w:val="20"/>
        </w:rPr>
        <w:t xml:space="preserve"> Договора</w:t>
      </w:r>
      <w:r w:rsidRPr="00BE1890">
        <w:rPr>
          <w:rFonts w:cs="Calibri"/>
          <w:sz w:val="20"/>
          <w:szCs w:val="20"/>
        </w:rPr>
        <w:t>;</w:t>
      </w:r>
    </w:p>
    <w:p w14:paraId="32D25B26" w14:textId="77777777" w:rsidR="00A504E3" w:rsidRDefault="00A504E3" w:rsidP="00847744">
      <w:pPr>
        <w:pStyle w:val="af8"/>
        <w:numPr>
          <w:ilvl w:val="1"/>
          <w:numId w:val="8"/>
        </w:numPr>
        <w:suppressAutoHyphens/>
        <w:ind w:left="993" w:hanging="426"/>
        <w:jc w:val="both"/>
        <w:rPr>
          <w:rFonts w:cs="Calibri"/>
          <w:sz w:val="20"/>
          <w:szCs w:val="20"/>
        </w:rPr>
      </w:pPr>
      <w:r w:rsidRPr="00C84ECA">
        <w:rPr>
          <w:sz w:val="20"/>
          <w:szCs w:val="20"/>
        </w:rPr>
        <w:t>существенном</w:t>
      </w:r>
      <w:r>
        <w:rPr>
          <w:rFonts w:cs="Calibri"/>
          <w:sz w:val="20"/>
          <w:szCs w:val="20"/>
        </w:rPr>
        <w:t xml:space="preserve"> изменении материальных характеристик активов Теплосетевой организации, более чем на 10% по сравнению с состоянием активов на момент заключения настоящего Договора.</w:t>
      </w:r>
    </w:p>
    <w:p w14:paraId="4AFFA0DD" w14:textId="77777777" w:rsidR="00A504E3" w:rsidRDefault="00A504E3" w:rsidP="00847744">
      <w:pPr>
        <w:pStyle w:val="af8"/>
        <w:numPr>
          <w:ilvl w:val="0"/>
          <w:numId w:val="4"/>
        </w:numPr>
        <w:tabs>
          <w:tab w:val="left" w:pos="1134"/>
        </w:tabs>
        <w:suppressAutoHyphens/>
        <w:spacing w:before="120"/>
        <w:ind w:left="0" w:firstLine="567"/>
        <w:contextualSpacing w:val="0"/>
        <w:jc w:val="both"/>
        <w:rPr>
          <w:rFonts w:cs="Calibri"/>
          <w:sz w:val="20"/>
          <w:szCs w:val="20"/>
        </w:rPr>
      </w:pPr>
      <w:bookmarkStart w:id="2" w:name="_Ref65544468"/>
      <w:r>
        <w:rPr>
          <w:rFonts w:cs="Calibri"/>
          <w:sz w:val="20"/>
          <w:szCs w:val="20"/>
        </w:rPr>
        <w:t>На дату вступления в силу настоящего Договора базовая ставка на содержание тепловых сетей, ремонты и инвестиции цены на услуги по передаче тепловой энергии, теплоносителя (</w:t>
      </w:r>
      <m:oMath>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Pr>
          <w:rFonts w:cs="Calibri"/>
          <w:sz w:val="20"/>
          <w:szCs w:val="20"/>
        </w:rPr>
        <w:t xml:space="preserve">)  составляет </w:t>
      </w:r>
      <w:r w:rsidRPr="00501CAB">
        <w:rPr>
          <w:rFonts w:cs="Calibri"/>
          <w:sz w:val="20"/>
          <w:szCs w:val="20"/>
          <w:highlight w:val="green"/>
        </w:rPr>
        <w:t>_____</w:t>
      </w:r>
      <w:r>
        <w:rPr>
          <w:rFonts w:cs="Calibri"/>
          <w:sz w:val="20"/>
          <w:szCs w:val="20"/>
        </w:rPr>
        <w:t xml:space="preserve"> руб./Гкал</w:t>
      </w:r>
      <w:r w:rsidRPr="00E14DB6">
        <w:rPr>
          <w:rFonts w:cs="Calibri"/>
          <w:sz w:val="20"/>
          <w:szCs w:val="20"/>
        </w:rPr>
        <w:t xml:space="preserve"> </w:t>
      </w:r>
      <w:r>
        <w:rPr>
          <w:rFonts w:cs="Calibri"/>
          <w:sz w:val="20"/>
          <w:szCs w:val="20"/>
        </w:rPr>
        <w:t>без учета НДС, базовая ставка на компенсацию потерь цены на услуги по передаче тепловой энергии, теплоносителя (</w:t>
      </w:r>
      <m:oMath>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2,</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Pr>
          <w:rFonts w:cs="Calibri"/>
          <w:sz w:val="20"/>
          <w:szCs w:val="20"/>
        </w:rPr>
        <w:t xml:space="preserve">)  составляет </w:t>
      </w:r>
      <w:r w:rsidRPr="00501CAB">
        <w:rPr>
          <w:rFonts w:cs="Calibri"/>
          <w:sz w:val="20"/>
          <w:szCs w:val="20"/>
          <w:highlight w:val="green"/>
        </w:rPr>
        <w:t>_____</w:t>
      </w:r>
      <w:r>
        <w:rPr>
          <w:rFonts w:cs="Calibri"/>
          <w:sz w:val="20"/>
          <w:szCs w:val="20"/>
        </w:rPr>
        <w:t xml:space="preserve"> руб./Гкал без учета НДС.</w:t>
      </w:r>
      <w:bookmarkEnd w:id="2"/>
    </w:p>
    <w:p w14:paraId="4BCB12E1" w14:textId="77777777" w:rsidR="00A504E3" w:rsidRDefault="00A504E3">
      <w:pPr>
        <w:pStyle w:val="af8"/>
        <w:numPr>
          <w:ilvl w:val="0"/>
          <w:numId w:val="4"/>
        </w:numPr>
        <w:tabs>
          <w:tab w:val="left" w:pos="1134"/>
        </w:tabs>
        <w:suppressAutoHyphens/>
        <w:spacing w:before="120" w:after="120"/>
        <w:ind w:left="0" w:firstLine="567"/>
        <w:contextualSpacing w:val="0"/>
        <w:jc w:val="both"/>
        <w:rPr>
          <w:sz w:val="20"/>
          <w:szCs w:val="20"/>
        </w:rPr>
        <w:pPrChange w:id="3" w:author="Ворошков Константин Викторович" w:date="2021-11-02T15:57:00Z">
          <w:pPr>
            <w:pStyle w:val="af8"/>
            <w:numPr>
              <w:numId w:val="4"/>
            </w:numPr>
            <w:tabs>
              <w:tab w:val="left" w:pos="1134"/>
            </w:tabs>
            <w:suppressAutoHyphens/>
            <w:spacing w:before="120"/>
            <w:ind w:left="0" w:firstLine="567"/>
            <w:contextualSpacing w:val="0"/>
            <w:jc w:val="both"/>
          </w:pPr>
        </w:pPrChange>
      </w:pPr>
      <w:bookmarkStart w:id="4" w:name="_Ref65544531"/>
      <w:r w:rsidRPr="002E1944">
        <w:rPr>
          <w:rFonts w:cs="Calibri"/>
          <w:sz w:val="20"/>
          <w:szCs w:val="20"/>
        </w:rPr>
        <w:t>Начиная</w:t>
      </w:r>
      <w:r>
        <w:rPr>
          <w:sz w:val="20"/>
          <w:szCs w:val="20"/>
        </w:rPr>
        <w:t xml:space="preserve"> со второго полугодия </w:t>
      </w:r>
      <w:r w:rsidRPr="00501CAB">
        <w:rPr>
          <w:rFonts w:cs="Calibri"/>
          <w:sz w:val="20"/>
          <w:szCs w:val="20"/>
          <w:highlight w:val="green"/>
        </w:rPr>
        <w:t>_____</w:t>
      </w:r>
      <w:r>
        <w:rPr>
          <w:sz w:val="20"/>
          <w:szCs w:val="20"/>
        </w:rPr>
        <w:t xml:space="preserve"> года и далее один раз в год со второго полугодия каждого календарного года срока действия настоящего Договора каждая из базовых ставок, определяющих цену на услуги по передаче тепловой энергии, теплоносителя на первое полугодие соответствующего календарного года, индексируется исходя из следующих принципов:</w:t>
      </w:r>
      <w:bookmarkEnd w:id="4"/>
    </w:p>
    <w:p w14:paraId="48A01E59" w14:textId="77777777" w:rsidR="00A504E3" w:rsidRPr="00501CAB" w:rsidRDefault="00A504E3" w:rsidP="00847744">
      <w:pPr>
        <w:pStyle w:val="af8"/>
        <w:numPr>
          <w:ilvl w:val="0"/>
          <w:numId w:val="9"/>
        </w:numPr>
        <w:suppressAutoHyphens/>
        <w:ind w:left="993" w:hanging="426"/>
        <w:jc w:val="both"/>
        <w:rPr>
          <w:sz w:val="20"/>
          <w:szCs w:val="20"/>
        </w:rPr>
      </w:pPr>
      <w:r>
        <w:rPr>
          <w:sz w:val="20"/>
          <w:szCs w:val="20"/>
        </w:rPr>
        <w:t xml:space="preserve">базовая </w:t>
      </w:r>
      <w:r w:rsidRPr="00501CAB">
        <w:rPr>
          <w:sz w:val="20"/>
          <w:szCs w:val="20"/>
        </w:rPr>
        <w:t>ставка на содержание тепловых сетей и инвестиции (</w:t>
      </w:r>
      <m:oMath>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sidRPr="00501CAB">
        <w:rPr>
          <w:sz w:val="20"/>
          <w:szCs w:val="20"/>
        </w:rPr>
        <w:t xml:space="preserve">) индексируется: </w:t>
      </w:r>
    </w:p>
    <w:p w14:paraId="41B929A7" w14:textId="4240DE9E" w:rsidR="00A504E3" w:rsidRPr="001C31C5" w:rsidRDefault="00A504E3" w:rsidP="00847744">
      <w:pPr>
        <w:pStyle w:val="af8"/>
        <w:numPr>
          <w:ilvl w:val="0"/>
          <w:numId w:val="3"/>
        </w:numPr>
        <w:suppressAutoHyphens/>
        <w:ind w:left="1276" w:hanging="283"/>
        <w:jc w:val="both"/>
        <w:rPr>
          <w:rFonts w:cs="Calibri"/>
          <w:sz w:val="20"/>
          <w:szCs w:val="20"/>
        </w:rPr>
      </w:pPr>
      <w:r>
        <w:rPr>
          <w:sz w:val="20"/>
          <w:szCs w:val="20"/>
        </w:rPr>
        <w:t xml:space="preserve">до </w:t>
      </w:r>
      <w:ins w:id="5" w:author="Ворошков Константин Викторович" w:date="2021-11-02T15:45:00Z">
        <w:r w:rsidR="007553DA">
          <w:rPr>
            <w:sz w:val="20"/>
            <w:szCs w:val="20"/>
          </w:rPr>
          <w:t xml:space="preserve">расчетного </w:t>
        </w:r>
      </w:ins>
      <w:r>
        <w:rPr>
          <w:sz w:val="20"/>
          <w:szCs w:val="20"/>
        </w:rPr>
        <w:t xml:space="preserve">периода </w:t>
      </w:r>
      <w:del w:id="6" w:author="Ворошков Константин Викторович" w:date="2021-11-02T15:45:00Z">
        <w:r w:rsidDel="007553DA">
          <w:rPr>
            <w:sz w:val="20"/>
            <w:szCs w:val="20"/>
          </w:rPr>
          <w:delText xml:space="preserve">регулирования </w:delText>
        </w:r>
      </w:del>
      <w:r>
        <w:rPr>
          <w:sz w:val="20"/>
          <w:szCs w:val="20"/>
        </w:rPr>
        <w:t>(полугодия календарного года) включительно, в отношении которого ИПУЦ</w:t>
      </w:r>
      <w:r>
        <w:rPr>
          <w:rStyle w:val="af7"/>
          <w:sz w:val="20"/>
          <w:szCs w:val="20"/>
        </w:rPr>
        <w:footnoteReference w:id="2"/>
      </w:r>
      <w:r>
        <w:rPr>
          <w:sz w:val="20"/>
          <w:szCs w:val="20"/>
        </w:rPr>
        <w:t xml:space="preserve"> рассчитывается и утверждается </w:t>
      </w:r>
      <w:r w:rsidRPr="00FF627B">
        <w:rPr>
          <w:rFonts w:cs="Calibri"/>
          <w:sz w:val="20"/>
          <w:szCs w:val="20"/>
        </w:rPr>
        <w:t>органом исполнительной власти субъекта Российской Федерации в области государственного регулирования цен (тарифов)</w:t>
      </w:r>
      <w:r>
        <w:rPr>
          <w:rFonts w:cs="Calibri"/>
          <w:sz w:val="20"/>
          <w:szCs w:val="20"/>
        </w:rPr>
        <w:t xml:space="preserve"> – </w:t>
      </w:r>
      <w:r w:rsidRPr="001C31C5">
        <w:rPr>
          <w:sz w:val="20"/>
          <w:szCs w:val="20"/>
        </w:rPr>
        <w:t>на величину, минимальную из величин:</w:t>
      </w:r>
    </w:p>
    <w:p w14:paraId="777FC607" w14:textId="62904FBE" w:rsidR="00A504E3" w:rsidRDefault="00A504E3">
      <w:pPr>
        <w:pStyle w:val="af8"/>
        <w:numPr>
          <w:ilvl w:val="0"/>
          <w:numId w:val="31"/>
        </w:numPr>
        <w:suppressAutoHyphens/>
        <w:jc w:val="both"/>
        <w:rPr>
          <w:rFonts w:cs="Calibri"/>
          <w:sz w:val="20"/>
          <w:szCs w:val="20"/>
        </w:rPr>
        <w:pPrChange w:id="7" w:author="Ворошков Константин Викторович" w:date="2021-11-02T15:57:00Z">
          <w:pPr>
            <w:pStyle w:val="af8"/>
            <w:numPr>
              <w:numId w:val="10"/>
            </w:numPr>
            <w:suppressAutoHyphens/>
            <w:ind w:left="1854" w:hanging="360"/>
            <w:jc w:val="both"/>
          </w:pPr>
        </w:pPrChange>
      </w:pPr>
      <w:r w:rsidRPr="00FF627B">
        <w:rPr>
          <w:sz w:val="20"/>
          <w:szCs w:val="20"/>
        </w:rPr>
        <w:t>изменени</w:t>
      </w:r>
      <w:r>
        <w:rPr>
          <w:sz w:val="20"/>
          <w:szCs w:val="20"/>
        </w:rPr>
        <w:t>я</w:t>
      </w:r>
      <w:r w:rsidR="00F04BE7">
        <w:rPr>
          <w:sz w:val="20"/>
          <w:szCs w:val="20"/>
        </w:rPr>
        <w:t xml:space="preserve"> (роста)</w:t>
      </w:r>
      <w:r>
        <w:rPr>
          <w:rStyle w:val="af7"/>
          <w:sz w:val="20"/>
          <w:szCs w:val="20"/>
        </w:rPr>
        <w:footnoteReference w:id="3"/>
      </w:r>
      <w:r w:rsidRPr="00FF627B">
        <w:rPr>
          <w:sz w:val="20"/>
          <w:szCs w:val="20"/>
        </w:rPr>
        <w:t xml:space="preserve"> ИПУЦ</w:t>
      </w:r>
      <w:r w:rsidRPr="00FF627B">
        <w:rPr>
          <w:rFonts w:cs="Calibri"/>
          <w:sz w:val="20"/>
          <w:szCs w:val="20"/>
        </w:rPr>
        <w:t xml:space="preserve">, </w:t>
      </w:r>
      <w:r>
        <w:rPr>
          <w:rFonts w:cs="Calibri"/>
          <w:sz w:val="20"/>
          <w:szCs w:val="20"/>
        </w:rPr>
        <w:t xml:space="preserve">установленного для системы теплоснабжения и соответствующих (подключенных к ней) </w:t>
      </w:r>
      <w:ins w:id="14" w:author="Ворошков Константин Викторович" w:date="2021-11-02T15:40:00Z">
        <w:r w:rsidR="009C0EEE">
          <w:rPr>
            <w:rFonts w:cs="Calibri"/>
            <w:sz w:val="20"/>
            <w:szCs w:val="20"/>
          </w:rPr>
          <w:t xml:space="preserve">категорий (групп) </w:t>
        </w:r>
      </w:ins>
      <w:r>
        <w:rPr>
          <w:rFonts w:cs="Calibri"/>
          <w:sz w:val="20"/>
          <w:szCs w:val="20"/>
        </w:rPr>
        <w:t xml:space="preserve">потребителей, в отношении которых </w:t>
      </w:r>
      <w:r>
        <w:rPr>
          <w:sz w:val="20"/>
          <w:szCs w:val="20"/>
        </w:rPr>
        <w:t>Теплосетевая</w:t>
      </w:r>
      <w:r w:rsidRPr="00EE5279">
        <w:rPr>
          <w:sz w:val="20"/>
          <w:szCs w:val="20"/>
        </w:rPr>
        <w:t xml:space="preserve"> организаци</w:t>
      </w:r>
      <w:r>
        <w:rPr>
          <w:sz w:val="20"/>
          <w:szCs w:val="20"/>
        </w:rPr>
        <w:t>я</w:t>
      </w:r>
      <w:r w:rsidRPr="004E0E99">
        <w:rPr>
          <w:sz w:val="20"/>
          <w:szCs w:val="20"/>
        </w:rPr>
        <w:t xml:space="preserve"> </w:t>
      </w:r>
      <w:r>
        <w:rPr>
          <w:sz w:val="20"/>
          <w:szCs w:val="20"/>
        </w:rPr>
        <w:t>оказывае</w:t>
      </w:r>
      <w:r w:rsidRPr="004E0E99">
        <w:rPr>
          <w:sz w:val="20"/>
          <w:szCs w:val="20"/>
        </w:rPr>
        <w:t>т услуги по передаче тепловой энергии</w:t>
      </w:r>
      <w:r>
        <w:rPr>
          <w:sz w:val="20"/>
          <w:szCs w:val="20"/>
        </w:rPr>
        <w:t>,</w:t>
      </w:r>
      <w:r>
        <w:rPr>
          <w:rFonts w:cs="Calibri"/>
          <w:sz w:val="20"/>
          <w:szCs w:val="20"/>
        </w:rPr>
        <w:t xml:space="preserve"> и </w:t>
      </w:r>
    </w:p>
    <w:p w14:paraId="094DFC66" w14:textId="34E9F56A" w:rsidR="00926297" w:rsidRPr="004E0E99" w:rsidRDefault="00A504E3">
      <w:pPr>
        <w:pStyle w:val="af8"/>
        <w:numPr>
          <w:ilvl w:val="0"/>
          <w:numId w:val="31"/>
        </w:numPr>
        <w:suppressAutoHyphens/>
        <w:jc w:val="both"/>
        <w:rPr>
          <w:rFonts w:cs="Calibri"/>
          <w:sz w:val="20"/>
          <w:szCs w:val="20"/>
        </w:rPr>
        <w:pPrChange w:id="15" w:author="Ворошков Константин Викторович" w:date="2021-11-02T15:57:00Z">
          <w:pPr>
            <w:pStyle w:val="af8"/>
            <w:numPr>
              <w:numId w:val="10"/>
            </w:numPr>
            <w:suppressAutoHyphens/>
            <w:ind w:left="1854" w:hanging="360"/>
            <w:jc w:val="both"/>
          </w:pPr>
        </w:pPrChange>
      </w:pPr>
      <w:r w:rsidRPr="0063529C">
        <w:rPr>
          <w:sz w:val="20"/>
          <w:szCs w:val="20"/>
        </w:rPr>
        <w:t>изменения</w:t>
      </w:r>
      <w:r w:rsidR="0023357F">
        <w:rPr>
          <w:sz w:val="20"/>
          <w:szCs w:val="20"/>
        </w:rPr>
        <w:t xml:space="preserve"> (роста)</w:t>
      </w:r>
      <w:r>
        <w:rPr>
          <w:rFonts w:cs="Calibri"/>
          <w:sz w:val="20"/>
          <w:szCs w:val="20"/>
        </w:rPr>
        <w:t xml:space="preserve"> ПУЦ</w:t>
      </w:r>
      <w:r>
        <w:rPr>
          <w:rStyle w:val="af7"/>
          <w:rFonts w:cs="Calibri"/>
          <w:sz w:val="20"/>
          <w:szCs w:val="20"/>
        </w:rPr>
        <w:footnoteReference w:id="4"/>
      </w:r>
      <w:r>
        <w:rPr>
          <w:sz w:val="20"/>
          <w:szCs w:val="20"/>
        </w:rPr>
        <w:t xml:space="preserve">, установленного для </w:t>
      </w:r>
      <w:r>
        <w:rPr>
          <w:rFonts w:cs="Calibri"/>
          <w:sz w:val="20"/>
          <w:szCs w:val="20"/>
        </w:rPr>
        <w:t xml:space="preserve">системы теплоснабжения и соответствующих (подключенных к ней) </w:t>
      </w:r>
      <w:ins w:id="16" w:author="Ворошков Константин Викторович" w:date="2021-11-02T15:40:00Z">
        <w:r w:rsidR="009C0EEE">
          <w:rPr>
            <w:rFonts w:cs="Calibri"/>
            <w:sz w:val="20"/>
            <w:szCs w:val="20"/>
          </w:rPr>
          <w:t xml:space="preserve">категорий (групп) </w:t>
        </w:r>
      </w:ins>
      <w:r>
        <w:rPr>
          <w:sz w:val="20"/>
          <w:szCs w:val="20"/>
        </w:rPr>
        <w:t>потребителей,</w:t>
      </w:r>
      <w:r w:rsidRPr="004E0E99">
        <w:rPr>
          <w:sz w:val="20"/>
          <w:szCs w:val="20"/>
        </w:rPr>
        <w:t xml:space="preserve"> в отношении которых </w:t>
      </w:r>
      <w:r>
        <w:rPr>
          <w:sz w:val="20"/>
          <w:szCs w:val="20"/>
        </w:rPr>
        <w:t>Теплосетевая</w:t>
      </w:r>
      <w:r w:rsidRPr="00EE5279">
        <w:rPr>
          <w:sz w:val="20"/>
          <w:szCs w:val="20"/>
        </w:rPr>
        <w:t xml:space="preserve"> организаци</w:t>
      </w:r>
      <w:r>
        <w:rPr>
          <w:sz w:val="20"/>
          <w:szCs w:val="20"/>
        </w:rPr>
        <w:t>я</w:t>
      </w:r>
      <w:r w:rsidRPr="004E0E99">
        <w:rPr>
          <w:sz w:val="20"/>
          <w:szCs w:val="20"/>
        </w:rPr>
        <w:t xml:space="preserve"> оказыва</w:t>
      </w:r>
      <w:r>
        <w:rPr>
          <w:sz w:val="20"/>
          <w:szCs w:val="20"/>
        </w:rPr>
        <w:t>е</w:t>
      </w:r>
      <w:r w:rsidRPr="004E0E99">
        <w:rPr>
          <w:sz w:val="20"/>
          <w:szCs w:val="20"/>
        </w:rPr>
        <w:t>т услуги по передаче тепловой энергии;</w:t>
      </w:r>
    </w:p>
    <w:p w14:paraId="20DCEC70" w14:textId="7E1DEF0F" w:rsidR="00C8492A" w:rsidRDefault="00A504E3" w:rsidP="006632EB">
      <w:pPr>
        <w:pStyle w:val="af8"/>
        <w:numPr>
          <w:ilvl w:val="0"/>
          <w:numId w:val="3"/>
        </w:numPr>
        <w:suppressAutoHyphens/>
        <w:ind w:left="1276" w:hanging="283"/>
        <w:jc w:val="both"/>
        <w:rPr>
          <w:ins w:id="17" w:author="Ворошков Константин Викторович" w:date="2021-11-01T17:38:00Z"/>
          <w:sz w:val="20"/>
          <w:szCs w:val="20"/>
        </w:rPr>
      </w:pPr>
      <w:r w:rsidRPr="005F2716">
        <w:rPr>
          <w:sz w:val="20"/>
          <w:szCs w:val="20"/>
        </w:rPr>
        <w:t>начиная</w:t>
      </w:r>
      <w:r w:rsidRPr="00FF627B">
        <w:rPr>
          <w:rFonts w:cs="Calibri"/>
          <w:sz w:val="20"/>
          <w:szCs w:val="20"/>
        </w:rPr>
        <w:t xml:space="preserve"> с </w:t>
      </w:r>
      <w:ins w:id="18" w:author="Ворошков Константин Викторович" w:date="2021-11-02T15:46:00Z">
        <w:r w:rsidR="007553DA">
          <w:rPr>
            <w:rFonts w:cs="Calibri"/>
            <w:sz w:val="20"/>
            <w:szCs w:val="20"/>
          </w:rPr>
          <w:t xml:space="preserve">расчетного </w:t>
        </w:r>
      </w:ins>
      <w:r w:rsidRPr="00FF627B">
        <w:rPr>
          <w:rFonts w:cs="Calibri"/>
          <w:sz w:val="20"/>
          <w:szCs w:val="20"/>
        </w:rPr>
        <w:t>периода</w:t>
      </w:r>
      <w:del w:id="19" w:author="Ворошков Константин Викторович" w:date="2021-11-02T15:46:00Z">
        <w:r w:rsidRPr="00FF627B" w:rsidDel="007553DA">
          <w:rPr>
            <w:rFonts w:cs="Calibri"/>
            <w:sz w:val="20"/>
            <w:szCs w:val="20"/>
          </w:rPr>
          <w:delText xml:space="preserve"> регулирования</w:delText>
        </w:r>
      </w:del>
      <w:ins w:id="20" w:author="Ворошков Константин Викторович" w:date="2021-11-02T15:46:00Z">
        <w:r w:rsidR="007553DA">
          <w:rPr>
            <w:rFonts w:cs="Calibri"/>
            <w:sz w:val="20"/>
            <w:szCs w:val="20"/>
          </w:rPr>
          <w:t xml:space="preserve"> </w:t>
        </w:r>
        <w:r w:rsidR="007553DA">
          <w:rPr>
            <w:sz w:val="20"/>
            <w:szCs w:val="20"/>
          </w:rPr>
          <w:t>(полугодия календарного года)</w:t>
        </w:r>
      </w:ins>
      <w:r w:rsidRPr="00FF627B">
        <w:rPr>
          <w:rFonts w:cs="Calibri"/>
          <w:sz w:val="20"/>
          <w:szCs w:val="20"/>
        </w:rPr>
        <w:t xml:space="preserve">, в отношении которого ИПУЦ не рассчитывается и не утверждается – </w:t>
      </w:r>
      <w:r>
        <w:rPr>
          <w:rFonts w:cs="Calibri"/>
          <w:sz w:val="20"/>
          <w:szCs w:val="20"/>
        </w:rPr>
        <w:t>на величину</w:t>
      </w:r>
      <w:r w:rsidRPr="00FF627B">
        <w:rPr>
          <w:sz w:val="20"/>
          <w:szCs w:val="20"/>
        </w:rPr>
        <w:t xml:space="preserve"> изменени</w:t>
      </w:r>
      <w:r>
        <w:rPr>
          <w:sz w:val="20"/>
          <w:szCs w:val="20"/>
        </w:rPr>
        <w:t>я</w:t>
      </w:r>
      <w:r w:rsidRPr="00FF627B">
        <w:rPr>
          <w:sz w:val="20"/>
          <w:szCs w:val="20"/>
        </w:rPr>
        <w:t xml:space="preserve"> </w:t>
      </w:r>
      <w:r w:rsidR="0023357F">
        <w:rPr>
          <w:sz w:val="20"/>
          <w:szCs w:val="20"/>
        </w:rPr>
        <w:t xml:space="preserve">(роста) </w:t>
      </w:r>
      <w:r>
        <w:rPr>
          <w:sz w:val="20"/>
          <w:szCs w:val="20"/>
        </w:rPr>
        <w:t>ПУЦ,</w:t>
      </w:r>
      <w:r w:rsidRPr="00FF627B">
        <w:rPr>
          <w:sz w:val="20"/>
          <w:szCs w:val="20"/>
        </w:rPr>
        <w:t xml:space="preserve"> </w:t>
      </w:r>
      <w:r>
        <w:rPr>
          <w:sz w:val="20"/>
          <w:szCs w:val="20"/>
        </w:rPr>
        <w:t xml:space="preserve">установленного для </w:t>
      </w:r>
      <w:r>
        <w:rPr>
          <w:rFonts w:cs="Calibri"/>
          <w:sz w:val="20"/>
          <w:szCs w:val="20"/>
        </w:rPr>
        <w:t xml:space="preserve">системы теплоснабжения и соответствующих (подключенных к ней) </w:t>
      </w:r>
      <w:ins w:id="21" w:author="Ворошков Константин Викторович" w:date="2021-11-02T15:40:00Z">
        <w:r w:rsidR="009C0EEE">
          <w:rPr>
            <w:rFonts w:cs="Calibri"/>
            <w:sz w:val="20"/>
            <w:szCs w:val="20"/>
          </w:rPr>
          <w:t xml:space="preserve">категорий (групп) </w:t>
        </w:r>
      </w:ins>
      <w:r>
        <w:rPr>
          <w:sz w:val="20"/>
          <w:szCs w:val="20"/>
        </w:rPr>
        <w:t xml:space="preserve">потребителей, </w:t>
      </w:r>
      <w:r w:rsidRPr="004E0E99">
        <w:rPr>
          <w:sz w:val="20"/>
          <w:szCs w:val="20"/>
        </w:rPr>
        <w:t xml:space="preserve">в отношении которых </w:t>
      </w:r>
      <w:r>
        <w:rPr>
          <w:sz w:val="20"/>
          <w:szCs w:val="20"/>
        </w:rPr>
        <w:t>Теплосетевая</w:t>
      </w:r>
      <w:r w:rsidRPr="00EE5279">
        <w:rPr>
          <w:sz w:val="20"/>
          <w:szCs w:val="20"/>
        </w:rPr>
        <w:t xml:space="preserve"> организаци</w:t>
      </w:r>
      <w:r>
        <w:rPr>
          <w:sz w:val="20"/>
          <w:szCs w:val="20"/>
        </w:rPr>
        <w:t>я</w:t>
      </w:r>
      <w:r w:rsidRPr="004E0E99">
        <w:rPr>
          <w:sz w:val="20"/>
          <w:szCs w:val="20"/>
        </w:rPr>
        <w:t xml:space="preserve"> оказыва</w:t>
      </w:r>
      <w:r>
        <w:rPr>
          <w:sz w:val="20"/>
          <w:szCs w:val="20"/>
        </w:rPr>
        <w:t>е</w:t>
      </w:r>
      <w:r w:rsidRPr="004E0E99">
        <w:rPr>
          <w:sz w:val="20"/>
          <w:szCs w:val="20"/>
        </w:rPr>
        <w:t>т услуги по передаче тепловой энергии</w:t>
      </w:r>
      <w:ins w:id="22" w:author="Ворошков Константин Викторович" w:date="2021-11-02T15:43:00Z">
        <w:r w:rsidR="007553DA">
          <w:rPr>
            <w:sz w:val="20"/>
            <w:szCs w:val="20"/>
          </w:rPr>
          <w:t>.</w:t>
        </w:r>
      </w:ins>
      <w:del w:id="23" w:author="Ворошков Константин Викторович" w:date="2021-11-02T15:43:00Z">
        <w:r w:rsidRPr="00FF627B" w:rsidDel="007553DA">
          <w:rPr>
            <w:sz w:val="20"/>
            <w:szCs w:val="20"/>
          </w:rPr>
          <w:delText>;</w:delText>
        </w:r>
      </w:del>
    </w:p>
    <w:p w14:paraId="65CC8D0F" w14:textId="200EEAC6" w:rsidR="006632EB" w:rsidRPr="006632EB" w:rsidRDefault="006632EB">
      <w:pPr>
        <w:suppressAutoHyphens/>
        <w:spacing w:after="120"/>
        <w:ind w:left="992"/>
        <w:jc w:val="both"/>
        <w:rPr>
          <w:sz w:val="20"/>
          <w:szCs w:val="20"/>
        </w:rPr>
        <w:pPrChange w:id="24" w:author="Ворошков Константин Викторович" w:date="2021-11-02T15:57:00Z">
          <w:pPr>
            <w:suppressAutoHyphens/>
            <w:ind w:left="993"/>
            <w:jc w:val="both"/>
          </w:pPr>
        </w:pPrChange>
      </w:pPr>
      <w:ins w:id="25" w:author="Ворошков Константин Викторович" w:date="2021-11-01T17:39:00Z">
        <w:r>
          <w:rPr>
            <w:sz w:val="20"/>
            <w:szCs w:val="20"/>
          </w:rPr>
          <w:t xml:space="preserve">При этом </w:t>
        </w:r>
        <w:r w:rsidRPr="006632EB">
          <w:rPr>
            <w:sz w:val="20"/>
            <w:szCs w:val="20"/>
          </w:rPr>
          <w:t xml:space="preserve">величина индексации базовой ставки на содержание </w:t>
        </w:r>
      </w:ins>
      <w:ins w:id="26" w:author="Ворошков Константин Викторович" w:date="2021-11-01T17:49:00Z">
        <w:r w:rsidRPr="00501CAB">
          <w:rPr>
            <w:sz w:val="20"/>
            <w:szCs w:val="20"/>
          </w:rPr>
          <w:t>тепловых сетей и инвестиции (</w:t>
        </w:r>
        <m:oMath>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sidRPr="00501CAB">
          <w:rPr>
            <w:sz w:val="20"/>
            <w:szCs w:val="20"/>
          </w:rPr>
          <w:t>)</w:t>
        </w:r>
        <w:r w:rsidR="000A1026">
          <w:rPr>
            <w:sz w:val="20"/>
            <w:szCs w:val="20"/>
          </w:rPr>
          <w:t xml:space="preserve">, определённая в соответствии с </w:t>
        </w:r>
      </w:ins>
      <w:ins w:id="27" w:author="Ворошков Константин Викторович" w:date="2021-11-01T17:50:00Z">
        <w:r w:rsidR="000A1026">
          <w:rPr>
            <w:sz w:val="20"/>
            <w:szCs w:val="20"/>
          </w:rPr>
          <w:t>подпунктом (1) пункта 4.1.4,</w:t>
        </w:r>
      </w:ins>
      <w:ins w:id="28" w:author="Ворошков Константин Викторович" w:date="2021-11-01T17:49:00Z">
        <w:r>
          <w:rPr>
            <w:sz w:val="20"/>
            <w:szCs w:val="20"/>
          </w:rPr>
          <w:t xml:space="preserve"> </w:t>
        </w:r>
      </w:ins>
      <w:ins w:id="29" w:author="Ворошков Константин Викторович" w:date="2021-11-01T17:39:00Z">
        <w:r w:rsidRPr="006632EB">
          <w:rPr>
            <w:sz w:val="20"/>
            <w:szCs w:val="20"/>
          </w:rPr>
          <w:t xml:space="preserve">не может превышать величину изменения (роста) </w:t>
        </w:r>
      </w:ins>
      <w:ins w:id="30" w:author="Ворошков Константин Викторович" w:date="2021-11-02T15:48:00Z">
        <w:r w:rsidR="00EE51B5">
          <w:rPr>
            <w:sz w:val="20"/>
            <w:szCs w:val="20"/>
          </w:rPr>
          <w:t xml:space="preserve">в том же расчётном периоде (полугодии) </w:t>
        </w:r>
      </w:ins>
      <w:ins w:id="31" w:author="Ворошков Константин Викторович" w:date="2021-11-01T17:39:00Z">
        <w:r w:rsidRPr="006632EB">
          <w:rPr>
            <w:sz w:val="20"/>
            <w:szCs w:val="20"/>
          </w:rPr>
          <w:t>цены</w:t>
        </w:r>
        <w:r w:rsidR="000A1026">
          <w:rPr>
            <w:sz w:val="20"/>
            <w:szCs w:val="20"/>
          </w:rPr>
          <w:t xml:space="preserve"> на тепловую энергию (мощность)</w:t>
        </w:r>
        <w:r w:rsidRPr="006632EB">
          <w:rPr>
            <w:sz w:val="20"/>
            <w:szCs w:val="20"/>
          </w:rPr>
          <w:t xml:space="preserve"> для категории</w:t>
        </w:r>
      </w:ins>
      <w:ins w:id="32" w:author="Ворошков Константин Викторович" w:date="2021-11-02T09:52:00Z">
        <w:r w:rsidR="00286033">
          <w:rPr>
            <w:sz w:val="20"/>
            <w:szCs w:val="20"/>
          </w:rPr>
          <w:t xml:space="preserve"> (группы</w:t>
        </w:r>
      </w:ins>
      <w:ins w:id="33" w:author="Ворошков Константин Викторович" w:date="2021-11-02T09:51:00Z">
        <w:r w:rsidR="00286033">
          <w:rPr>
            <w:sz w:val="20"/>
            <w:szCs w:val="20"/>
          </w:rPr>
          <w:t>)</w:t>
        </w:r>
      </w:ins>
      <w:ins w:id="34" w:author="Ворошков Константин Викторович" w:date="2021-11-01T17:39:00Z">
        <w:r w:rsidRPr="006632EB">
          <w:rPr>
            <w:sz w:val="20"/>
            <w:szCs w:val="20"/>
          </w:rPr>
          <w:t xml:space="preserve"> потребителей, в отношении которых Теплосетевая организация оказывает услуги по передаче тепловой энергии, </w:t>
        </w:r>
      </w:ins>
      <w:ins w:id="35" w:author="Ворошков Константин Викторович" w:date="2021-11-01T17:59:00Z">
        <w:r w:rsidR="000A1026">
          <w:rPr>
            <w:sz w:val="20"/>
            <w:szCs w:val="20"/>
          </w:rPr>
          <w:t xml:space="preserve">предусмотренную </w:t>
        </w:r>
      </w:ins>
      <w:ins w:id="36" w:author="Ворошков Константин Викторович" w:date="2021-11-01T17:39:00Z">
        <w:r w:rsidRPr="006632EB">
          <w:rPr>
            <w:sz w:val="20"/>
            <w:szCs w:val="20"/>
          </w:rPr>
          <w:t>Стандартом качества обслуживания потребителей и региональными особенностями его применения в муниципальном образовании (Порядком опреде</w:t>
        </w:r>
        <w:r w:rsidR="000A1026">
          <w:rPr>
            <w:sz w:val="20"/>
            <w:szCs w:val="20"/>
          </w:rPr>
          <w:t xml:space="preserve">ления </w:t>
        </w:r>
        <w:r w:rsidR="000A1026">
          <w:rPr>
            <w:sz w:val="20"/>
            <w:szCs w:val="20"/>
          </w:rPr>
          <w:lastRenderedPageBreak/>
          <w:t xml:space="preserve">цены), </w:t>
        </w:r>
      </w:ins>
      <w:ins w:id="37" w:author="Ворошков Константин Викторович" w:date="2021-11-01T18:02:00Z">
        <w:r w:rsidR="00383D5F">
          <w:rPr>
            <w:sz w:val="20"/>
            <w:szCs w:val="20"/>
          </w:rPr>
          <w:t>установленн</w:t>
        </w:r>
      </w:ins>
      <w:ins w:id="38" w:author="Ворошков Константин Викторович" w:date="2021-11-01T18:06:00Z">
        <w:r w:rsidR="00383D5F">
          <w:rPr>
            <w:sz w:val="20"/>
            <w:szCs w:val="20"/>
          </w:rPr>
          <w:t>ым</w:t>
        </w:r>
      </w:ins>
      <w:ins w:id="39" w:author="Ворошков Константин Викторович" w:date="2021-11-01T18:02:00Z">
        <w:r w:rsidR="00383D5F" w:rsidRPr="00FF627B">
          <w:rPr>
            <w:sz w:val="20"/>
            <w:szCs w:val="20"/>
          </w:rPr>
          <w:t xml:space="preserve"> </w:t>
        </w:r>
        <w:r w:rsidR="00383D5F">
          <w:rPr>
            <w:sz w:val="20"/>
            <w:szCs w:val="20"/>
          </w:rPr>
          <w:t xml:space="preserve">в соответствии с </w:t>
        </w:r>
        <w:r w:rsidR="00383D5F" w:rsidRPr="00FF627B">
          <w:rPr>
            <w:sz w:val="20"/>
            <w:szCs w:val="20"/>
          </w:rPr>
          <w:t>положениями действующих на момент оплаты нормативных правовых актов</w:t>
        </w:r>
      </w:ins>
      <w:ins w:id="40" w:author="Ворошков Константин Викторович" w:date="2021-11-01T18:08:00Z">
        <w:r w:rsidR="00D569F9">
          <w:rPr>
            <w:sz w:val="20"/>
            <w:szCs w:val="20"/>
          </w:rPr>
          <w:t xml:space="preserve">, </w:t>
        </w:r>
      </w:ins>
      <w:ins w:id="41" w:author="Ворошков Константин Викторович" w:date="2021-11-01T18:05:00Z">
        <w:r w:rsidR="00383D5F" w:rsidRPr="006632EB">
          <w:rPr>
            <w:sz w:val="20"/>
            <w:szCs w:val="20"/>
          </w:rPr>
          <w:t>обязательств</w:t>
        </w:r>
      </w:ins>
      <w:ins w:id="42" w:author="Ворошков Константин Викторович" w:date="2021-11-01T18:08:00Z">
        <w:r w:rsidR="00D569F9">
          <w:rPr>
            <w:sz w:val="20"/>
            <w:szCs w:val="20"/>
          </w:rPr>
          <w:t>ами</w:t>
        </w:r>
      </w:ins>
      <w:ins w:id="43" w:author="Ворошков Константин Викторович" w:date="2021-11-01T18:05:00Z">
        <w:r w:rsidR="00383D5F" w:rsidRPr="006632EB">
          <w:rPr>
            <w:sz w:val="20"/>
            <w:szCs w:val="20"/>
          </w:rPr>
          <w:t xml:space="preserve"> Теплоснабжающей организации по определению цен</w:t>
        </w:r>
        <w:r w:rsidR="00D569F9">
          <w:rPr>
            <w:sz w:val="20"/>
            <w:szCs w:val="20"/>
          </w:rPr>
          <w:t xml:space="preserve"> на тепловую энергию (мощность) </w:t>
        </w:r>
      </w:ins>
      <w:ins w:id="44" w:author="Ворошков Константин Викторович" w:date="2021-11-01T18:08:00Z">
        <w:r w:rsidR="00D569F9">
          <w:rPr>
            <w:sz w:val="20"/>
            <w:szCs w:val="20"/>
          </w:rPr>
          <w:t>исходя из положений</w:t>
        </w:r>
      </w:ins>
      <w:ins w:id="45" w:author="Ворошков Константин Викторович" w:date="2021-11-01T18:05:00Z">
        <w:r w:rsidR="00383D5F" w:rsidRPr="006632EB">
          <w:rPr>
            <w:sz w:val="20"/>
            <w:szCs w:val="20"/>
          </w:rPr>
          <w:t> соглашени</w:t>
        </w:r>
      </w:ins>
      <w:ins w:id="46" w:author="Ворошков Константин Викторович" w:date="2021-11-01T18:09:00Z">
        <w:r w:rsidR="00D569F9">
          <w:rPr>
            <w:sz w:val="20"/>
            <w:szCs w:val="20"/>
          </w:rPr>
          <w:t>я</w:t>
        </w:r>
      </w:ins>
      <w:ins w:id="47" w:author="Ворошков Константин Викторович" w:date="2021-11-01T18:05:00Z">
        <w:r w:rsidR="00383D5F" w:rsidRPr="006632EB">
          <w:rPr>
            <w:sz w:val="20"/>
            <w:szCs w:val="20"/>
          </w:rPr>
          <w:t xml:space="preserve"> об исполнении схемы теплоснабжения, заключенно</w:t>
        </w:r>
      </w:ins>
      <w:ins w:id="48" w:author="Ворошков Константин Викторович" w:date="2021-11-01T18:09:00Z">
        <w:r w:rsidR="00D569F9">
          <w:rPr>
            <w:sz w:val="20"/>
            <w:szCs w:val="20"/>
          </w:rPr>
          <w:t>го</w:t>
        </w:r>
      </w:ins>
      <w:ins w:id="49" w:author="Ворошков Константин Викторович" w:date="2021-11-01T18:05:00Z">
        <w:r w:rsidR="00383D5F" w:rsidRPr="006632EB">
          <w:rPr>
            <w:sz w:val="20"/>
            <w:szCs w:val="20"/>
          </w:rPr>
          <w:t xml:space="preserve"> между Теплоснабжающей организацией и администрацией муниципального образования</w:t>
        </w:r>
      </w:ins>
      <w:ins w:id="50" w:author="Ворошков Константин Викторович" w:date="2021-11-02T11:42:00Z">
        <w:r w:rsidR="00D66FA7">
          <w:rPr>
            <w:sz w:val="20"/>
            <w:szCs w:val="20"/>
          </w:rPr>
          <w:t>,</w:t>
        </w:r>
      </w:ins>
      <w:ins w:id="51" w:author="Ворошков Константин Викторович" w:date="2021-11-01T18:05:00Z">
        <w:r w:rsidR="00383D5F">
          <w:rPr>
            <w:sz w:val="20"/>
            <w:szCs w:val="20"/>
          </w:rPr>
          <w:t xml:space="preserve"> </w:t>
        </w:r>
      </w:ins>
      <w:ins w:id="52" w:author="Ворошков Константин Викторович" w:date="2021-11-01T18:02:00Z">
        <w:r w:rsidR="00383D5F" w:rsidRPr="00FF627B">
          <w:rPr>
            <w:sz w:val="20"/>
            <w:szCs w:val="20"/>
          </w:rPr>
          <w:t>и опубликованным на официальном сайте Теплоснабжающей организации</w:t>
        </w:r>
      </w:ins>
      <w:ins w:id="53" w:author="Ворошков Константин Викторович" w:date="2021-11-01T17:39:00Z">
        <w:r w:rsidRPr="006632EB">
          <w:rPr>
            <w:sz w:val="20"/>
            <w:szCs w:val="20"/>
          </w:rPr>
          <w:t>.</w:t>
        </w:r>
      </w:ins>
    </w:p>
    <w:p w14:paraId="7738B880" w14:textId="311A24EB" w:rsidR="00A504E3" w:rsidRPr="00FF627B" w:rsidRDefault="00A504E3" w:rsidP="00847744">
      <w:pPr>
        <w:pStyle w:val="af8"/>
        <w:numPr>
          <w:ilvl w:val="0"/>
          <w:numId w:val="9"/>
        </w:numPr>
        <w:suppressAutoHyphens/>
        <w:ind w:left="993" w:hanging="426"/>
        <w:jc w:val="both"/>
        <w:rPr>
          <w:sz w:val="20"/>
          <w:szCs w:val="20"/>
        </w:rPr>
      </w:pPr>
      <w:r>
        <w:rPr>
          <w:sz w:val="20"/>
          <w:szCs w:val="20"/>
        </w:rPr>
        <w:t xml:space="preserve">базовая </w:t>
      </w:r>
      <w:r w:rsidRPr="00FF627B">
        <w:rPr>
          <w:sz w:val="20"/>
          <w:szCs w:val="20"/>
        </w:rPr>
        <w:t>ставка на компенсацию потерь (</w:t>
      </w:r>
      <m:oMath>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2,</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sidRPr="00FF627B">
        <w:rPr>
          <w:sz w:val="20"/>
          <w:szCs w:val="20"/>
        </w:rPr>
        <w:t xml:space="preserve">) индексируется аналогично принципам индексации цены на тепловую энергию (мощность), приобретаемую Теплосетевой организацией в целях компенсации потерь в своих сетях, </w:t>
      </w:r>
      <w:r>
        <w:rPr>
          <w:sz w:val="20"/>
          <w:szCs w:val="20"/>
        </w:rPr>
        <w:t>предусмотренным</w:t>
      </w:r>
      <w:r w:rsidRPr="00FF627B">
        <w:rPr>
          <w:sz w:val="20"/>
          <w:szCs w:val="20"/>
        </w:rPr>
        <w:t xml:space="preserve"> в </w:t>
      </w:r>
      <w:r>
        <w:rPr>
          <w:sz w:val="20"/>
          <w:szCs w:val="20"/>
        </w:rPr>
        <w:t xml:space="preserve">Стандарте качества обслуживания потребителей </w:t>
      </w:r>
      <w:ins w:id="54" w:author="Ворошков Константин Викторович" w:date="2021-11-01T17:55:00Z">
        <w:r w:rsidR="000A1026">
          <w:rPr>
            <w:sz w:val="20"/>
            <w:szCs w:val="20"/>
          </w:rPr>
          <w:t>и региональными особенностями его применения</w:t>
        </w:r>
        <w:r w:rsidR="000A1026" w:rsidRPr="000A1026">
          <w:rPr>
            <w:sz w:val="20"/>
            <w:szCs w:val="20"/>
          </w:rPr>
          <w:t xml:space="preserve"> </w:t>
        </w:r>
        <w:r w:rsidR="000A1026" w:rsidRPr="006632EB">
          <w:rPr>
            <w:sz w:val="20"/>
            <w:szCs w:val="20"/>
          </w:rPr>
          <w:t>в муниципальном образовании</w:t>
        </w:r>
        <w:r w:rsidR="000A1026">
          <w:rPr>
            <w:sz w:val="20"/>
            <w:szCs w:val="20"/>
          </w:rPr>
          <w:t xml:space="preserve"> </w:t>
        </w:r>
      </w:ins>
      <w:r>
        <w:rPr>
          <w:sz w:val="20"/>
          <w:szCs w:val="20"/>
        </w:rPr>
        <w:t>(</w:t>
      </w:r>
      <w:r w:rsidRPr="00FF627B">
        <w:rPr>
          <w:sz w:val="20"/>
          <w:szCs w:val="20"/>
        </w:rPr>
        <w:t>Порядке определения цены</w:t>
      </w:r>
      <w:r>
        <w:rPr>
          <w:sz w:val="20"/>
          <w:szCs w:val="20"/>
        </w:rPr>
        <w:t>)</w:t>
      </w:r>
      <w:r w:rsidRPr="00FF627B">
        <w:rPr>
          <w:sz w:val="20"/>
          <w:szCs w:val="20"/>
        </w:rPr>
        <w:t>, установленн</w:t>
      </w:r>
      <w:ins w:id="55" w:author="Ворошков Константин Викторович" w:date="2021-11-01T18:06:00Z">
        <w:r w:rsidR="00383D5F">
          <w:rPr>
            <w:sz w:val="20"/>
            <w:szCs w:val="20"/>
          </w:rPr>
          <w:t>о</w:t>
        </w:r>
      </w:ins>
      <w:del w:id="56" w:author="Ворошков Константин Викторович" w:date="2021-11-01T18:06:00Z">
        <w:r w:rsidRPr="00FF627B" w:rsidDel="00383D5F">
          <w:rPr>
            <w:sz w:val="20"/>
            <w:szCs w:val="20"/>
          </w:rPr>
          <w:delText>ы</w:delText>
        </w:r>
      </w:del>
      <w:r w:rsidRPr="00FF627B">
        <w:rPr>
          <w:sz w:val="20"/>
          <w:szCs w:val="20"/>
        </w:rPr>
        <w:t xml:space="preserve">м </w:t>
      </w:r>
      <w:r>
        <w:rPr>
          <w:sz w:val="20"/>
          <w:szCs w:val="20"/>
        </w:rPr>
        <w:t xml:space="preserve">в соответствии с </w:t>
      </w:r>
      <w:r w:rsidRPr="00FF627B">
        <w:rPr>
          <w:sz w:val="20"/>
          <w:szCs w:val="20"/>
        </w:rPr>
        <w:t>положениями действующих на момент оплаты нормативных правовых актов</w:t>
      </w:r>
      <w:ins w:id="57" w:author="Ворошков Константин Викторович" w:date="2021-11-01T18:09:00Z">
        <w:r w:rsidR="00D569F9">
          <w:rPr>
            <w:sz w:val="20"/>
            <w:szCs w:val="20"/>
          </w:rPr>
          <w:t xml:space="preserve">, </w:t>
        </w:r>
        <w:r w:rsidR="00D569F9" w:rsidRPr="006632EB">
          <w:rPr>
            <w:sz w:val="20"/>
            <w:szCs w:val="20"/>
          </w:rPr>
          <w:t>обязательств</w:t>
        </w:r>
        <w:r w:rsidR="00D569F9">
          <w:rPr>
            <w:sz w:val="20"/>
            <w:szCs w:val="20"/>
          </w:rPr>
          <w:t>ами</w:t>
        </w:r>
        <w:r w:rsidR="00D569F9" w:rsidRPr="006632EB">
          <w:rPr>
            <w:sz w:val="20"/>
            <w:szCs w:val="20"/>
          </w:rPr>
          <w:t xml:space="preserve"> Теплоснабжающей организации по определению цен</w:t>
        </w:r>
        <w:r w:rsidR="00D569F9">
          <w:rPr>
            <w:sz w:val="20"/>
            <w:szCs w:val="20"/>
          </w:rPr>
          <w:t xml:space="preserve"> на тепловую энергию (мощность) исходя из положений</w:t>
        </w:r>
        <w:r w:rsidR="00D569F9" w:rsidRPr="006632EB">
          <w:rPr>
            <w:sz w:val="20"/>
            <w:szCs w:val="20"/>
          </w:rPr>
          <w:t> соглашени</w:t>
        </w:r>
        <w:r w:rsidR="00D569F9">
          <w:rPr>
            <w:sz w:val="20"/>
            <w:szCs w:val="20"/>
          </w:rPr>
          <w:t>я</w:t>
        </w:r>
        <w:r w:rsidR="00D569F9" w:rsidRPr="006632EB">
          <w:rPr>
            <w:sz w:val="20"/>
            <w:szCs w:val="20"/>
          </w:rPr>
          <w:t xml:space="preserve"> об исполнении схемы теплоснабжения, заключенно</w:t>
        </w:r>
        <w:r w:rsidR="00D569F9">
          <w:rPr>
            <w:sz w:val="20"/>
            <w:szCs w:val="20"/>
          </w:rPr>
          <w:t>го</w:t>
        </w:r>
        <w:r w:rsidR="00D569F9" w:rsidRPr="006632EB">
          <w:rPr>
            <w:sz w:val="20"/>
            <w:szCs w:val="20"/>
          </w:rPr>
          <w:t xml:space="preserve"> между Теплоснабжающей организацией и администрацией муниципального образования</w:t>
        </w:r>
      </w:ins>
      <w:ins w:id="58" w:author="Ворошков Константин Викторович" w:date="2021-11-02T11:42:00Z">
        <w:r w:rsidR="00D66FA7">
          <w:rPr>
            <w:sz w:val="20"/>
            <w:szCs w:val="20"/>
          </w:rPr>
          <w:t>,</w:t>
        </w:r>
      </w:ins>
      <w:r w:rsidRPr="00FF627B">
        <w:rPr>
          <w:sz w:val="20"/>
          <w:szCs w:val="20"/>
        </w:rPr>
        <w:t xml:space="preserve"> и опубликованн</w:t>
      </w:r>
      <w:ins w:id="59" w:author="Ворошков Константин Викторович" w:date="2021-11-01T18:07:00Z">
        <w:r w:rsidR="00383D5F">
          <w:rPr>
            <w:sz w:val="20"/>
            <w:szCs w:val="20"/>
          </w:rPr>
          <w:t>о</w:t>
        </w:r>
      </w:ins>
      <w:del w:id="60" w:author="Ворошков Константин Викторович" w:date="2021-11-01T18:07:00Z">
        <w:r w:rsidRPr="00FF627B" w:rsidDel="00383D5F">
          <w:rPr>
            <w:sz w:val="20"/>
            <w:szCs w:val="20"/>
          </w:rPr>
          <w:delText>ы</w:delText>
        </w:r>
      </w:del>
      <w:r w:rsidRPr="00FF627B">
        <w:rPr>
          <w:sz w:val="20"/>
          <w:szCs w:val="20"/>
        </w:rPr>
        <w:t>м на официальном сайте Теплоснабжающей организации, в отношении категории потребителей, к которой относится Теплосетевая организация для покупки потерь в рамках эталонного уровня потерь.</w:t>
      </w:r>
    </w:p>
    <w:p w14:paraId="560B092D" w14:textId="77777777" w:rsidR="00A504E3" w:rsidRDefault="00A504E3" w:rsidP="00847744">
      <w:pPr>
        <w:pStyle w:val="af8"/>
        <w:numPr>
          <w:ilvl w:val="0"/>
          <w:numId w:val="21"/>
        </w:numPr>
        <w:tabs>
          <w:tab w:val="left" w:pos="1134"/>
        </w:tabs>
        <w:suppressAutoHyphens/>
        <w:spacing w:before="240" w:after="120"/>
        <w:ind w:left="0" w:firstLine="567"/>
        <w:contextualSpacing w:val="0"/>
        <w:jc w:val="both"/>
        <w:rPr>
          <w:sz w:val="20"/>
          <w:szCs w:val="20"/>
        </w:rPr>
      </w:pPr>
      <w:r>
        <w:rPr>
          <w:sz w:val="20"/>
          <w:szCs w:val="20"/>
        </w:rPr>
        <w:t>Порядок определения объема (плановой стоимости) Инвестиционной программы.</w:t>
      </w:r>
    </w:p>
    <w:p w14:paraId="006BD4CD" w14:textId="7885CE00" w:rsidR="00A504E3" w:rsidRPr="008A7745" w:rsidRDefault="00A504E3" w:rsidP="00847744">
      <w:pPr>
        <w:pStyle w:val="af8"/>
        <w:numPr>
          <w:ilvl w:val="0"/>
          <w:numId w:val="5"/>
        </w:numPr>
        <w:tabs>
          <w:tab w:val="left" w:pos="1134"/>
        </w:tabs>
        <w:spacing w:before="120"/>
        <w:ind w:left="0" w:firstLine="567"/>
        <w:contextualSpacing w:val="0"/>
        <w:jc w:val="both"/>
        <w:rPr>
          <w:sz w:val="20"/>
          <w:szCs w:val="20"/>
        </w:rPr>
      </w:pPr>
      <w:bookmarkStart w:id="61" w:name="_Ref65544437"/>
      <w:r w:rsidRPr="008A7745">
        <w:rPr>
          <w:sz w:val="20"/>
          <w:szCs w:val="20"/>
        </w:rPr>
        <w:t>Для целей определения цены настоящего Договора базовый объем Инвестиционной программы</w:t>
      </w:r>
      <w:r>
        <w:rPr>
          <w:sz w:val="20"/>
          <w:szCs w:val="20"/>
        </w:rPr>
        <w:t xml:space="preserve"> за один календарный год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oMath>
      <w:r>
        <w:rPr>
          <w:sz w:val="20"/>
          <w:szCs w:val="20"/>
        </w:rPr>
        <w:t>)</w:t>
      </w:r>
      <w:r w:rsidRPr="008A7745">
        <w:rPr>
          <w:sz w:val="20"/>
          <w:szCs w:val="20"/>
        </w:rPr>
        <w:t xml:space="preserve"> составляет </w:t>
      </w:r>
      <w:r w:rsidRPr="008A7745">
        <w:rPr>
          <w:sz w:val="20"/>
          <w:szCs w:val="20"/>
          <w:highlight w:val="green"/>
        </w:rPr>
        <w:t>_____</w:t>
      </w:r>
      <w:r w:rsidRPr="008A7745">
        <w:rPr>
          <w:sz w:val="20"/>
          <w:szCs w:val="20"/>
        </w:rPr>
        <w:t xml:space="preserve"> руб. без учета НДС. Указанная величина подлежит ежегодной индексации </w:t>
      </w:r>
      <w:r>
        <w:rPr>
          <w:sz w:val="20"/>
          <w:szCs w:val="20"/>
        </w:rPr>
        <w:t xml:space="preserve">на величину (в %) изменения </w:t>
      </w:r>
      <w:r w:rsidRPr="008A7745">
        <w:rPr>
          <w:sz w:val="20"/>
          <w:szCs w:val="20"/>
        </w:rPr>
        <w:t xml:space="preserve">базовой ставки на содержание сетей и инвестиции </w:t>
      </w:r>
      <m:oMath>
        <m:r>
          <w:rPr>
            <w:rFonts w:ascii="Cambria Math" w:hAnsi="Cambria Math"/>
            <w:sz w:val="20"/>
            <w:szCs w:val="20"/>
          </w:rPr>
          <m:t>(</m:t>
        </m:r>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sidRPr="008A7745">
        <w:rPr>
          <w:sz w:val="20"/>
          <w:szCs w:val="20"/>
        </w:rPr>
        <w:t xml:space="preserve">) </w:t>
      </w:r>
      <w:r>
        <w:rPr>
          <w:sz w:val="20"/>
          <w:szCs w:val="20"/>
        </w:rPr>
        <w:t xml:space="preserve">в течение (со второго полугодия) календарного года, предшествующего году, на который формируется Инвестиционная программа, </w:t>
      </w:r>
      <w:r w:rsidRPr="008A7745">
        <w:rPr>
          <w:sz w:val="20"/>
          <w:szCs w:val="20"/>
        </w:rPr>
        <w:t xml:space="preserve">и ежегодно учитывается </w:t>
      </w:r>
      <w:r>
        <w:rPr>
          <w:sz w:val="20"/>
          <w:szCs w:val="20"/>
        </w:rPr>
        <w:t>Сторонами в качестве базового источника финансирования</w:t>
      </w:r>
      <w:r w:rsidRPr="008A7745">
        <w:rPr>
          <w:sz w:val="20"/>
          <w:szCs w:val="20"/>
        </w:rPr>
        <w:t xml:space="preserve"> </w:t>
      </w:r>
      <w:r>
        <w:rPr>
          <w:sz w:val="20"/>
          <w:szCs w:val="20"/>
        </w:rPr>
        <w:t xml:space="preserve">мероприятий Инвестиционной программы </w:t>
      </w:r>
      <w:r w:rsidRPr="008A7745">
        <w:rPr>
          <w:sz w:val="20"/>
          <w:szCs w:val="20"/>
        </w:rPr>
        <w:t xml:space="preserve">при определении объема Инвестиционной программы (плановой стоимости </w:t>
      </w:r>
      <w:r>
        <w:rPr>
          <w:sz w:val="20"/>
          <w:szCs w:val="20"/>
        </w:rPr>
        <w:t xml:space="preserve">всех </w:t>
      </w:r>
      <w:r w:rsidRPr="008A7745">
        <w:rPr>
          <w:sz w:val="20"/>
          <w:szCs w:val="20"/>
        </w:rPr>
        <w:t>мероприятий Инвестиционной программы</w:t>
      </w:r>
      <w:r>
        <w:rPr>
          <w:sz w:val="20"/>
          <w:szCs w:val="20"/>
        </w:rPr>
        <w:t xml:space="preserve">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ИРП</m:t>
            </m:r>
          </m:sup>
        </m:sSubSup>
      </m:oMath>
      <w:r w:rsidRPr="008A7745">
        <w:rPr>
          <w:sz w:val="20"/>
          <w:szCs w:val="20"/>
        </w:rPr>
        <w:t xml:space="preserve">) </w:t>
      </w:r>
      <w:r>
        <w:rPr>
          <w:sz w:val="20"/>
          <w:szCs w:val="20"/>
        </w:rPr>
        <w:t xml:space="preserve">и формировании мероприятий Инвестиционной программы </w:t>
      </w:r>
      <w:r w:rsidRPr="008A7745">
        <w:rPr>
          <w:sz w:val="20"/>
          <w:szCs w:val="20"/>
        </w:rPr>
        <w:t xml:space="preserve">в </w:t>
      </w:r>
      <w:r>
        <w:rPr>
          <w:sz w:val="20"/>
          <w:szCs w:val="20"/>
        </w:rPr>
        <w:t xml:space="preserve">соответствии с </w:t>
      </w:r>
      <w:r w:rsidRPr="001229CC">
        <w:rPr>
          <w:b/>
          <w:sz w:val="20"/>
          <w:szCs w:val="20"/>
        </w:rPr>
        <w:t xml:space="preserve">пунктом </w:t>
      </w:r>
      <w:r>
        <w:rPr>
          <w:b/>
          <w:sz w:val="20"/>
          <w:szCs w:val="20"/>
        </w:rPr>
        <w:fldChar w:fldCharType="begin"/>
      </w:r>
      <w:r>
        <w:rPr>
          <w:b/>
          <w:sz w:val="20"/>
          <w:szCs w:val="20"/>
        </w:rPr>
        <w:instrText xml:space="preserve"> REF _Ref65543647 \r </w:instrText>
      </w:r>
      <w:r>
        <w:rPr>
          <w:b/>
          <w:sz w:val="20"/>
          <w:szCs w:val="20"/>
        </w:rPr>
        <w:fldChar w:fldCharType="separate"/>
      </w:r>
      <w:r w:rsidR="009C0EEE">
        <w:rPr>
          <w:b/>
          <w:sz w:val="20"/>
          <w:szCs w:val="20"/>
        </w:rPr>
        <w:t>4.2.3</w:t>
      </w:r>
      <w:r>
        <w:rPr>
          <w:b/>
          <w:sz w:val="20"/>
          <w:szCs w:val="20"/>
        </w:rPr>
        <w:fldChar w:fldCharType="end"/>
      </w:r>
      <w:r>
        <w:rPr>
          <w:sz w:val="20"/>
          <w:szCs w:val="20"/>
        </w:rPr>
        <w:t xml:space="preserve"> Договора</w:t>
      </w:r>
      <w:r w:rsidRPr="0091715E">
        <w:rPr>
          <w:sz w:val="20"/>
          <w:szCs w:val="20"/>
        </w:rPr>
        <w:t xml:space="preserve"> на </w:t>
      </w:r>
      <w:r>
        <w:rPr>
          <w:sz w:val="20"/>
          <w:szCs w:val="20"/>
        </w:rPr>
        <w:t xml:space="preserve">каждый очередной </w:t>
      </w:r>
      <w:r w:rsidRPr="0091715E">
        <w:rPr>
          <w:sz w:val="20"/>
          <w:szCs w:val="20"/>
        </w:rPr>
        <w:t>календарный год</w:t>
      </w:r>
      <w:r w:rsidRPr="008A7745">
        <w:rPr>
          <w:sz w:val="20"/>
          <w:szCs w:val="20"/>
        </w:rPr>
        <w:t>.</w:t>
      </w:r>
      <w:bookmarkEnd w:id="61"/>
    </w:p>
    <w:p w14:paraId="43CF5A98" w14:textId="76743758" w:rsidR="00A504E3" w:rsidRPr="00CC7DB7" w:rsidRDefault="00A504E3" w:rsidP="00847744">
      <w:pPr>
        <w:pStyle w:val="af8"/>
        <w:numPr>
          <w:ilvl w:val="0"/>
          <w:numId w:val="5"/>
        </w:numPr>
        <w:tabs>
          <w:tab w:val="left" w:pos="1134"/>
        </w:tabs>
        <w:spacing w:before="120"/>
        <w:ind w:left="0" w:firstLine="567"/>
        <w:contextualSpacing w:val="0"/>
        <w:jc w:val="both"/>
        <w:rPr>
          <w:sz w:val="20"/>
          <w:szCs w:val="20"/>
        </w:rPr>
      </w:pPr>
      <w:bookmarkStart w:id="62" w:name="_Ref65544377"/>
      <w:bookmarkStart w:id="63" w:name="_Ref65682721"/>
      <w:r w:rsidRPr="00CC7DB7">
        <w:rPr>
          <w:sz w:val="20"/>
          <w:szCs w:val="20"/>
        </w:rPr>
        <w:t xml:space="preserve">В связи с тем, что тепловые сети Теплосетевой организации могут использоваться для обеспечения собственного потребления Теплосетевой организации при передаче тепловой энергии, теплоносителя (без учета потерь в тепловых сетях и/или потребления на хозяйственные нужды, необходимые для поддержания и обеспечения работы тепловых сетей) стороны договорились об установлении коэффициента </w:t>
      </w:r>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w:r w:rsidRPr="00CC7DB7">
        <w:rPr>
          <w:sz w:val="20"/>
          <w:szCs w:val="20"/>
        </w:rPr>
        <w:t xml:space="preserve">, равного </w:t>
      </w:r>
      <w:r w:rsidRPr="00CC7DB7">
        <w:rPr>
          <w:sz w:val="20"/>
          <w:szCs w:val="20"/>
          <w:highlight w:val="green"/>
        </w:rPr>
        <w:t>_____</w:t>
      </w:r>
      <w:r w:rsidRPr="00CC7DB7">
        <w:rPr>
          <w:sz w:val="20"/>
          <w:szCs w:val="20"/>
        </w:rPr>
        <w:t xml:space="preserve"> и соответствующего доле возмещения со стороны Теплоснабжающей организации объема Инвестиционной программы. Коэффициент </w:t>
      </w:r>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w:r w:rsidRPr="00CC7DB7">
        <w:rPr>
          <w:sz w:val="20"/>
          <w:szCs w:val="20"/>
        </w:rPr>
        <w:t xml:space="preserve"> может быть изменен по соглашению Сторон.</w:t>
      </w:r>
      <w:bookmarkEnd w:id="62"/>
      <w:r w:rsidRPr="00CC7DB7">
        <w:rPr>
          <w:sz w:val="20"/>
          <w:szCs w:val="20"/>
        </w:rPr>
        <w:t xml:space="preserve"> Произведение величины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oMath>
      <w:r w:rsidRPr="00CC7DB7">
        <w:rPr>
          <w:sz w:val="20"/>
          <w:szCs w:val="20"/>
        </w:rPr>
        <w:t xml:space="preserve">, определенной в </w:t>
      </w:r>
      <w:r w:rsidRPr="00CC7DB7">
        <w:rPr>
          <w:b/>
          <w:sz w:val="20"/>
          <w:szCs w:val="20"/>
        </w:rPr>
        <w:t xml:space="preserve">пункте </w:t>
      </w:r>
      <w:r w:rsidRPr="00CC7DB7">
        <w:rPr>
          <w:b/>
          <w:sz w:val="20"/>
          <w:szCs w:val="20"/>
        </w:rPr>
        <w:fldChar w:fldCharType="begin"/>
      </w:r>
      <w:r w:rsidRPr="00CC7DB7">
        <w:rPr>
          <w:b/>
          <w:sz w:val="20"/>
          <w:szCs w:val="20"/>
        </w:rPr>
        <w:instrText xml:space="preserve"> REF _Ref65544437 \r </w:instrText>
      </w:r>
      <w:r w:rsidRPr="00CC7DB7">
        <w:rPr>
          <w:b/>
          <w:sz w:val="20"/>
          <w:szCs w:val="20"/>
        </w:rPr>
        <w:fldChar w:fldCharType="separate"/>
      </w:r>
      <w:r w:rsidR="009C0EEE">
        <w:rPr>
          <w:b/>
          <w:sz w:val="20"/>
          <w:szCs w:val="20"/>
        </w:rPr>
        <w:t>4.2.1</w:t>
      </w:r>
      <w:r w:rsidRPr="00CC7DB7">
        <w:rPr>
          <w:b/>
          <w:sz w:val="20"/>
          <w:szCs w:val="20"/>
        </w:rPr>
        <w:fldChar w:fldCharType="end"/>
      </w:r>
      <w:r w:rsidRPr="00CC7DB7">
        <w:rPr>
          <w:sz w:val="20"/>
          <w:szCs w:val="20"/>
        </w:rPr>
        <w:t xml:space="preserve"> Договора, и величины </w:t>
      </w:r>
      <w:r w:rsidRPr="00CC7DB7">
        <w:rPr>
          <w:i/>
          <w:sz w:val="20"/>
          <w:szCs w:val="20"/>
        </w:rPr>
        <w:t>К</w:t>
      </w:r>
      <w:r w:rsidRPr="00CC7DB7">
        <w:rPr>
          <w:i/>
          <w:sz w:val="20"/>
          <w:szCs w:val="20"/>
          <w:vertAlign w:val="subscript"/>
        </w:rPr>
        <w:t>доля</w:t>
      </w:r>
      <w:r w:rsidRPr="00CC7DB7">
        <w:rPr>
          <w:sz w:val="20"/>
          <w:szCs w:val="20"/>
        </w:rPr>
        <w:t xml:space="preserve">, определенной в </w:t>
      </w:r>
      <w:r w:rsidRPr="00864AE2">
        <w:rPr>
          <w:b/>
          <w:sz w:val="20"/>
          <w:szCs w:val="20"/>
        </w:rPr>
        <w:t>настоящем пункте</w:t>
      </w:r>
      <w:r w:rsidRPr="00CC7DB7">
        <w:rPr>
          <w:sz w:val="20"/>
          <w:szCs w:val="20"/>
        </w:rPr>
        <w:t xml:space="preserve">, является величиной базового возмещения со стороны Теплоснабжающей организации объема Инвестиционной программы (плановой стоимости всех мероприятий Инвестиционной программы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ИРП</m:t>
            </m:r>
          </m:sup>
        </m:sSubSup>
      </m:oMath>
      <w:r w:rsidRPr="00CC7DB7">
        <w:rPr>
          <w:sz w:val="20"/>
          <w:szCs w:val="20"/>
        </w:rPr>
        <w:t>), согласованной Сторонами на соответствующий календарный год.</w:t>
      </w:r>
      <w:bookmarkEnd w:id="63"/>
      <w:r w:rsidRPr="00CC7DB7">
        <w:rPr>
          <w:sz w:val="20"/>
          <w:szCs w:val="20"/>
        </w:rPr>
        <w:t xml:space="preserve"> </w:t>
      </w:r>
    </w:p>
    <w:p w14:paraId="04D353D0" w14:textId="2DAAE77E" w:rsidR="00A504E3" w:rsidRPr="009C166B" w:rsidRDefault="00A504E3" w:rsidP="00847744">
      <w:pPr>
        <w:pStyle w:val="af8"/>
        <w:numPr>
          <w:ilvl w:val="0"/>
          <w:numId w:val="5"/>
        </w:numPr>
        <w:tabs>
          <w:tab w:val="left" w:pos="1134"/>
        </w:tabs>
        <w:suppressAutoHyphens/>
        <w:autoSpaceDE w:val="0"/>
        <w:autoSpaceDN w:val="0"/>
        <w:adjustRightInd w:val="0"/>
        <w:spacing w:before="120" w:after="120"/>
        <w:ind w:left="0" w:firstLine="567"/>
        <w:contextualSpacing w:val="0"/>
        <w:jc w:val="both"/>
        <w:rPr>
          <w:sz w:val="20"/>
          <w:szCs w:val="20"/>
        </w:rPr>
      </w:pPr>
      <w:bookmarkStart w:id="64" w:name="_Ref65543647"/>
      <w:r w:rsidRPr="009C166B">
        <w:rPr>
          <w:sz w:val="20"/>
          <w:szCs w:val="20"/>
        </w:rPr>
        <w:t xml:space="preserve">Объем Инвестиционной программы (плановая стоимость мероприятий Инвестиционной программы) на календарный год может быть изменен (увеличен или уменьшен) по сравнению с базовым объемом Инвестиционной программы, определяемым в соответствии с </w:t>
      </w:r>
      <w:r w:rsidRPr="00F87D55">
        <w:rPr>
          <w:b/>
          <w:sz w:val="20"/>
          <w:szCs w:val="20"/>
        </w:rPr>
        <w:t xml:space="preserve">пунктом </w:t>
      </w:r>
      <w:r>
        <w:rPr>
          <w:b/>
          <w:sz w:val="20"/>
          <w:szCs w:val="20"/>
        </w:rPr>
        <w:fldChar w:fldCharType="begin"/>
      </w:r>
      <w:r>
        <w:rPr>
          <w:b/>
          <w:sz w:val="20"/>
          <w:szCs w:val="20"/>
        </w:rPr>
        <w:instrText xml:space="preserve"> REF _Ref65544437 \r </w:instrText>
      </w:r>
      <w:r>
        <w:rPr>
          <w:b/>
          <w:sz w:val="20"/>
          <w:szCs w:val="20"/>
        </w:rPr>
        <w:fldChar w:fldCharType="separate"/>
      </w:r>
      <w:r w:rsidR="009C0EEE">
        <w:rPr>
          <w:b/>
          <w:sz w:val="20"/>
          <w:szCs w:val="20"/>
        </w:rPr>
        <w:t>4.2.1</w:t>
      </w:r>
      <w:r>
        <w:rPr>
          <w:b/>
          <w:sz w:val="20"/>
          <w:szCs w:val="20"/>
        </w:rPr>
        <w:fldChar w:fldCharType="end"/>
      </w:r>
      <w:r w:rsidRPr="009C166B">
        <w:rPr>
          <w:sz w:val="20"/>
          <w:szCs w:val="20"/>
        </w:rPr>
        <w:t xml:space="preserve"> Договора, </w:t>
      </w:r>
      <w:r>
        <w:rPr>
          <w:sz w:val="20"/>
          <w:szCs w:val="20"/>
        </w:rPr>
        <w:t xml:space="preserve">в срок и в порядке, предусмотренные в Стандарте взаимодействия и Договоре, </w:t>
      </w:r>
      <w:r w:rsidRPr="009C166B">
        <w:rPr>
          <w:sz w:val="20"/>
          <w:szCs w:val="20"/>
        </w:rPr>
        <w:t>путем подписания Сторонами дополнительного соглашения к Договору (Приложения №7)</w:t>
      </w:r>
      <w:r>
        <w:rPr>
          <w:sz w:val="20"/>
          <w:szCs w:val="20"/>
        </w:rPr>
        <w:t xml:space="preserve">. </w:t>
      </w:r>
      <w:r w:rsidRPr="009C166B">
        <w:rPr>
          <w:sz w:val="20"/>
          <w:szCs w:val="20"/>
        </w:rPr>
        <w:t xml:space="preserve">В случае, если Стороны не достигли согласия в отношении объема </w:t>
      </w:r>
      <w:r w:rsidRPr="009C166B">
        <w:rPr>
          <w:sz w:val="20"/>
          <w:szCs w:val="20"/>
        </w:rPr>
        <w:lastRenderedPageBreak/>
        <w:t>Инвестиционной программы на календарный год и не подписали дополнительное соглашение к Договору, то объем Инвестиционной программы на календарный год считается согласованным в неоспариваемой Сторонами части, что подтверждается деловой перепиской Сторон.</w:t>
      </w:r>
      <w:bookmarkEnd w:id="64"/>
      <w:r w:rsidRPr="009C166B">
        <w:rPr>
          <w:sz w:val="20"/>
          <w:szCs w:val="20"/>
        </w:rPr>
        <w:t xml:space="preserve"> </w:t>
      </w:r>
    </w:p>
    <w:p w14:paraId="3A43024B" w14:textId="77777777" w:rsidR="00A504E3" w:rsidRPr="00FC7DCD" w:rsidRDefault="00A504E3" w:rsidP="00847744">
      <w:pPr>
        <w:pStyle w:val="af8"/>
        <w:numPr>
          <w:ilvl w:val="0"/>
          <w:numId w:val="5"/>
        </w:numPr>
        <w:tabs>
          <w:tab w:val="left" w:pos="1134"/>
        </w:tabs>
        <w:spacing w:before="120" w:after="120"/>
        <w:ind w:left="0" w:firstLine="567"/>
        <w:contextualSpacing w:val="0"/>
        <w:jc w:val="both"/>
        <w:rPr>
          <w:sz w:val="20"/>
          <w:szCs w:val="20"/>
        </w:rPr>
      </w:pPr>
      <w:bookmarkStart w:id="65" w:name="_Ref65781280"/>
      <w:r w:rsidRPr="00FC7DCD">
        <w:rPr>
          <w:sz w:val="20"/>
          <w:szCs w:val="20"/>
        </w:rPr>
        <w:t xml:space="preserve">Стороны определили, что на </w:t>
      </w:r>
      <w:r w:rsidRPr="00501CAB">
        <w:rPr>
          <w:sz w:val="20"/>
          <w:szCs w:val="20"/>
          <w:highlight w:val="green"/>
        </w:rPr>
        <w:t>_____</w:t>
      </w:r>
      <w:r>
        <w:rPr>
          <w:sz w:val="20"/>
          <w:szCs w:val="20"/>
        </w:rPr>
        <w:t xml:space="preserve"> год</w:t>
      </w:r>
      <w:r>
        <w:rPr>
          <w:rFonts w:cs="Calibri"/>
          <w:i/>
          <w:sz w:val="20"/>
          <w:szCs w:val="20"/>
        </w:rPr>
        <w:t xml:space="preserve"> </w:t>
      </w:r>
      <w:r w:rsidRPr="00FC7DCD">
        <w:rPr>
          <w:sz w:val="20"/>
          <w:szCs w:val="20"/>
        </w:rPr>
        <w:t>объем Инвестиционной программы не устанавливается.</w:t>
      </w:r>
      <w:bookmarkEnd w:id="65"/>
    </w:p>
    <w:p w14:paraId="37BBC5C6" w14:textId="77777777" w:rsidR="00A504E3" w:rsidRDefault="00A504E3" w:rsidP="00847744">
      <w:pPr>
        <w:pStyle w:val="af8"/>
        <w:numPr>
          <w:ilvl w:val="0"/>
          <w:numId w:val="21"/>
        </w:numPr>
        <w:tabs>
          <w:tab w:val="left" w:pos="1134"/>
        </w:tabs>
        <w:suppressAutoHyphens/>
        <w:spacing w:before="240" w:after="120"/>
        <w:ind w:left="0" w:firstLine="567"/>
        <w:contextualSpacing w:val="0"/>
        <w:jc w:val="both"/>
        <w:rPr>
          <w:sz w:val="20"/>
          <w:szCs w:val="20"/>
        </w:rPr>
      </w:pPr>
      <w:bookmarkStart w:id="66" w:name="_Ref65580791"/>
      <w:r>
        <w:rPr>
          <w:sz w:val="20"/>
          <w:szCs w:val="20"/>
        </w:rPr>
        <w:t>Порядок определения к</w:t>
      </w:r>
      <w:r w:rsidRPr="001F0A40">
        <w:rPr>
          <w:sz w:val="20"/>
          <w:szCs w:val="20"/>
        </w:rPr>
        <w:t>оэффициент</w:t>
      </w:r>
      <w:r>
        <w:rPr>
          <w:sz w:val="20"/>
          <w:szCs w:val="20"/>
        </w:rPr>
        <w:t>а</w:t>
      </w:r>
      <w:r w:rsidRPr="001F0A40">
        <w:rPr>
          <w:sz w:val="20"/>
          <w:szCs w:val="20"/>
        </w:rPr>
        <w:t xml:space="preserve"> </w:t>
      </w:r>
      <m:oMath>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К</m:t>
            </m:r>
          </m:e>
          <m:sub>
            <m:sSub>
              <m:sSubPr>
                <m:ctrlPr>
                  <w:rPr>
                    <w:rFonts w:ascii="Cambria Math" w:hAnsi="Cambria Math"/>
                    <w:i/>
                    <w:sz w:val="20"/>
                    <w:szCs w:val="20"/>
                  </w:rPr>
                </m:ctrlPr>
              </m:sSubPr>
              <m:e>
                <m:r>
                  <w:rPr>
                    <w:rFonts w:ascii="Cambria Math" w:hAnsi="Cambria Math"/>
                    <w:sz w:val="20"/>
                    <w:szCs w:val="20"/>
                  </w:rPr>
                  <m:t>цена</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oMath>
      <w:r>
        <w:rPr>
          <w:sz w:val="20"/>
          <w:szCs w:val="20"/>
        </w:rPr>
        <w:t>.</w:t>
      </w:r>
      <w:bookmarkEnd w:id="66"/>
    </w:p>
    <w:p w14:paraId="399EFE31" w14:textId="7CBB5B61" w:rsidR="00A504E3" w:rsidRDefault="00A504E3" w:rsidP="00847744">
      <w:pPr>
        <w:pStyle w:val="af8"/>
        <w:numPr>
          <w:ilvl w:val="0"/>
          <w:numId w:val="6"/>
        </w:numPr>
        <w:tabs>
          <w:tab w:val="left" w:pos="1134"/>
        </w:tabs>
        <w:suppressAutoHyphens/>
        <w:ind w:left="0" w:firstLine="567"/>
        <w:contextualSpacing w:val="0"/>
        <w:jc w:val="both"/>
        <w:rPr>
          <w:sz w:val="20"/>
          <w:szCs w:val="20"/>
        </w:rPr>
      </w:pPr>
      <w:r w:rsidRPr="00B64B4B">
        <w:rPr>
          <w:sz w:val="20"/>
          <w:szCs w:val="20"/>
        </w:rPr>
        <w:t>Коэффициент</w:t>
      </w:r>
      <w:r w:rsidRPr="00CF19A6">
        <w:rPr>
          <w:b/>
          <w:sz w:val="20"/>
          <w:szCs w:val="20"/>
        </w:rPr>
        <w:t xml:space="preserve"> </w:t>
      </w:r>
      <m:oMath>
        <m:r>
          <m:rPr>
            <m:sty m:val="bi"/>
          </m:rPr>
          <w:rPr>
            <w:rFonts w:ascii="Cambria Math" w:hAnsi="Cambria Math"/>
            <w:sz w:val="20"/>
            <w:szCs w:val="20"/>
          </w:rPr>
          <m:t xml:space="preserve"> </m:t>
        </m:r>
        <m:sSub>
          <m:sSubPr>
            <m:ctrlPr>
              <w:rPr>
                <w:rFonts w:ascii="Cambria Math" w:hAnsi="Cambria Math"/>
                <w:b/>
                <w:i/>
                <w:sz w:val="20"/>
                <w:szCs w:val="20"/>
              </w:rPr>
            </m:ctrlPr>
          </m:sSubPr>
          <m:e>
            <m:r>
              <m:rPr>
                <m:sty m:val="bi"/>
              </m:rPr>
              <w:rPr>
                <w:rFonts w:ascii="Cambria Math" w:hAnsi="Cambria Math"/>
                <w:sz w:val="20"/>
                <w:szCs w:val="20"/>
              </w:rPr>
              <m:t>К</m:t>
            </m:r>
          </m:e>
          <m:sub>
            <m:sSub>
              <m:sSubPr>
                <m:ctrlPr>
                  <w:rPr>
                    <w:rFonts w:ascii="Cambria Math" w:hAnsi="Cambria Math"/>
                    <w:b/>
                    <w:i/>
                    <w:sz w:val="20"/>
                    <w:szCs w:val="20"/>
                  </w:rPr>
                </m:ctrlPr>
              </m:sSubPr>
              <m:e>
                <m:r>
                  <m:rPr>
                    <m:sty m:val="bi"/>
                  </m:rPr>
                  <w:rPr>
                    <w:rFonts w:ascii="Cambria Math" w:hAnsi="Cambria Math"/>
                    <w:sz w:val="20"/>
                    <w:szCs w:val="20"/>
                  </w:rPr>
                  <m:t>цена</m:t>
                </m:r>
              </m:e>
              <m:sub>
                <m:r>
                  <m:rPr>
                    <m:sty m:val="bi"/>
                  </m:rPr>
                  <w:rPr>
                    <w:rFonts w:ascii="Cambria Math" w:hAnsi="Cambria Math"/>
                    <w:sz w:val="20"/>
                    <w:szCs w:val="20"/>
                    <w:lang w:val="en-US"/>
                  </w:rPr>
                  <m:t>k</m:t>
                </m:r>
                <m:r>
                  <m:rPr>
                    <m:sty m:val="bi"/>
                  </m:rPr>
                  <w:rPr>
                    <w:rFonts w:ascii="Cambria Math" w:hAnsi="Cambria Math"/>
                    <w:sz w:val="20"/>
                    <w:szCs w:val="20"/>
                  </w:rPr>
                  <m:t>,</m:t>
                </m:r>
                <m:r>
                  <m:rPr>
                    <m:sty m:val="bi"/>
                  </m:rPr>
                  <w:rPr>
                    <w:rFonts w:ascii="Cambria Math" w:hAnsi="Cambria Math"/>
                    <w:sz w:val="20"/>
                    <w:szCs w:val="20"/>
                    <w:lang w:val="en-US"/>
                  </w:rPr>
                  <m:t>m</m:t>
                </m:r>
              </m:sub>
            </m:sSub>
          </m:sub>
        </m:sSub>
      </m:oMath>
      <w:r w:rsidRPr="001F0A40">
        <w:rPr>
          <w:sz w:val="20"/>
          <w:szCs w:val="20"/>
        </w:rPr>
        <w:t xml:space="preserve"> </w:t>
      </w:r>
      <w:r>
        <w:rPr>
          <w:sz w:val="20"/>
          <w:szCs w:val="20"/>
        </w:rPr>
        <w:t>д</w:t>
      </w:r>
      <w:r w:rsidRPr="00CF19A6">
        <w:rPr>
          <w:sz w:val="20"/>
          <w:szCs w:val="20"/>
        </w:rPr>
        <w:t xml:space="preserve">ля расчетного периода </w:t>
      </w:r>
      <w:r w:rsidRPr="00CF19A6">
        <w:rPr>
          <w:b/>
          <w:i/>
          <w:sz w:val="20"/>
          <w:szCs w:val="20"/>
          <w:lang w:val="en-US"/>
        </w:rPr>
        <w:t>m</w:t>
      </w:r>
      <w:r w:rsidRPr="00CF19A6">
        <w:rPr>
          <w:sz w:val="20"/>
          <w:szCs w:val="20"/>
        </w:rPr>
        <w:t xml:space="preserve"> календарного года </w:t>
      </w:r>
      <w:r w:rsidRPr="00CF19A6">
        <w:rPr>
          <w:b/>
          <w:i/>
          <w:sz w:val="20"/>
          <w:szCs w:val="20"/>
          <w:lang w:val="en-US"/>
        </w:rPr>
        <w:t>k</w:t>
      </w:r>
      <w:r w:rsidRPr="00CF19A6">
        <w:rPr>
          <w:sz w:val="20"/>
          <w:szCs w:val="20"/>
        </w:rPr>
        <w:t xml:space="preserve"> определяется</w:t>
      </w:r>
      <w:r>
        <w:rPr>
          <w:sz w:val="20"/>
          <w:szCs w:val="20"/>
        </w:rPr>
        <w:t xml:space="preserve"> для целей корректировки цены Договора</w:t>
      </w:r>
      <w:r w:rsidRPr="00CF19A6">
        <w:rPr>
          <w:sz w:val="20"/>
          <w:szCs w:val="20"/>
        </w:rPr>
        <w:t xml:space="preserve"> в связи с изменением</w:t>
      </w:r>
      <w:r>
        <w:rPr>
          <w:sz w:val="20"/>
          <w:szCs w:val="20"/>
        </w:rPr>
        <w:t xml:space="preserve"> объема Инвестиционной программы, предусмотренным </w:t>
      </w:r>
      <w:r w:rsidRPr="00F87D55">
        <w:rPr>
          <w:b/>
          <w:sz w:val="20"/>
          <w:szCs w:val="20"/>
        </w:rPr>
        <w:t xml:space="preserve">пунктом </w:t>
      </w:r>
      <w:r>
        <w:rPr>
          <w:b/>
          <w:sz w:val="20"/>
          <w:szCs w:val="20"/>
        </w:rPr>
        <w:fldChar w:fldCharType="begin"/>
      </w:r>
      <w:r>
        <w:rPr>
          <w:b/>
          <w:sz w:val="20"/>
          <w:szCs w:val="20"/>
        </w:rPr>
        <w:instrText xml:space="preserve"> REF _Ref65543647 \r </w:instrText>
      </w:r>
      <w:r>
        <w:rPr>
          <w:b/>
          <w:sz w:val="20"/>
          <w:szCs w:val="20"/>
        </w:rPr>
        <w:fldChar w:fldCharType="separate"/>
      </w:r>
      <w:r w:rsidR="009C0EEE">
        <w:rPr>
          <w:b/>
          <w:sz w:val="20"/>
          <w:szCs w:val="20"/>
        </w:rPr>
        <w:t>4.2.3</w:t>
      </w:r>
      <w:r>
        <w:rPr>
          <w:b/>
          <w:sz w:val="20"/>
          <w:szCs w:val="20"/>
        </w:rPr>
        <w:fldChar w:fldCharType="end"/>
      </w:r>
      <w:r>
        <w:rPr>
          <w:sz w:val="20"/>
          <w:szCs w:val="20"/>
        </w:rPr>
        <w:t xml:space="preserve"> Договора,</w:t>
      </w:r>
      <w:r w:rsidRPr="00CF19A6">
        <w:rPr>
          <w:sz w:val="20"/>
          <w:szCs w:val="20"/>
        </w:rPr>
        <w:t xml:space="preserve"> </w:t>
      </w:r>
      <w:r>
        <w:rPr>
          <w:sz w:val="20"/>
          <w:szCs w:val="20"/>
        </w:rPr>
        <w:t xml:space="preserve">лимитами на максимальное увеличение и максимальное снижение стоимости Договора, предусмотренные </w:t>
      </w:r>
      <w:r w:rsidRPr="00864AE2">
        <w:rPr>
          <w:b/>
          <w:sz w:val="20"/>
          <w:szCs w:val="20"/>
        </w:rPr>
        <w:t xml:space="preserve">пунктами </w:t>
      </w:r>
      <w:r w:rsidRPr="00864AE2">
        <w:rPr>
          <w:b/>
          <w:sz w:val="20"/>
          <w:szCs w:val="20"/>
        </w:rPr>
        <w:fldChar w:fldCharType="begin"/>
      </w:r>
      <w:r w:rsidRPr="00864AE2">
        <w:rPr>
          <w:b/>
          <w:sz w:val="20"/>
          <w:szCs w:val="20"/>
        </w:rPr>
        <w:instrText xml:space="preserve"> REF _Ref65543160 \r </w:instrText>
      </w:r>
      <w:r>
        <w:rPr>
          <w:b/>
          <w:sz w:val="20"/>
          <w:szCs w:val="20"/>
        </w:rPr>
        <w:instrText xml:space="preserve"> \* MERGEFORMAT </w:instrText>
      </w:r>
      <w:r w:rsidRPr="00864AE2">
        <w:rPr>
          <w:b/>
          <w:sz w:val="20"/>
          <w:szCs w:val="20"/>
        </w:rPr>
        <w:fldChar w:fldCharType="separate"/>
      </w:r>
      <w:r w:rsidR="009C0EEE">
        <w:rPr>
          <w:b/>
          <w:sz w:val="20"/>
          <w:szCs w:val="20"/>
        </w:rPr>
        <w:t>4.3.2.7</w:t>
      </w:r>
      <w:r w:rsidRPr="00864AE2">
        <w:rPr>
          <w:b/>
          <w:sz w:val="20"/>
          <w:szCs w:val="20"/>
        </w:rPr>
        <w:fldChar w:fldCharType="end"/>
      </w:r>
      <w:r w:rsidRPr="00864AE2">
        <w:rPr>
          <w:b/>
          <w:sz w:val="20"/>
          <w:szCs w:val="20"/>
        </w:rPr>
        <w:t xml:space="preserve"> и </w:t>
      </w:r>
      <w:r w:rsidRPr="00864AE2">
        <w:rPr>
          <w:b/>
          <w:sz w:val="20"/>
          <w:szCs w:val="20"/>
        </w:rPr>
        <w:fldChar w:fldCharType="begin"/>
      </w:r>
      <w:r w:rsidRPr="00864AE2">
        <w:rPr>
          <w:b/>
          <w:sz w:val="20"/>
          <w:szCs w:val="20"/>
        </w:rPr>
        <w:instrText xml:space="preserve"> REF _Ref65523178 \r </w:instrText>
      </w:r>
      <w:r>
        <w:rPr>
          <w:b/>
          <w:sz w:val="20"/>
          <w:szCs w:val="20"/>
        </w:rPr>
        <w:instrText xml:space="preserve"> \* MERGEFORMAT </w:instrText>
      </w:r>
      <w:r w:rsidRPr="00864AE2">
        <w:rPr>
          <w:b/>
          <w:sz w:val="20"/>
          <w:szCs w:val="20"/>
        </w:rPr>
        <w:fldChar w:fldCharType="separate"/>
      </w:r>
      <w:r w:rsidR="009C0EEE">
        <w:rPr>
          <w:b/>
          <w:sz w:val="20"/>
          <w:szCs w:val="20"/>
        </w:rPr>
        <w:t>4.3.3</w:t>
      </w:r>
      <w:r w:rsidRPr="00864AE2">
        <w:rPr>
          <w:b/>
          <w:sz w:val="20"/>
          <w:szCs w:val="20"/>
        </w:rPr>
        <w:fldChar w:fldCharType="end"/>
      </w:r>
      <w:r>
        <w:rPr>
          <w:sz w:val="20"/>
          <w:szCs w:val="20"/>
        </w:rPr>
        <w:t xml:space="preserve"> Договора соответственно, выполнением или не выполнением контрольных точек в течение отчетного календарного года </w:t>
      </w:r>
      <w:r w:rsidRPr="00A60C08">
        <w:rPr>
          <w:b/>
          <w:i/>
          <w:sz w:val="20"/>
          <w:szCs w:val="20"/>
          <w:lang w:val="en-US"/>
        </w:rPr>
        <w:t>k</w:t>
      </w:r>
      <w:r>
        <w:rPr>
          <w:sz w:val="20"/>
          <w:szCs w:val="20"/>
        </w:rPr>
        <w:t xml:space="preserve"> , предусмотренных в Инвестиционной программе, фактическим выполнением или </w:t>
      </w:r>
      <w:r w:rsidRPr="00CF19A6">
        <w:rPr>
          <w:sz w:val="20"/>
          <w:szCs w:val="20"/>
        </w:rPr>
        <w:t xml:space="preserve">невыполнением </w:t>
      </w:r>
      <w:r>
        <w:rPr>
          <w:sz w:val="20"/>
          <w:szCs w:val="20"/>
        </w:rPr>
        <w:t>мероприятий</w:t>
      </w:r>
      <w:r w:rsidRPr="00CF19A6">
        <w:rPr>
          <w:sz w:val="20"/>
          <w:szCs w:val="20"/>
        </w:rPr>
        <w:t xml:space="preserve"> </w:t>
      </w:r>
      <w:r>
        <w:rPr>
          <w:sz w:val="20"/>
          <w:szCs w:val="20"/>
        </w:rPr>
        <w:t>Инвестиционной программы по итогам отчетного календарного года</w:t>
      </w:r>
      <w:r w:rsidRPr="00B64B4B">
        <w:rPr>
          <w:sz w:val="20"/>
          <w:szCs w:val="20"/>
        </w:rPr>
        <w:t xml:space="preserve"> </w:t>
      </w:r>
      <w:r w:rsidRPr="00B64B4B">
        <w:rPr>
          <w:b/>
          <w:i/>
          <w:sz w:val="20"/>
          <w:szCs w:val="20"/>
          <w:lang w:val="en-US"/>
        </w:rPr>
        <w:t>k</w:t>
      </w:r>
      <w:r w:rsidRPr="00CF19A6">
        <w:rPr>
          <w:sz w:val="20"/>
          <w:szCs w:val="20"/>
        </w:rPr>
        <w:t xml:space="preserve">, </w:t>
      </w:r>
      <w:r>
        <w:rPr>
          <w:sz w:val="20"/>
          <w:szCs w:val="20"/>
        </w:rPr>
        <w:t xml:space="preserve">и в зависимости от </w:t>
      </w:r>
      <w:r w:rsidRPr="00954DBE">
        <w:rPr>
          <w:sz w:val="20"/>
          <w:szCs w:val="20"/>
        </w:rPr>
        <w:t>фактического объема передачи тепловой энергии (</w:t>
      </w:r>
      <m:oMath>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oMath>
      <w:r w:rsidRPr="00954DBE">
        <w:rPr>
          <w:sz w:val="20"/>
          <w:szCs w:val="20"/>
        </w:rPr>
        <w:t xml:space="preserve">) за расчётный период </w:t>
      </w:r>
      <w:r w:rsidRPr="00954DBE">
        <w:rPr>
          <w:b/>
          <w:i/>
          <w:sz w:val="20"/>
          <w:szCs w:val="20"/>
          <w:lang w:val="en-US"/>
        </w:rPr>
        <w:t>m</w:t>
      </w:r>
      <w:r w:rsidRPr="003F7B13">
        <w:rPr>
          <w:sz w:val="20"/>
          <w:szCs w:val="20"/>
        </w:rPr>
        <w:t xml:space="preserve"> календарного года</w:t>
      </w:r>
      <w:r>
        <w:rPr>
          <w:b/>
          <w:i/>
          <w:sz w:val="20"/>
          <w:szCs w:val="20"/>
        </w:rPr>
        <w:t xml:space="preserve"> </w:t>
      </w:r>
      <w:r>
        <w:rPr>
          <w:b/>
          <w:i/>
          <w:sz w:val="20"/>
          <w:szCs w:val="20"/>
          <w:lang w:val="en-US"/>
        </w:rPr>
        <w:t>k</w:t>
      </w:r>
      <w:r>
        <w:rPr>
          <w:sz w:val="20"/>
          <w:szCs w:val="20"/>
        </w:rPr>
        <w:t xml:space="preserve"> и номера календарного года </w:t>
      </w:r>
      <w:r w:rsidRPr="00D46E04">
        <w:rPr>
          <w:b/>
          <w:i/>
          <w:sz w:val="20"/>
          <w:szCs w:val="20"/>
          <w:lang w:val="en-US"/>
        </w:rPr>
        <w:t>k</w:t>
      </w:r>
      <w:r w:rsidRPr="00D46E04">
        <w:rPr>
          <w:sz w:val="20"/>
          <w:szCs w:val="20"/>
        </w:rPr>
        <w:t xml:space="preserve"> </w:t>
      </w:r>
      <w:r>
        <w:rPr>
          <w:sz w:val="20"/>
          <w:szCs w:val="20"/>
        </w:rPr>
        <w:t>рассчитывается следующим образом:</w:t>
      </w:r>
    </w:p>
    <w:p w14:paraId="238A7FA9" w14:textId="2FAFC4F5" w:rsidR="00A504E3" w:rsidRDefault="00A504E3" w:rsidP="00847744">
      <w:pPr>
        <w:pStyle w:val="af8"/>
        <w:numPr>
          <w:ilvl w:val="0"/>
          <w:numId w:val="23"/>
        </w:numPr>
        <w:suppressAutoHyphens/>
        <w:spacing w:before="120" w:after="120"/>
        <w:ind w:left="851" w:hanging="284"/>
        <w:contextualSpacing w:val="0"/>
        <w:jc w:val="both"/>
        <w:rPr>
          <w:sz w:val="20"/>
          <w:szCs w:val="20"/>
        </w:rPr>
      </w:pPr>
      <w:r>
        <w:rPr>
          <w:sz w:val="20"/>
          <w:szCs w:val="20"/>
        </w:rPr>
        <w:t xml:space="preserve">при </w:t>
      </w:r>
      <m:oMath>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r>
          <w:rPr>
            <w:rFonts w:ascii="Cambria Math" w:hAnsi="Cambria Math" w:cs="Calibri"/>
            <w:sz w:val="20"/>
            <w:szCs w:val="20"/>
          </w:rPr>
          <m:t>=0</m:t>
        </m:r>
      </m:oMath>
      <w:r>
        <w:rPr>
          <w:sz w:val="20"/>
          <w:szCs w:val="20"/>
        </w:rPr>
        <w:t xml:space="preserve"> либо </w:t>
      </w:r>
      <w:r w:rsidRPr="00D46E04">
        <w:rPr>
          <w:b/>
          <w:i/>
          <w:sz w:val="20"/>
          <w:szCs w:val="20"/>
          <w:lang w:val="en-US"/>
        </w:rPr>
        <w:t>k</w:t>
      </w:r>
      <w:r w:rsidRPr="00D46E04">
        <w:rPr>
          <w:b/>
          <w:i/>
          <w:sz w:val="20"/>
          <w:szCs w:val="20"/>
        </w:rPr>
        <w:t xml:space="preserve"> </w:t>
      </w:r>
      <w:r w:rsidRPr="00D46E04">
        <w:rPr>
          <w:sz w:val="20"/>
          <w:szCs w:val="20"/>
        </w:rPr>
        <w:t xml:space="preserve">= </w:t>
      </w:r>
      <w:r w:rsidRPr="009A3809">
        <w:rPr>
          <w:sz w:val="20"/>
          <w:szCs w:val="20"/>
        </w:rPr>
        <w:t>номе</w:t>
      </w:r>
      <w:r>
        <w:rPr>
          <w:sz w:val="20"/>
          <w:szCs w:val="20"/>
        </w:rPr>
        <w:t>ру календарного года, указанному</w:t>
      </w:r>
      <w:r w:rsidRPr="009A3809">
        <w:rPr>
          <w:sz w:val="20"/>
          <w:szCs w:val="20"/>
        </w:rPr>
        <w:t xml:space="preserve">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говора</w:t>
      </w:r>
      <w:r w:rsidRPr="00EC16D2">
        <w:rPr>
          <w:rFonts w:cs="Calibri"/>
          <w:sz w:val="20"/>
          <w:szCs w:val="20"/>
        </w:rPr>
        <w:t xml:space="preserve"> (</w:t>
      </w:r>
      <w:r>
        <w:rPr>
          <w:rFonts w:cs="Calibri"/>
          <w:sz w:val="20"/>
          <w:szCs w:val="20"/>
        </w:rPr>
        <w:t>выполнение любого из условий):</w:t>
      </w:r>
    </w:p>
    <w:p w14:paraId="1350326A" w14:textId="77777777" w:rsidR="00A504E3" w:rsidRPr="003F7B13" w:rsidRDefault="002F48C5" w:rsidP="00A504E3">
      <w:pPr>
        <w:pStyle w:val="af8"/>
        <w:suppressAutoHyphens/>
        <w:spacing w:before="120" w:after="120"/>
        <w:ind w:left="567"/>
        <w:contextualSpacing w:val="0"/>
        <w:jc w:val="center"/>
        <w:rPr>
          <w:sz w:val="20"/>
          <w:szCs w:val="20"/>
        </w:rPr>
      </w:pPr>
      <m:oMath>
        <m:sSub>
          <m:sSubPr>
            <m:ctrlPr>
              <w:rPr>
                <w:rFonts w:ascii="Cambria Math" w:hAnsi="Cambria Math" w:cs="Calibri"/>
                <w:i/>
                <w:sz w:val="20"/>
                <w:szCs w:val="20"/>
              </w:rPr>
            </m:ctrlPr>
          </m:sSubPr>
          <m:e>
            <m:r>
              <w:rPr>
                <w:rFonts w:ascii="Cambria Math" w:hAnsi="Cambria Math" w:cs="Calibri"/>
                <w:sz w:val="20"/>
                <w:szCs w:val="20"/>
              </w:rPr>
              <m:t>К</m:t>
            </m:r>
          </m:e>
          <m:sub>
            <m:sSub>
              <m:sSubPr>
                <m:ctrlPr>
                  <w:rPr>
                    <w:rFonts w:ascii="Cambria Math" w:hAnsi="Cambria Math" w:cs="Calibri"/>
                    <w:i/>
                    <w:sz w:val="20"/>
                    <w:szCs w:val="20"/>
                  </w:rPr>
                </m:ctrlPr>
              </m:sSubPr>
              <m:e>
                <m:r>
                  <w:rPr>
                    <w:rFonts w:ascii="Cambria Math" w:hAnsi="Cambria Math" w:cs="Calibri"/>
                    <w:sz w:val="20"/>
                    <w:szCs w:val="20"/>
                  </w:rPr>
                  <m:t>цена</m:t>
                </m:r>
              </m:e>
              <m:sub>
                <m:r>
                  <w:rPr>
                    <w:rFonts w:ascii="Cambria Math" w:hAnsi="Cambria Math" w:cs="Calibri"/>
                    <w:sz w:val="20"/>
                    <w:szCs w:val="20"/>
                    <w:lang w:val="en-US"/>
                  </w:rPr>
                  <m:t>k,m</m:t>
                </m:r>
              </m:sub>
            </m:sSub>
          </m:sub>
        </m:sSub>
        <m:r>
          <w:rPr>
            <w:rFonts w:ascii="Cambria Math" w:hAnsi="Cambria Math"/>
            <w:sz w:val="20"/>
            <w:szCs w:val="20"/>
          </w:rPr>
          <m:t>=1</m:t>
        </m:r>
      </m:oMath>
      <w:r w:rsidR="00A504E3">
        <w:rPr>
          <w:sz w:val="20"/>
          <w:szCs w:val="20"/>
        </w:rPr>
        <w:t>;</w:t>
      </w:r>
    </w:p>
    <w:p w14:paraId="06AAD2F2" w14:textId="440D74A3" w:rsidR="00A504E3" w:rsidRDefault="00A504E3" w:rsidP="00847744">
      <w:pPr>
        <w:pStyle w:val="af8"/>
        <w:numPr>
          <w:ilvl w:val="0"/>
          <w:numId w:val="23"/>
        </w:numPr>
        <w:suppressAutoHyphens/>
        <w:spacing w:before="120" w:after="120"/>
        <w:ind w:left="851" w:hanging="284"/>
        <w:contextualSpacing w:val="0"/>
        <w:jc w:val="both"/>
        <w:rPr>
          <w:sz w:val="20"/>
          <w:szCs w:val="20"/>
        </w:rPr>
      </w:pPr>
      <w:r>
        <w:rPr>
          <w:sz w:val="20"/>
          <w:szCs w:val="20"/>
        </w:rPr>
        <w:t xml:space="preserve">при </w:t>
      </w:r>
      <m:oMath>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r>
          <w:rPr>
            <w:rFonts w:ascii="Cambria Math" w:hAnsi="Cambria Math" w:cs="Calibri"/>
            <w:sz w:val="20"/>
            <w:szCs w:val="20"/>
          </w:rPr>
          <m:t>≠0</m:t>
        </m:r>
      </m:oMath>
      <w:r>
        <w:rPr>
          <w:sz w:val="20"/>
          <w:szCs w:val="20"/>
        </w:rPr>
        <w:t xml:space="preserve"> и </w:t>
      </w:r>
      <w:r w:rsidRPr="00D46E04">
        <w:rPr>
          <w:b/>
          <w:i/>
          <w:sz w:val="20"/>
          <w:szCs w:val="20"/>
          <w:lang w:val="en-US"/>
        </w:rPr>
        <w:t>k</w:t>
      </w:r>
      <w:r w:rsidRPr="00D46E04">
        <w:rPr>
          <w:b/>
          <w:i/>
          <w:sz w:val="20"/>
          <w:szCs w:val="20"/>
        </w:rPr>
        <w:t xml:space="preserve"> </w:t>
      </w:r>
      <w:r w:rsidRPr="00D46E04">
        <w:rPr>
          <w:sz w:val="20"/>
          <w:szCs w:val="20"/>
        </w:rPr>
        <w:t xml:space="preserve">&gt; </w:t>
      </w:r>
      <w:r>
        <w:rPr>
          <w:sz w:val="20"/>
          <w:szCs w:val="20"/>
        </w:rPr>
        <w:t>номера</w:t>
      </w:r>
      <w:r w:rsidRPr="009A3809">
        <w:rPr>
          <w:sz w:val="20"/>
          <w:szCs w:val="20"/>
        </w:rPr>
        <w:t xml:space="preserve"> календарного года, указанного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говора</w:t>
      </w:r>
      <w:r w:rsidRPr="00EC16D2">
        <w:rPr>
          <w:rFonts w:cs="Calibri"/>
          <w:sz w:val="20"/>
          <w:szCs w:val="20"/>
        </w:rPr>
        <w:t xml:space="preserve"> </w:t>
      </w:r>
      <w:r w:rsidRPr="00575BC8">
        <w:rPr>
          <w:sz w:val="20"/>
          <w:szCs w:val="20"/>
        </w:rPr>
        <w:t>(</w:t>
      </w:r>
      <w:r>
        <w:rPr>
          <w:sz w:val="20"/>
          <w:szCs w:val="20"/>
        </w:rPr>
        <w:t>одновременное выполнение условий</w:t>
      </w:r>
      <w:r w:rsidRPr="00575BC8">
        <w:rPr>
          <w:sz w:val="20"/>
          <w:szCs w:val="20"/>
        </w:rPr>
        <w:t>)</w:t>
      </w:r>
      <w:r>
        <w:rPr>
          <w:sz w:val="20"/>
          <w:szCs w:val="20"/>
        </w:rPr>
        <w:t>:</w:t>
      </w:r>
    </w:p>
    <w:p w14:paraId="626B377F" w14:textId="77777777" w:rsidR="00A504E3" w:rsidRPr="00F26D55" w:rsidRDefault="002F48C5" w:rsidP="00A504E3">
      <w:pPr>
        <w:suppressAutoHyphens/>
        <w:jc w:val="center"/>
        <w:rPr>
          <w:sz w:val="20"/>
          <w:szCs w:val="20"/>
          <w:lang w:val="en-US"/>
        </w:rPr>
      </w:pPr>
      <m:oMathPara>
        <m:oMath>
          <m:sSub>
            <m:sSubPr>
              <m:ctrlPr>
                <w:rPr>
                  <w:rFonts w:ascii="Cambria Math" w:hAnsi="Cambria Math" w:cs="Calibri"/>
                  <w:i/>
                  <w:sz w:val="20"/>
                  <w:szCs w:val="20"/>
                </w:rPr>
              </m:ctrlPr>
            </m:sSubPr>
            <m:e>
              <m:r>
                <w:rPr>
                  <w:rFonts w:ascii="Cambria Math" w:hAnsi="Cambria Math" w:cs="Calibri"/>
                  <w:sz w:val="20"/>
                  <w:szCs w:val="20"/>
                </w:rPr>
                <m:t>К</m:t>
              </m:r>
            </m:e>
            <m:sub>
              <m:sSub>
                <m:sSubPr>
                  <m:ctrlPr>
                    <w:rPr>
                      <w:rFonts w:ascii="Cambria Math" w:hAnsi="Cambria Math" w:cs="Calibri"/>
                      <w:i/>
                      <w:sz w:val="20"/>
                      <w:szCs w:val="20"/>
                    </w:rPr>
                  </m:ctrlPr>
                </m:sSubPr>
                <m:e>
                  <m:r>
                    <w:rPr>
                      <w:rFonts w:ascii="Cambria Math" w:hAnsi="Cambria Math" w:cs="Calibri"/>
                      <w:sz w:val="20"/>
                      <w:szCs w:val="20"/>
                    </w:rPr>
                    <m:t>цена</m:t>
                  </m:r>
                </m:e>
                <m:sub>
                  <m:r>
                    <w:rPr>
                      <w:rFonts w:ascii="Cambria Math" w:hAnsi="Cambria Math" w:cs="Calibri"/>
                      <w:sz w:val="20"/>
                      <w:szCs w:val="20"/>
                      <w:lang w:val="en-US"/>
                    </w:rPr>
                    <m:t>k,m</m:t>
                  </m:r>
                </m:sub>
              </m:sSub>
            </m:sub>
          </m:sSub>
          <m:r>
            <w:rPr>
              <w:rFonts w:ascii="Cambria Math" w:hAnsi="Cambria Math" w:cs="Calibri"/>
              <w:sz w:val="20"/>
              <w:szCs w:val="20"/>
            </w:rPr>
            <m:t>=</m:t>
          </m:r>
          <m:f>
            <m:fPr>
              <m:ctrlPr>
                <w:rPr>
                  <w:rFonts w:ascii="Cambria Math" w:hAnsi="Cambria Math" w:cs="Calibri"/>
                  <w:i/>
                  <w:sz w:val="20"/>
                  <w:szCs w:val="20"/>
                </w:rPr>
              </m:ctrlPr>
            </m:fPr>
            <m:num>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r>
                <w:rPr>
                  <w:rFonts w:ascii="Cambria Math" w:hAnsi="Cambria Math" w:cs="Calibri"/>
                  <w:sz w:val="20"/>
                  <w:szCs w:val="20"/>
                </w:rPr>
                <m:t>×</m:t>
              </m:r>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m:t>
                      </m:r>
                    </m:sub>
                  </m:sSub>
                </m:sub>
              </m:sSub>
              <m:r>
                <w:rPr>
                  <w:rFonts w:ascii="Cambria Math" w:hAnsi="Cambria Math" w:cs="Calibri"/>
                  <w:sz w:val="20"/>
                  <w:szCs w:val="20"/>
                </w:rPr>
                <m:t>+</m:t>
              </m:r>
              <m:sSubSup>
                <m:sSubSupPr>
                  <m:ctrlPr>
                    <w:rPr>
                      <w:rFonts w:ascii="Cambria Math" w:hAnsi="Cambria Math"/>
                      <w:i/>
                      <w:sz w:val="20"/>
                      <w:szCs w:val="20"/>
                      <w:lang w:val="en-US"/>
                    </w:rPr>
                  </m:ctrlPr>
                </m:sSubSupPr>
                <m:e>
                  <m:r>
                    <w:rPr>
                      <w:rFonts w:ascii="Cambria Math" w:hAnsi="Cambria Math"/>
                      <w:sz w:val="20"/>
                      <w:szCs w:val="20"/>
                      <w:lang w:val="en-US"/>
                    </w:rPr>
                    <m:t>S</m:t>
                  </m:r>
                </m:e>
                <m:sub>
                  <m:r>
                    <w:rPr>
                      <w:rFonts w:ascii="Cambria Math" w:hAnsi="Cambria Math"/>
                      <w:sz w:val="20"/>
                      <w:szCs w:val="20"/>
                      <w:lang w:val="en-US"/>
                    </w:rPr>
                    <m:t>k,m</m:t>
                  </m:r>
                </m:sub>
                <m:sup>
                  <m:r>
                    <w:rPr>
                      <w:rFonts w:ascii="Cambria Math" w:hAnsi="Cambria Math"/>
                      <w:sz w:val="20"/>
                      <w:szCs w:val="20"/>
                    </w:rPr>
                    <m:t>+</m:t>
                  </m:r>
                </m:sup>
              </m:sSubSup>
              <m:r>
                <w:rPr>
                  <w:rFonts w:ascii="Cambria Math" w:hAnsi="Cambria Math" w:cs="Calibri"/>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k,m</m:t>
                  </m:r>
                </m:sub>
                <m:sup>
                  <m:r>
                    <w:rPr>
                      <w:rFonts w:ascii="Cambria Math" w:hAnsi="Cambria Math" w:cs="Calibri"/>
                      <w:sz w:val="20"/>
                      <w:szCs w:val="20"/>
                    </w:rPr>
                    <m:t>+</m:t>
                  </m:r>
                </m:sup>
              </m:sSubSup>
              <m:r>
                <w:rPr>
                  <w:rFonts w:ascii="Cambria Math" w:hAnsi="Cambria Math" w:cs="Calibri"/>
                  <w:sz w:val="20"/>
                  <w:szCs w:val="20"/>
                </w:rPr>
                <m:t>-</m:t>
              </m:r>
              <m:sSubSup>
                <m:sSubSupPr>
                  <m:ctrlPr>
                    <w:rPr>
                      <w:rFonts w:ascii="Cambria Math" w:hAnsi="Cambria Math" w:cs="Calibri"/>
                      <w:i/>
                      <w:sz w:val="20"/>
                      <w:szCs w:val="20"/>
                    </w:rPr>
                  </m:ctrlPr>
                </m:sSubSupPr>
                <m:e>
                  <m:r>
                    <w:rPr>
                      <w:rFonts w:ascii="Cambria Math" w:hAnsi="Cambria Math" w:cs="Calibri"/>
                      <w:sz w:val="20"/>
                      <w:szCs w:val="20"/>
                    </w:rPr>
                    <m:t>S</m:t>
                  </m:r>
                </m:e>
                <m:sub>
                  <m:r>
                    <w:rPr>
                      <w:rFonts w:ascii="Cambria Math" w:hAnsi="Cambria Math" w:cs="Calibri"/>
                      <w:sz w:val="20"/>
                      <w:szCs w:val="20"/>
                      <w:lang w:val="en-US"/>
                    </w:rPr>
                    <m:t>k,m</m:t>
                  </m:r>
                </m:sub>
                <m:sup>
                  <m:r>
                    <w:rPr>
                      <w:rFonts w:ascii="Cambria Math" w:hAnsi="Cambria Math" w:cs="Calibri"/>
                      <w:sz w:val="20"/>
                      <w:szCs w:val="20"/>
                    </w:rPr>
                    <m:t>-</m:t>
                  </m:r>
                </m:sup>
              </m:sSubSup>
            </m:num>
            <m:den>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r>
                <w:rPr>
                  <w:rFonts w:ascii="Cambria Math" w:hAnsi="Cambria Math" w:cs="Calibri"/>
                  <w:sz w:val="20"/>
                  <w:szCs w:val="20"/>
                </w:rPr>
                <m:t>×</m:t>
              </m:r>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m:t>
                      </m:r>
                    </m:sub>
                  </m:sSub>
                </m:sub>
              </m:sSub>
            </m:den>
          </m:f>
        </m:oMath>
      </m:oMathPara>
    </w:p>
    <w:p w14:paraId="463CFC12" w14:textId="77777777" w:rsidR="00A504E3" w:rsidRPr="001F0A40" w:rsidRDefault="00A504E3" w:rsidP="00A504E3">
      <w:pPr>
        <w:suppressAutoHyphens/>
        <w:spacing w:after="120"/>
        <w:jc w:val="both"/>
        <w:rPr>
          <w:sz w:val="20"/>
          <w:szCs w:val="20"/>
        </w:rPr>
      </w:pPr>
      <w:r w:rsidRPr="001F0A40">
        <w:rPr>
          <w:sz w:val="20"/>
          <w:szCs w:val="20"/>
        </w:rPr>
        <w:t>где:</w:t>
      </w:r>
    </w:p>
    <w:p w14:paraId="2C9F1ED3" w14:textId="6AE757C7" w:rsidR="00A504E3" w:rsidRDefault="002F48C5" w:rsidP="00A504E3">
      <w:pPr>
        <w:suppressAutoHyphens/>
        <w:spacing w:after="60"/>
        <w:jc w:val="both"/>
        <w:rPr>
          <w:sz w:val="20"/>
          <w:szCs w:val="20"/>
        </w:rPr>
      </w:pPr>
      <m:oMath>
        <m:sSubSup>
          <m:sSubSupPr>
            <m:ctrlPr>
              <w:rPr>
                <w:rFonts w:ascii="Cambria Math" w:hAnsi="Cambria Math"/>
                <w:i/>
                <w:sz w:val="20"/>
                <w:szCs w:val="20"/>
                <w:lang w:val="en-US"/>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oMath>
      <w:r w:rsidR="00A504E3" w:rsidRPr="001F0A40">
        <w:rPr>
          <w:sz w:val="20"/>
          <w:szCs w:val="20"/>
        </w:rPr>
        <w:t>–</w:t>
      </w:r>
      <w:r w:rsidR="00A504E3">
        <w:rPr>
          <w:sz w:val="20"/>
          <w:szCs w:val="20"/>
        </w:rPr>
        <w:t xml:space="preserve"> величина дополнительного возмещения со стороны Теплоснабжающей организации </w:t>
      </w:r>
      <w:r w:rsidR="00A504E3" w:rsidRPr="00CC7DB7">
        <w:rPr>
          <w:sz w:val="20"/>
          <w:szCs w:val="20"/>
        </w:rPr>
        <w:t>объема Инвестиционной программы (плановой стоимости всех мероприятий Инвестиционной программы), согласованной Сторонами на</w:t>
      </w:r>
      <w:r w:rsidR="00A504E3">
        <w:rPr>
          <w:sz w:val="20"/>
          <w:szCs w:val="20"/>
        </w:rPr>
        <w:t xml:space="preserve"> календарный год</w:t>
      </w:r>
      <w:r w:rsidR="00A504E3" w:rsidRPr="00501CAB">
        <w:rPr>
          <w:b/>
          <w:i/>
          <w:sz w:val="20"/>
          <w:szCs w:val="20"/>
        </w:rPr>
        <w:t xml:space="preserve"> </w:t>
      </w:r>
      <w:r w:rsidR="00A504E3" w:rsidRPr="00E24131">
        <w:rPr>
          <w:b/>
          <w:i/>
          <w:sz w:val="20"/>
          <w:szCs w:val="20"/>
          <w:lang w:val="en-US"/>
        </w:rPr>
        <w:t>k</w:t>
      </w:r>
      <w:r w:rsidR="00A504E3">
        <w:rPr>
          <w:sz w:val="20"/>
          <w:szCs w:val="20"/>
        </w:rPr>
        <w:t xml:space="preserve"> , учитываемая при расчете стоимости Договора</w:t>
      </w:r>
      <w:r w:rsidR="00A504E3" w:rsidRPr="00DD4F53">
        <w:rPr>
          <w:sz w:val="20"/>
          <w:szCs w:val="20"/>
        </w:rPr>
        <w:t xml:space="preserve"> </w:t>
      </w:r>
      <w:r w:rsidR="00A504E3">
        <w:rPr>
          <w:sz w:val="20"/>
          <w:szCs w:val="20"/>
        </w:rPr>
        <w:t>за</w:t>
      </w:r>
      <w:r w:rsidR="00A504E3" w:rsidRPr="001F0A40">
        <w:rPr>
          <w:sz w:val="20"/>
          <w:szCs w:val="20"/>
        </w:rPr>
        <w:t xml:space="preserve"> расчетн</w:t>
      </w:r>
      <w:r w:rsidR="00A504E3">
        <w:rPr>
          <w:sz w:val="20"/>
          <w:szCs w:val="20"/>
        </w:rPr>
        <w:t>ый</w:t>
      </w:r>
      <w:r w:rsidR="00A504E3" w:rsidRPr="001F0A40">
        <w:rPr>
          <w:sz w:val="20"/>
          <w:szCs w:val="20"/>
        </w:rPr>
        <w:t xml:space="preserve"> период </w:t>
      </w:r>
      <w:r w:rsidR="00A504E3" w:rsidRPr="001F0A40">
        <w:rPr>
          <w:b/>
          <w:i/>
          <w:sz w:val="20"/>
          <w:szCs w:val="20"/>
          <w:lang w:val="en-US"/>
        </w:rPr>
        <w:t>m</w:t>
      </w:r>
      <w:r w:rsidR="00A504E3" w:rsidRPr="001F0A40">
        <w:rPr>
          <w:sz w:val="20"/>
          <w:szCs w:val="20"/>
        </w:rPr>
        <w:t xml:space="preserve"> календарного года</w:t>
      </w:r>
      <w:r w:rsidR="00A504E3" w:rsidRPr="00501CAB">
        <w:rPr>
          <w:b/>
          <w:i/>
          <w:sz w:val="20"/>
          <w:szCs w:val="20"/>
        </w:rPr>
        <w:t xml:space="preserve"> </w:t>
      </w:r>
      <w:r w:rsidR="00A504E3" w:rsidRPr="00E24131">
        <w:rPr>
          <w:b/>
          <w:i/>
          <w:sz w:val="20"/>
          <w:szCs w:val="20"/>
          <w:lang w:val="en-US"/>
        </w:rPr>
        <w:t>k</w:t>
      </w:r>
      <w:r w:rsidR="00A504E3" w:rsidRPr="00CF19A6">
        <w:rPr>
          <w:sz w:val="20"/>
          <w:szCs w:val="20"/>
        </w:rPr>
        <w:t xml:space="preserve">, </w:t>
      </w:r>
      <w:r w:rsidR="00A504E3">
        <w:rPr>
          <w:sz w:val="20"/>
          <w:szCs w:val="20"/>
        </w:rPr>
        <w:t xml:space="preserve">порядок определения которой указан в </w:t>
      </w:r>
      <w:r w:rsidR="00A504E3" w:rsidRPr="00F87D55">
        <w:rPr>
          <w:b/>
          <w:sz w:val="20"/>
          <w:szCs w:val="20"/>
        </w:rPr>
        <w:t xml:space="preserve">пункте </w:t>
      </w:r>
      <w:r w:rsidR="00A504E3" w:rsidRPr="00F87D55">
        <w:rPr>
          <w:b/>
          <w:sz w:val="20"/>
          <w:szCs w:val="20"/>
        </w:rPr>
        <w:fldChar w:fldCharType="begin"/>
      </w:r>
      <w:r w:rsidR="00A504E3" w:rsidRPr="00F87D55">
        <w:rPr>
          <w:b/>
          <w:sz w:val="20"/>
          <w:szCs w:val="20"/>
        </w:rPr>
        <w:instrText xml:space="preserve"> REF _Ref65522964 \r </w:instrText>
      </w:r>
      <w:r w:rsidR="00A504E3">
        <w:rPr>
          <w:b/>
          <w:sz w:val="20"/>
          <w:szCs w:val="20"/>
        </w:rPr>
        <w:instrText xml:space="preserve"> \* MERGEFORMAT </w:instrText>
      </w:r>
      <w:r w:rsidR="00A504E3" w:rsidRPr="00F87D55">
        <w:rPr>
          <w:b/>
          <w:sz w:val="20"/>
          <w:szCs w:val="20"/>
        </w:rPr>
        <w:fldChar w:fldCharType="separate"/>
      </w:r>
      <w:r w:rsidR="009C0EEE">
        <w:rPr>
          <w:b/>
          <w:sz w:val="20"/>
          <w:szCs w:val="20"/>
        </w:rPr>
        <w:t>4.3.2</w:t>
      </w:r>
      <w:r w:rsidR="00A504E3" w:rsidRPr="00F87D55">
        <w:rPr>
          <w:b/>
          <w:sz w:val="20"/>
          <w:szCs w:val="20"/>
        </w:rPr>
        <w:fldChar w:fldCharType="end"/>
      </w:r>
      <w:r w:rsidR="00A504E3">
        <w:rPr>
          <w:sz w:val="20"/>
          <w:szCs w:val="20"/>
        </w:rPr>
        <w:t xml:space="preserve"> Договора </w:t>
      </w:r>
      <w:r w:rsidR="00A504E3" w:rsidRPr="001F0A40">
        <w:rPr>
          <w:sz w:val="20"/>
          <w:szCs w:val="20"/>
        </w:rPr>
        <w:t>(в рублях, без учета НДС)</w:t>
      </w:r>
      <w:r w:rsidR="00A504E3">
        <w:rPr>
          <w:sz w:val="20"/>
          <w:szCs w:val="20"/>
        </w:rPr>
        <w:t>;</w:t>
      </w:r>
    </w:p>
    <w:p w14:paraId="6F6E47C9" w14:textId="790BCF0E" w:rsidR="00A504E3" w:rsidRPr="00E5493C" w:rsidRDefault="002F48C5" w:rsidP="00A504E3">
      <w:pPr>
        <w:suppressAutoHyphens/>
        <w:spacing w:after="60"/>
        <w:jc w:val="both"/>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k,m</m:t>
            </m:r>
          </m:sub>
          <m:sup>
            <m:r>
              <w:rPr>
                <w:rFonts w:ascii="Cambria Math" w:hAnsi="Cambria Math" w:cs="Calibri"/>
                <w:sz w:val="20"/>
                <w:szCs w:val="20"/>
              </w:rPr>
              <m:t>+</m:t>
            </m:r>
          </m:sup>
        </m:sSubSup>
      </m:oMath>
      <w:r w:rsidR="00A504E3" w:rsidRPr="00E24ED0">
        <w:rPr>
          <w:sz w:val="20"/>
          <w:szCs w:val="20"/>
        </w:rPr>
        <w:t xml:space="preserve">– остаток величины дополнительного возмещения со стороны Теплоснабжающей организации в отношении мероприятий Инвестиционной программы прошлых лет, не учтенный в стоимости Договора за периоды календарного года </w:t>
      </w:r>
      <w:r w:rsidR="00A504E3" w:rsidRPr="00E24ED0">
        <w:rPr>
          <w:b/>
          <w:i/>
          <w:sz w:val="20"/>
          <w:szCs w:val="20"/>
          <w:lang w:val="en-US"/>
        </w:rPr>
        <w:t>k</w:t>
      </w:r>
      <w:r w:rsidR="00A504E3" w:rsidRPr="00E24ED0">
        <w:rPr>
          <w:b/>
          <w:i/>
          <w:sz w:val="20"/>
          <w:szCs w:val="20"/>
        </w:rPr>
        <w:t>-1</w:t>
      </w:r>
      <w:r w:rsidR="00A504E3" w:rsidRPr="00E24ED0">
        <w:rPr>
          <w:sz w:val="20"/>
          <w:szCs w:val="20"/>
        </w:rPr>
        <w:t xml:space="preserve">, и учитываемый при расчете стоимости Договора в расчетные периоды календарного года </w:t>
      </w:r>
      <w:r w:rsidR="00A504E3" w:rsidRPr="00E24ED0">
        <w:rPr>
          <w:b/>
          <w:i/>
          <w:sz w:val="20"/>
          <w:szCs w:val="20"/>
          <w:lang w:val="en-US"/>
        </w:rPr>
        <w:t>k</w:t>
      </w:r>
      <w:r w:rsidR="00A504E3" w:rsidRPr="00E24ED0">
        <w:rPr>
          <w:sz w:val="20"/>
          <w:szCs w:val="20"/>
        </w:rPr>
        <w:t xml:space="preserve">, рассчитывается в соответствии с </w:t>
      </w:r>
      <w:r w:rsidR="00A504E3" w:rsidRPr="00E24ED0">
        <w:rPr>
          <w:b/>
          <w:sz w:val="20"/>
          <w:szCs w:val="20"/>
        </w:rPr>
        <w:t xml:space="preserve">пунктом </w:t>
      </w:r>
      <w:r w:rsidR="00A504E3">
        <w:rPr>
          <w:b/>
          <w:sz w:val="20"/>
          <w:szCs w:val="20"/>
          <w:highlight w:val="yellow"/>
        </w:rPr>
        <w:fldChar w:fldCharType="begin"/>
      </w:r>
      <w:r w:rsidR="00A504E3">
        <w:rPr>
          <w:b/>
          <w:sz w:val="20"/>
          <w:szCs w:val="20"/>
        </w:rPr>
        <w:instrText xml:space="preserve"> REF _Ref65780770 \r </w:instrText>
      </w:r>
      <w:r w:rsidR="00A504E3">
        <w:rPr>
          <w:b/>
          <w:sz w:val="20"/>
          <w:szCs w:val="20"/>
          <w:highlight w:val="yellow"/>
        </w:rPr>
        <w:fldChar w:fldCharType="separate"/>
      </w:r>
      <w:r w:rsidR="009C0EEE">
        <w:rPr>
          <w:b/>
          <w:sz w:val="20"/>
          <w:szCs w:val="20"/>
        </w:rPr>
        <w:t>4.3.2.9</w:t>
      </w:r>
      <w:r w:rsidR="00A504E3">
        <w:rPr>
          <w:b/>
          <w:sz w:val="20"/>
          <w:szCs w:val="20"/>
          <w:highlight w:val="yellow"/>
        </w:rPr>
        <w:fldChar w:fldCharType="end"/>
      </w:r>
      <w:r w:rsidR="00A504E3" w:rsidRPr="00E24ED0">
        <w:rPr>
          <w:sz w:val="20"/>
          <w:szCs w:val="20"/>
        </w:rPr>
        <w:t xml:space="preserve"> Договора</w:t>
      </w:r>
      <w:r w:rsidR="00A504E3" w:rsidRPr="00E5493C">
        <w:rPr>
          <w:sz w:val="20"/>
          <w:szCs w:val="20"/>
        </w:rPr>
        <w:t xml:space="preserve"> </w:t>
      </w:r>
      <w:r w:rsidR="00A504E3" w:rsidRPr="001F0A40">
        <w:rPr>
          <w:sz w:val="20"/>
          <w:szCs w:val="20"/>
        </w:rPr>
        <w:t>(в рублях, без учета НДС)</w:t>
      </w:r>
      <w:r w:rsidR="00A504E3">
        <w:rPr>
          <w:sz w:val="20"/>
          <w:szCs w:val="20"/>
        </w:rPr>
        <w:t>;</w:t>
      </w:r>
    </w:p>
    <w:p w14:paraId="74C4E0A1" w14:textId="5FA7AD1C" w:rsidR="00A504E3" w:rsidRDefault="002F48C5" w:rsidP="00A504E3">
      <w:pPr>
        <w:suppressAutoHyphens/>
        <w:spacing w:after="60"/>
        <w:jc w:val="both"/>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S</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up>
            <m:r>
              <w:rPr>
                <w:rFonts w:ascii="Cambria Math" w:hAnsi="Cambria Math" w:cs="Calibri"/>
                <w:sz w:val="20"/>
                <w:szCs w:val="20"/>
              </w:rPr>
              <m:t>-</m:t>
            </m:r>
          </m:sup>
        </m:sSubSup>
      </m:oMath>
      <w:r w:rsidR="00A504E3">
        <w:rPr>
          <w:sz w:val="20"/>
          <w:szCs w:val="20"/>
        </w:rPr>
        <w:t xml:space="preserve"> </w:t>
      </w:r>
      <w:r w:rsidR="00A504E3" w:rsidRPr="001F0A40">
        <w:rPr>
          <w:sz w:val="20"/>
          <w:szCs w:val="20"/>
        </w:rPr>
        <w:t>–</w:t>
      </w:r>
      <w:r w:rsidR="00A504E3">
        <w:rPr>
          <w:sz w:val="20"/>
          <w:szCs w:val="20"/>
        </w:rPr>
        <w:t xml:space="preserve"> величина снижения стоимости Договора,</w:t>
      </w:r>
      <w:r w:rsidR="00A504E3" w:rsidRPr="00DD4F53">
        <w:rPr>
          <w:sz w:val="20"/>
          <w:szCs w:val="20"/>
        </w:rPr>
        <w:t xml:space="preserve"> </w:t>
      </w:r>
      <w:r w:rsidR="00A504E3">
        <w:rPr>
          <w:sz w:val="20"/>
          <w:szCs w:val="20"/>
        </w:rPr>
        <w:t>учитываемая при расчете стоимости Договора</w:t>
      </w:r>
      <w:r w:rsidR="00A504E3" w:rsidRPr="00DD4F53">
        <w:rPr>
          <w:sz w:val="20"/>
          <w:szCs w:val="20"/>
        </w:rPr>
        <w:t xml:space="preserve"> </w:t>
      </w:r>
      <w:r w:rsidR="00A504E3">
        <w:rPr>
          <w:sz w:val="20"/>
          <w:szCs w:val="20"/>
        </w:rPr>
        <w:t>за</w:t>
      </w:r>
      <w:r w:rsidR="00A504E3" w:rsidRPr="001F0A40">
        <w:rPr>
          <w:sz w:val="20"/>
          <w:szCs w:val="20"/>
        </w:rPr>
        <w:t xml:space="preserve"> расчетн</w:t>
      </w:r>
      <w:r w:rsidR="00A504E3">
        <w:rPr>
          <w:sz w:val="20"/>
          <w:szCs w:val="20"/>
        </w:rPr>
        <w:t>ый</w:t>
      </w:r>
      <w:r w:rsidR="00A504E3" w:rsidRPr="001F0A40">
        <w:rPr>
          <w:sz w:val="20"/>
          <w:szCs w:val="20"/>
        </w:rPr>
        <w:t xml:space="preserve"> период </w:t>
      </w:r>
      <w:r w:rsidR="00A504E3" w:rsidRPr="001F0A40">
        <w:rPr>
          <w:b/>
          <w:i/>
          <w:sz w:val="20"/>
          <w:szCs w:val="20"/>
          <w:lang w:val="en-US"/>
        </w:rPr>
        <w:t>m</w:t>
      </w:r>
      <w:r w:rsidR="00A504E3" w:rsidRPr="001F0A40">
        <w:rPr>
          <w:sz w:val="20"/>
          <w:szCs w:val="20"/>
        </w:rPr>
        <w:t xml:space="preserve"> календарного года</w:t>
      </w:r>
      <w:r w:rsidR="00A504E3" w:rsidRPr="00501CAB">
        <w:rPr>
          <w:b/>
          <w:i/>
          <w:sz w:val="20"/>
          <w:szCs w:val="20"/>
        </w:rPr>
        <w:t xml:space="preserve"> </w:t>
      </w:r>
      <w:r w:rsidR="00A504E3" w:rsidRPr="00E24131">
        <w:rPr>
          <w:b/>
          <w:i/>
          <w:sz w:val="20"/>
          <w:szCs w:val="20"/>
          <w:lang w:val="en-US"/>
        </w:rPr>
        <w:t>k</w:t>
      </w:r>
      <w:r w:rsidR="00A504E3" w:rsidRPr="00CF19A6">
        <w:rPr>
          <w:sz w:val="20"/>
          <w:szCs w:val="20"/>
        </w:rPr>
        <w:t xml:space="preserve">, </w:t>
      </w:r>
      <w:r w:rsidR="00A504E3">
        <w:rPr>
          <w:sz w:val="20"/>
          <w:szCs w:val="20"/>
        </w:rPr>
        <w:t xml:space="preserve">порядок определения которой указан в </w:t>
      </w:r>
      <w:r w:rsidR="00A504E3" w:rsidRPr="00F87D55">
        <w:rPr>
          <w:b/>
          <w:sz w:val="20"/>
          <w:szCs w:val="20"/>
        </w:rPr>
        <w:t xml:space="preserve">пункте </w:t>
      </w:r>
      <w:r w:rsidR="00A504E3" w:rsidRPr="00F87D55">
        <w:rPr>
          <w:b/>
          <w:sz w:val="20"/>
          <w:szCs w:val="20"/>
        </w:rPr>
        <w:fldChar w:fldCharType="begin"/>
      </w:r>
      <w:r w:rsidR="00A504E3" w:rsidRPr="00F87D55">
        <w:rPr>
          <w:b/>
          <w:sz w:val="20"/>
          <w:szCs w:val="20"/>
        </w:rPr>
        <w:instrText xml:space="preserve"> REF _Ref65523178 \r </w:instrText>
      </w:r>
      <w:r w:rsidR="00A504E3">
        <w:rPr>
          <w:b/>
          <w:sz w:val="20"/>
          <w:szCs w:val="20"/>
        </w:rPr>
        <w:instrText xml:space="preserve"> \* MERGEFORMAT </w:instrText>
      </w:r>
      <w:r w:rsidR="00A504E3" w:rsidRPr="00F87D55">
        <w:rPr>
          <w:b/>
          <w:sz w:val="20"/>
          <w:szCs w:val="20"/>
        </w:rPr>
        <w:fldChar w:fldCharType="separate"/>
      </w:r>
      <w:r w:rsidR="009C0EEE">
        <w:rPr>
          <w:b/>
          <w:sz w:val="20"/>
          <w:szCs w:val="20"/>
        </w:rPr>
        <w:t>4.3.3</w:t>
      </w:r>
      <w:r w:rsidR="00A504E3" w:rsidRPr="00F87D55">
        <w:rPr>
          <w:b/>
          <w:sz w:val="20"/>
          <w:szCs w:val="20"/>
        </w:rPr>
        <w:fldChar w:fldCharType="end"/>
      </w:r>
      <w:r w:rsidR="00A504E3">
        <w:rPr>
          <w:sz w:val="20"/>
          <w:szCs w:val="20"/>
        </w:rPr>
        <w:t xml:space="preserve"> Договора </w:t>
      </w:r>
      <w:r w:rsidR="00A504E3" w:rsidRPr="001F0A40">
        <w:rPr>
          <w:sz w:val="20"/>
          <w:szCs w:val="20"/>
        </w:rPr>
        <w:t>(в рублях, без учета НДС)</w:t>
      </w:r>
      <w:r w:rsidR="00A504E3">
        <w:rPr>
          <w:sz w:val="20"/>
          <w:szCs w:val="20"/>
        </w:rPr>
        <w:t>.</w:t>
      </w:r>
    </w:p>
    <w:p w14:paraId="3FEA6F02" w14:textId="77777777" w:rsidR="00A504E3" w:rsidRDefault="00A504E3" w:rsidP="00847744">
      <w:pPr>
        <w:pStyle w:val="af8"/>
        <w:numPr>
          <w:ilvl w:val="0"/>
          <w:numId w:val="6"/>
        </w:numPr>
        <w:tabs>
          <w:tab w:val="left" w:pos="1134"/>
        </w:tabs>
        <w:suppressAutoHyphens/>
        <w:ind w:left="0" w:firstLine="567"/>
        <w:contextualSpacing w:val="0"/>
        <w:jc w:val="both"/>
        <w:rPr>
          <w:sz w:val="20"/>
          <w:szCs w:val="20"/>
        </w:rPr>
      </w:pPr>
      <w:bookmarkStart w:id="67" w:name="_Ref65522964"/>
      <w:r>
        <w:rPr>
          <w:b/>
          <w:sz w:val="20"/>
          <w:szCs w:val="20"/>
        </w:rPr>
        <w:t>Величина</w:t>
      </w:r>
      <w:r w:rsidRPr="00CF19A6">
        <w:rPr>
          <w:b/>
          <w:sz w:val="20"/>
          <w:szCs w:val="20"/>
        </w:rPr>
        <w:t xml:space="preserve"> </w:t>
      </w:r>
      <w:r w:rsidRPr="000E399E">
        <w:rPr>
          <w:b/>
          <w:sz w:val="20"/>
          <w:szCs w:val="20"/>
        </w:rPr>
        <w:t>дополнительного возмещения</w:t>
      </w:r>
      <w:r w:rsidRPr="00CF19A6">
        <w:rPr>
          <w:b/>
          <w:sz w:val="20"/>
          <w:szCs w:val="20"/>
        </w:rPr>
        <w:t xml:space="preserve"> </w:t>
      </w:r>
      <m:oMath>
        <m:sSubSup>
          <m:sSubSupPr>
            <m:ctrlPr>
              <w:rPr>
                <w:rFonts w:ascii="Cambria Math" w:hAnsi="Cambria Math"/>
                <w:b/>
                <w:i/>
                <w:sz w:val="20"/>
                <w:szCs w:val="20"/>
                <w:lang w:val="en-US"/>
              </w:rPr>
            </m:ctrlPr>
          </m:sSubSupPr>
          <m:e>
            <m:r>
              <m:rPr>
                <m:sty m:val="bi"/>
              </m:rPr>
              <w:rPr>
                <w:rFonts w:ascii="Cambria Math" w:hAnsi="Cambria Math"/>
                <w:sz w:val="20"/>
                <w:szCs w:val="20"/>
                <w:lang w:val="en-US"/>
              </w:rPr>
              <m:t>S</m:t>
            </m:r>
          </m:e>
          <m:sub>
            <m:r>
              <m:rPr>
                <m:sty m:val="bi"/>
              </m:rPr>
              <w:rPr>
                <w:rFonts w:ascii="Cambria Math" w:hAnsi="Cambria Math"/>
                <w:sz w:val="20"/>
                <w:szCs w:val="20"/>
                <w:lang w:val="en-US"/>
              </w:rPr>
              <m:t>k</m:t>
            </m:r>
            <m:r>
              <m:rPr>
                <m:sty m:val="bi"/>
              </m:rPr>
              <w:rPr>
                <w:rFonts w:ascii="Cambria Math" w:hAnsi="Cambria Math"/>
                <w:sz w:val="20"/>
                <w:szCs w:val="20"/>
              </w:rPr>
              <m:t>,</m:t>
            </m:r>
            <m:r>
              <m:rPr>
                <m:sty m:val="bi"/>
              </m:rPr>
              <w:rPr>
                <w:rFonts w:ascii="Cambria Math" w:hAnsi="Cambria Math"/>
                <w:sz w:val="20"/>
                <w:szCs w:val="20"/>
                <w:lang w:val="en-US"/>
              </w:rPr>
              <m:t>m</m:t>
            </m:r>
          </m:sub>
          <m:sup>
            <m:r>
              <m:rPr>
                <m:sty m:val="bi"/>
              </m:rPr>
              <w:rPr>
                <w:rFonts w:ascii="Cambria Math" w:hAnsi="Cambria Math"/>
                <w:sz w:val="20"/>
                <w:szCs w:val="20"/>
              </w:rPr>
              <m:t>+</m:t>
            </m:r>
          </m:sup>
        </m:sSubSup>
      </m:oMath>
      <w:r>
        <w:rPr>
          <w:sz w:val="20"/>
          <w:szCs w:val="20"/>
        </w:rPr>
        <w:t xml:space="preserve"> </w:t>
      </w:r>
      <w:r w:rsidRPr="001F0A40">
        <w:rPr>
          <w:sz w:val="20"/>
          <w:szCs w:val="20"/>
        </w:rPr>
        <w:t xml:space="preserve">в отношении расчетного периода </w:t>
      </w:r>
      <w:r w:rsidRPr="001F0A40">
        <w:rPr>
          <w:b/>
          <w:i/>
          <w:sz w:val="20"/>
          <w:szCs w:val="20"/>
          <w:lang w:val="en-US"/>
        </w:rPr>
        <w:t>m</w:t>
      </w:r>
      <w:r w:rsidRPr="001F0A40">
        <w:rPr>
          <w:sz w:val="20"/>
          <w:szCs w:val="20"/>
        </w:rPr>
        <w:t xml:space="preserve"> календарного года</w:t>
      </w:r>
      <w:r w:rsidRPr="00501CAB">
        <w:rPr>
          <w:b/>
          <w:i/>
          <w:sz w:val="20"/>
          <w:szCs w:val="20"/>
        </w:rPr>
        <w:t xml:space="preserve"> </w:t>
      </w:r>
      <w:r w:rsidRPr="00E24131">
        <w:rPr>
          <w:b/>
          <w:i/>
          <w:sz w:val="20"/>
          <w:szCs w:val="20"/>
          <w:lang w:val="en-US"/>
        </w:rPr>
        <w:t>k</w:t>
      </w:r>
      <w:r>
        <w:rPr>
          <w:sz w:val="20"/>
          <w:szCs w:val="20"/>
        </w:rPr>
        <w:t xml:space="preserve"> </w:t>
      </w:r>
      <w:r w:rsidRPr="001F0A40">
        <w:rPr>
          <w:sz w:val="20"/>
          <w:szCs w:val="20"/>
        </w:rPr>
        <w:t>определяется следующим образом:</w:t>
      </w:r>
      <w:bookmarkEnd w:id="67"/>
    </w:p>
    <w:p w14:paraId="1FB17692" w14:textId="77777777" w:rsidR="00A504E3" w:rsidRPr="00FC3B16" w:rsidRDefault="002F48C5" w:rsidP="00A504E3">
      <w:pPr>
        <w:pStyle w:val="af8"/>
        <w:suppressAutoHyphens/>
        <w:spacing w:before="120" w:after="120"/>
        <w:ind w:left="0"/>
        <w:contextualSpacing w:val="0"/>
        <w:jc w:val="both"/>
        <w:rPr>
          <w:rFonts w:ascii="Arial" w:hAnsi="Arial" w:cs="Arial"/>
          <w:sz w:val="20"/>
          <w:szCs w:val="20"/>
        </w:rPr>
      </w:pPr>
      <m:oMathPara>
        <m:oMath>
          <m:sSubSup>
            <m:sSubSupPr>
              <m:ctrlPr>
                <w:rPr>
                  <w:rFonts w:ascii="Cambria Math" w:hAnsi="Cambria Math" w:cs="Arial"/>
                  <w:i/>
                  <w:sz w:val="20"/>
                  <w:szCs w:val="20"/>
                </w:rPr>
              </m:ctrlPr>
            </m:sSubSupPr>
            <m:e>
              <m:r>
                <w:rPr>
                  <w:rFonts w:ascii="Cambria Math" w:hAnsi="Cambria Math" w:cs="Arial"/>
                  <w:sz w:val="20"/>
                  <w:szCs w:val="20"/>
                  <w:lang w:val="en-US"/>
                </w:rPr>
                <m:t>S</m:t>
              </m:r>
              <m:ctrlPr>
                <w:rPr>
                  <w:rFonts w:ascii="Cambria Math" w:hAnsi="Cambria Math" w:cs="Arial"/>
                  <w:i/>
                  <w:sz w:val="20"/>
                  <w:szCs w:val="20"/>
                  <w:lang w:val="en-US"/>
                </w:rPr>
              </m:ctrlPr>
            </m:e>
            <m:sub>
              <m:r>
                <w:rPr>
                  <w:rFonts w:ascii="Cambria Math" w:hAnsi="Cambria Math" w:cs="Arial"/>
                  <w:sz w:val="20"/>
                  <w:szCs w:val="20"/>
                  <w:lang w:val="en-US"/>
                </w:rPr>
                <m:t>k</m:t>
              </m:r>
              <m:r>
                <w:rPr>
                  <w:rFonts w:ascii="Cambria Math" w:hAnsi="Cambria Math" w:cs="Arial"/>
                  <w:sz w:val="20"/>
                  <w:szCs w:val="20"/>
                </w:rPr>
                <m:t>,</m:t>
              </m:r>
              <m:r>
                <w:rPr>
                  <w:rFonts w:ascii="Cambria Math" w:hAnsi="Cambria Math" w:cs="Arial"/>
                  <w:sz w:val="20"/>
                  <w:szCs w:val="20"/>
                  <w:lang w:val="en-US"/>
                </w:rPr>
                <m:t>m</m:t>
              </m:r>
            </m:sub>
            <m:sup>
              <m:r>
                <w:rPr>
                  <w:rFonts w:ascii="Cambria Math" w:hAnsi="Cambria Math" w:cs="Arial"/>
                  <w:sz w:val="20"/>
                  <w:szCs w:val="20"/>
                </w:rPr>
                <m:t>+</m:t>
              </m:r>
            </m:sup>
          </m:sSubSup>
          <m:r>
            <w:rPr>
              <w:rFonts w:ascii="Cambria Math" w:hAnsi="Cambria Math" w:cs="Arial"/>
              <w:sz w:val="20"/>
              <w:szCs w:val="20"/>
            </w:rPr>
            <m:t xml:space="preserve">= </m:t>
          </m:r>
          <m:nary>
            <m:naryPr>
              <m:chr m:val="∑"/>
              <m:limLoc m:val="undOvr"/>
              <m:ctrlPr>
                <w:rPr>
                  <w:rFonts w:ascii="Cambria Math" w:hAnsi="Cambria Math" w:cs="Arial"/>
                  <w:i/>
                  <w:sz w:val="20"/>
                  <w:szCs w:val="20"/>
                </w:rPr>
              </m:ctrlPr>
            </m:naryPr>
            <m:sub>
              <m:r>
                <w:rPr>
                  <w:rFonts w:ascii="Cambria Math" w:hAnsi="Cambria Math" w:cs="Arial"/>
                  <w:sz w:val="20"/>
                  <w:szCs w:val="20"/>
                  <w:lang w:val="en-US"/>
                </w:rPr>
                <m:t>i=1</m:t>
              </m:r>
            </m:sub>
            <m:sup>
              <m:sSub>
                <m:sSubPr>
                  <m:ctrlPr>
                    <w:rPr>
                      <w:rFonts w:ascii="Cambria Math" w:hAnsi="Cambria Math" w:cs="Arial"/>
                      <w:i/>
                      <w:sz w:val="20"/>
                      <w:szCs w:val="20"/>
                    </w:rPr>
                  </m:ctrlPr>
                </m:sSubPr>
                <m:e>
                  <m:r>
                    <w:rPr>
                      <w:rFonts w:ascii="Cambria Math" w:hAnsi="Cambria Math" w:cs="Arial"/>
                      <w:sz w:val="20"/>
                      <w:szCs w:val="20"/>
                    </w:rPr>
                    <m:t>I</m:t>
                  </m:r>
                </m:e>
                <m:sub/>
              </m:sSub>
            </m:sup>
            <m:e>
              <m:sSubSup>
                <m:sSubSupPr>
                  <m:ctrlPr>
                    <w:rPr>
                      <w:rFonts w:ascii="Cambria Math" w:hAnsi="Cambria Math" w:cs="Arial"/>
                      <w:i/>
                      <w:sz w:val="20"/>
                      <w:szCs w:val="20"/>
                    </w:rPr>
                  </m:ctrlPr>
                </m:sSubSupPr>
                <m:e>
                  <m:r>
                    <w:rPr>
                      <w:rFonts w:ascii="Cambria Math" w:hAnsi="Cambria Math" w:cs="Arial"/>
                      <w:sz w:val="20"/>
                      <w:szCs w:val="20"/>
                      <w:lang w:val="en-US"/>
                    </w:rPr>
                    <m:t>S</m:t>
                  </m:r>
                  <m:ctrlPr>
                    <w:rPr>
                      <w:rFonts w:ascii="Cambria Math" w:hAnsi="Cambria Math" w:cs="Arial"/>
                      <w:i/>
                      <w:sz w:val="20"/>
                      <w:szCs w:val="20"/>
                      <w:lang w:val="en-US"/>
                    </w:rPr>
                  </m:ctrlPr>
                </m:e>
                <m:sub>
                  <m:r>
                    <w:rPr>
                      <w:rFonts w:ascii="Cambria Math" w:hAnsi="Cambria Math" w:cs="Arial"/>
                      <w:sz w:val="20"/>
                      <w:szCs w:val="20"/>
                      <w:lang w:val="en-US"/>
                    </w:rPr>
                    <m:t>k</m:t>
                  </m:r>
                  <m:r>
                    <w:rPr>
                      <w:rFonts w:ascii="Cambria Math" w:hAnsi="Cambria Math" w:cs="Arial"/>
                      <w:sz w:val="20"/>
                      <w:szCs w:val="20"/>
                    </w:rPr>
                    <m:t>,</m:t>
                  </m:r>
                  <m:r>
                    <w:rPr>
                      <w:rFonts w:ascii="Cambria Math" w:hAnsi="Cambria Math" w:cs="Arial"/>
                      <w:sz w:val="20"/>
                      <w:szCs w:val="20"/>
                      <w:lang w:val="en-US"/>
                    </w:rPr>
                    <m:t>m,i</m:t>
                  </m:r>
                </m:sub>
                <m:sup>
                  <m:r>
                    <w:rPr>
                      <w:rFonts w:ascii="Cambria Math" w:hAnsi="Cambria Math" w:cs="Arial"/>
                      <w:sz w:val="20"/>
                      <w:szCs w:val="20"/>
                    </w:rPr>
                    <m:t>+</m:t>
                  </m:r>
                </m:sup>
              </m:sSubSup>
            </m:e>
          </m:nary>
        </m:oMath>
      </m:oMathPara>
    </w:p>
    <w:p w14:paraId="761E8685" w14:textId="77777777" w:rsidR="00A504E3" w:rsidRDefault="00A504E3" w:rsidP="00A504E3">
      <w:pPr>
        <w:pStyle w:val="af8"/>
        <w:suppressAutoHyphens/>
        <w:spacing w:before="120" w:after="120"/>
        <w:ind w:left="0"/>
        <w:contextualSpacing w:val="0"/>
        <w:jc w:val="both"/>
        <w:rPr>
          <w:sz w:val="20"/>
          <w:szCs w:val="20"/>
        </w:rPr>
      </w:pPr>
      <w:r>
        <w:rPr>
          <w:sz w:val="20"/>
          <w:szCs w:val="20"/>
        </w:rPr>
        <w:t>г</w:t>
      </w:r>
      <w:r w:rsidRPr="00FC3B16">
        <w:rPr>
          <w:sz w:val="20"/>
          <w:szCs w:val="20"/>
        </w:rPr>
        <w:t>де</w:t>
      </w:r>
    </w:p>
    <w:p w14:paraId="0C1B8119" w14:textId="77777777" w:rsidR="00A504E3" w:rsidRPr="001C3BA9" w:rsidRDefault="00A504E3" w:rsidP="00A504E3">
      <w:pPr>
        <w:pStyle w:val="af8"/>
        <w:suppressAutoHyphens/>
        <w:spacing w:before="120" w:after="120"/>
        <w:ind w:left="0"/>
        <w:contextualSpacing w:val="0"/>
        <w:jc w:val="both"/>
        <w:rPr>
          <w:sz w:val="20"/>
          <w:szCs w:val="20"/>
        </w:rPr>
      </w:pPr>
      <m:oMath>
        <m:r>
          <w:rPr>
            <w:rFonts w:ascii="Cambria Math" w:hAnsi="Cambria Math"/>
            <w:sz w:val="20"/>
            <w:szCs w:val="20"/>
            <w:lang w:val="en-US"/>
          </w:rPr>
          <m:t>i</m:t>
        </m:r>
      </m:oMath>
      <w:r w:rsidRPr="00E85C7E">
        <w:rPr>
          <w:sz w:val="20"/>
          <w:szCs w:val="20"/>
        </w:rPr>
        <w:t xml:space="preserve"> – </w:t>
      </w:r>
      <w:r>
        <w:rPr>
          <w:sz w:val="20"/>
          <w:szCs w:val="20"/>
        </w:rPr>
        <w:t xml:space="preserve">порядковый номер мероприятия Инвестиционной программы, согласованной на календарный год </w:t>
      </w:r>
      <w:r w:rsidRPr="001C3BA9">
        <w:rPr>
          <w:b/>
          <w:i/>
          <w:sz w:val="20"/>
          <w:szCs w:val="20"/>
          <w:lang w:val="en-US"/>
        </w:rPr>
        <w:t>k</w:t>
      </w:r>
      <w:r>
        <w:rPr>
          <w:b/>
          <w:i/>
          <w:sz w:val="20"/>
          <w:szCs w:val="20"/>
        </w:rPr>
        <w:t xml:space="preserve"> </w:t>
      </w:r>
      <w:r w:rsidRPr="001C3BA9">
        <w:rPr>
          <w:sz w:val="20"/>
          <w:szCs w:val="20"/>
        </w:rPr>
        <w:t>(целое число</w:t>
      </w:r>
      <w:r>
        <w:rPr>
          <w:sz w:val="20"/>
          <w:szCs w:val="20"/>
        </w:rPr>
        <w:t xml:space="preserve"> от 1 до </w:t>
      </w:r>
      <w:r w:rsidRPr="0069787A">
        <w:rPr>
          <w:i/>
          <w:sz w:val="20"/>
          <w:szCs w:val="20"/>
          <w:lang w:val="en-US"/>
        </w:rPr>
        <w:t>I</w:t>
      </w:r>
      <w:r w:rsidRPr="001C3BA9">
        <w:rPr>
          <w:sz w:val="20"/>
          <w:szCs w:val="20"/>
        </w:rPr>
        <w:t>);</w:t>
      </w:r>
    </w:p>
    <w:p w14:paraId="16345B66" w14:textId="77777777" w:rsidR="00A504E3" w:rsidRDefault="002F48C5" w:rsidP="00A504E3">
      <w:pPr>
        <w:pStyle w:val="af8"/>
        <w:suppressAutoHyphens/>
        <w:spacing w:before="120" w:after="120"/>
        <w:ind w:left="0"/>
        <w:contextualSpacing w:val="0"/>
        <w:jc w:val="both"/>
        <w:rPr>
          <w:sz w:val="20"/>
          <w:szCs w:val="20"/>
        </w:rPr>
      </w:pPr>
      <m:oMath>
        <m:sSub>
          <m:sSubPr>
            <m:ctrlPr>
              <w:rPr>
                <w:rFonts w:ascii="Cambria Math" w:hAnsi="Cambria Math"/>
                <w:i/>
                <w:sz w:val="20"/>
                <w:szCs w:val="20"/>
              </w:rPr>
            </m:ctrlPr>
          </m:sSubPr>
          <m:e>
            <m:r>
              <w:rPr>
                <w:rFonts w:ascii="Cambria Math" w:hAnsi="Cambria Math"/>
                <w:sz w:val="20"/>
                <w:szCs w:val="20"/>
              </w:rPr>
              <m:t>I</m:t>
            </m:r>
          </m:e>
          <m:sub/>
        </m:sSub>
      </m:oMath>
      <w:r w:rsidR="00A504E3" w:rsidRPr="00AB49E9">
        <w:rPr>
          <w:sz w:val="20"/>
          <w:szCs w:val="20"/>
        </w:rPr>
        <w:t xml:space="preserve"> – </w:t>
      </w:r>
      <w:r w:rsidR="00A504E3">
        <w:rPr>
          <w:sz w:val="20"/>
          <w:szCs w:val="20"/>
        </w:rPr>
        <w:t xml:space="preserve">общее </w:t>
      </w:r>
      <w:r w:rsidR="00A504E3" w:rsidRPr="00AB49E9">
        <w:rPr>
          <w:sz w:val="20"/>
          <w:szCs w:val="20"/>
        </w:rPr>
        <w:t>количество мероприятий Инвестиционной программы</w:t>
      </w:r>
      <w:r w:rsidR="00A504E3">
        <w:rPr>
          <w:sz w:val="20"/>
          <w:szCs w:val="20"/>
        </w:rPr>
        <w:t xml:space="preserve">, согласованной на </w:t>
      </w:r>
      <w:r w:rsidR="00A504E3" w:rsidRPr="00AB49E9">
        <w:rPr>
          <w:sz w:val="20"/>
          <w:szCs w:val="20"/>
        </w:rPr>
        <w:t xml:space="preserve">календарный год </w:t>
      </w:r>
      <w:r w:rsidR="00A504E3" w:rsidRPr="00AB49E9">
        <w:rPr>
          <w:b/>
          <w:i/>
          <w:sz w:val="20"/>
          <w:szCs w:val="20"/>
          <w:lang w:val="en-US"/>
        </w:rPr>
        <w:t>k</w:t>
      </w:r>
      <w:r w:rsidR="00A504E3" w:rsidRPr="00AB49E9">
        <w:rPr>
          <w:sz w:val="20"/>
          <w:szCs w:val="20"/>
        </w:rPr>
        <w:t>;</w:t>
      </w:r>
    </w:p>
    <w:p w14:paraId="71A31E2F" w14:textId="7251FFA5" w:rsidR="00A504E3" w:rsidRPr="00964C18"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cs="Arial"/>
                <w:i/>
                <w:sz w:val="20"/>
                <w:szCs w:val="20"/>
              </w:rPr>
            </m:ctrlPr>
          </m:sSubSupPr>
          <m:e>
            <m:r>
              <w:rPr>
                <w:rFonts w:ascii="Cambria Math" w:hAnsi="Cambria Math" w:cs="Arial"/>
                <w:sz w:val="20"/>
                <w:szCs w:val="20"/>
                <w:lang w:val="en-US"/>
              </w:rPr>
              <m:t>S</m:t>
            </m:r>
            <m:ctrlPr>
              <w:rPr>
                <w:rFonts w:ascii="Cambria Math" w:hAnsi="Cambria Math" w:cs="Arial"/>
                <w:i/>
                <w:sz w:val="20"/>
                <w:szCs w:val="20"/>
                <w:lang w:val="en-US"/>
              </w:rPr>
            </m:ctrlPr>
          </m:e>
          <m:sub>
            <m:r>
              <w:rPr>
                <w:rFonts w:ascii="Cambria Math" w:hAnsi="Cambria Math" w:cs="Arial"/>
                <w:sz w:val="20"/>
                <w:szCs w:val="20"/>
                <w:lang w:val="en-US"/>
              </w:rPr>
              <m:t>k</m:t>
            </m:r>
            <m:r>
              <w:rPr>
                <w:rFonts w:ascii="Cambria Math" w:hAnsi="Cambria Math" w:cs="Arial"/>
                <w:sz w:val="20"/>
                <w:szCs w:val="20"/>
              </w:rPr>
              <m:t>,</m:t>
            </m:r>
            <m:r>
              <w:rPr>
                <w:rFonts w:ascii="Cambria Math" w:hAnsi="Cambria Math" w:cs="Arial"/>
                <w:sz w:val="20"/>
                <w:szCs w:val="20"/>
                <w:lang w:val="en-US"/>
              </w:rPr>
              <m:t>m</m:t>
            </m:r>
            <m:r>
              <w:rPr>
                <w:rFonts w:ascii="Cambria Math" w:hAnsi="Cambria Math" w:cs="Arial"/>
                <w:sz w:val="20"/>
                <w:szCs w:val="20"/>
              </w:rPr>
              <m:t>,</m:t>
            </m:r>
            <m:r>
              <w:rPr>
                <w:rFonts w:ascii="Cambria Math" w:hAnsi="Cambria Math" w:cs="Arial"/>
                <w:sz w:val="20"/>
                <w:szCs w:val="20"/>
                <w:lang w:val="en-US"/>
              </w:rPr>
              <m:t>i</m:t>
            </m:r>
          </m:sub>
          <m:sup>
            <m:r>
              <w:rPr>
                <w:rFonts w:ascii="Cambria Math" w:hAnsi="Cambria Math" w:cs="Arial"/>
                <w:sz w:val="20"/>
                <w:szCs w:val="20"/>
              </w:rPr>
              <m:t>+</m:t>
            </m:r>
          </m:sup>
        </m:sSubSup>
      </m:oMath>
      <w:r w:rsidR="00A504E3">
        <w:rPr>
          <w:sz w:val="20"/>
          <w:szCs w:val="20"/>
        </w:rPr>
        <w:t xml:space="preserve"> </w:t>
      </w:r>
      <w:r w:rsidR="00A504E3" w:rsidRPr="008B3459">
        <w:rPr>
          <w:sz w:val="20"/>
          <w:szCs w:val="20"/>
        </w:rPr>
        <w:t>–</w:t>
      </w:r>
      <w:r w:rsidR="00A504E3">
        <w:rPr>
          <w:sz w:val="20"/>
          <w:szCs w:val="20"/>
        </w:rPr>
        <w:t xml:space="preserve"> величина дополнительного возмещения со стороны Теплоснабжающей организации </w:t>
      </w:r>
      <w:r w:rsidR="00A504E3" w:rsidRPr="00CC7DB7">
        <w:rPr>
          <w:sz w:val="20"/>
          <w:szCs w:val="20"/>
        </w:rPr>
        <w:t>объема Инвестиционной программы (плановой стоимости всех мероприятий Инвестиционной программы)</w:t>
      </w:r>
      <w:r w:rsidR="00A504E3">
        <w:rPr>
          <w:sz w:val="20"/>
          <w:szCs w:val="20"/>
        </w:rPr>
        <w:t xml:space="preserve"> в отношении </w:t>
      </w:r>
      <w:r w:rsidR="00A504E3" w:rsidRPr="009352A6">
        <w:rPr>
          <w:b/>
          <w:i/>
          <w:sz w:val="20"/>
          <w:szCs w:val="20"/>
          <w:lang w:val="en-US"/>
        </w:rPr>
        <w:t>i</w:t>
      </w:r>
      <w:r w:rsidR="00A504E3">
        <w:rPr>
          <w:sz w:val="20"/>
          <w:szCs w:val="20"/>
        </w:rPr>
        <w:t xml:space="preserve">-го мероприятия Инвестиционной программы, согласованной на календарный год </w:t>
      </w:r>
      <w:r w:rsidR="00A504E3" w:rsidRPr="008F1F7C">
        <w:rPr>
          <w:b/>
          <w:i/>
          <w:sz w:val="20"/>
          <w:szCs w:val="20"/>
          <w:lang w:val="en-US"/>
        </w:rPr>
        <w:t>k</w:t>
      </w:r>
      <w:r w:rsidR="00A504E3">
        <w:rPr>
          <w:sz w:val="20"/>
          <w:szCs w:val="20"/>
        </w:rPr>
        <w:t xml:space="preserve">, учитываемая при расчете стоимости Договора за месяц </w:t>
      </w:r>
      <w:r w:rsidR="00A504E3" w:rsidRPr="009352A6">
        <w:rPr>
          <w:b/>
          <w:i/>
          <w:sz w:val="20"/>
          <w:szCs w:val="20"/>
          <w:lang w:val="en-US"/>
        </w:rPr>
        <w:t>m</w:t>
      </w:r>
      <w:r w:rsidR="00A504E3" w:rsidRPr="009352A6">
        <w:rPr>
          <w:sz w:val="20"/>
          <w:szCs w:val="20"/>
        </w:rPr>
        <w:t xml:space="preserve"> </w:t>
      </w:r>
      <w:r w:rsidR="00A504E3">
        <w:rPr>
          <w:sz w:val="20"/>
          <w:szCs w:val="20"/>
        </w:rPr>
        <w:t>календарного года</w:t>
      </w:r>
      <w:r w:rsidR="00A504E3" w:rsidRPr="00964C18">
        <w:rPr>
          <w:sz w:val="20"/>
          <w:szCs w:val="20"/>
        </w:rPr>
        <w:t xml:space="preserve"> </w:t>
      </w:r>
      <w:r w:rsidR="00A504E3" w:rsidRPr="00964C18">
        <w:rPr>
          <w:b/>
          <w:i/>
          <w:sz w:val="20"/>
          <w:szCs w:val="20"/>
          <w:lang w:val="en-US"/>
        </w:rPr>
        <w:t>k</w:t>
      </w:r>
      <w:r w:rsidR="00A504E3">
        <w:rPr>
          <w:b/>
          <w:i/>
          <w:sz w:val="20"/>
          <w:szCs w:val="20"/>
        </w:rPr>
        <w:t xml:space="preserve"> </w:t>
      </w:r>
      <w:r w:rsidR="00A504E3" w:rsidRPr="004D447A">
        <w:rPr>
          <w:sz w:val="20"/>
          <w:szCs w:val="20"/>
        </w:rPr>
        <w:t xml:space="preserve">и рассчитываемая в соответствии с </w:t>
      </w:r>
      <w:r w:rsidR="00A504E3" w:rsidRPr="004D447A">
        <w:rPr>
          <w:b/>
          <w:sz w:val="20"/>
          <w:szCs w:val="20"/>
        </w:rPr>
        <w:t xml:space="preserve">пунктом </w:t>
      </w:r>
      <w:r w:rsidR="00A504E3">
        <w:rPr>
          <w:b/>
          <w:sz w:val="20"/>
          <w:szCs w:val="20"/>
        </w:rPr>
        <w:fldChar w:fldCharType="begin"/>
      </w:r>
      <w:r w:rsidR="00A504E3">
        <w:rPr>
          <w:b/>
          <w:sz w:val="20"/>
          <w:szCs w:val="20"/>
        </w:rPr>
        <w:instrText xml:space="preserve"> REF _Ref65523110 \r </w:instrText>
      </w:r>
      <w:r w:rsidR="00A504E3">
        <w:rPr>
          <w:b/>
          <w:sz w:val="20"/>
          <w:szCs w:val="20"/>
        </w:rPr>
        <w:fldChar w:fldCharType="separate"/>
      </w:r>
      <w:r w:rsidR="009C0EEE">
        <w:rPr>
          <w:b/>
          <w:sz w:val="20"/>
          <w:szCs w:val="20"/>
        </w:rPr>
        <w:t>4.3.2.1</w:t>
      </w:r>
      <w:r w:rsidR="00A504E3">
        <w:rPr>
          <w:b/>
          <w:sz w:val="20"/>
          <w:szCs w:val="20"/>
        </w:rPr>
        <w:fldChar w:fldCharType="end"/>
      </w:r>
      <w:r w:rsidR="00A504E3">
        <w:rPr>
          <w:b/>
          <w:sz w:val="20"/>
          <w:szCs w:val="20"/>
        </w:rPr>
        <w:t xml:space="preserve"> </w:t>
      </w:r>
      <w:r w:rsidR="00A504E3" w:rsidRPr="004D447A">
        <w:rPr>
          <w:b/>
          <w:sz w:val="20"/>
          <w:szCs w:val="20"/>
        </w:rPr>
        <w:t>Договора</w:t>
      </w:r>
      <w:r w:rsidR="00A504E3">
        <w:rPr>
          <w:b/>
          <w:i/>
          <w:sz w:val="20"/>
          <w:szCs w:val="20"/>
        </w:rPr>
        <w:t xml:space="preserve"> </w:t>
      </w:r>
      <w:r w:rsidR="00A504E3" w:rsidRPr="001F0A40">
        <w:rPr>
          <w:sz w:val="20"/>
          <w:szCs w:val="20"/>
        </w:rPr>
        <w:t>(в рублях, без учета НДС)</w:t>
      </w:r>
      <w:r w:rsidR="00A504E3">
        <w:rPr>
          <w:sz w:val="20"/>
          <w:szCs w:val="20"/>
        </w:rPr>
        <w:t>.</w:t>
      </w:r>
    </w:p>
    <w:p w14:paraId="19C9F1E1" w14:textId="77777777" w:rsidR="00A504E3" w:rsidRDefault="00A504E3" w:rsidP="00847744">
      <w:pPr>
        <w:pStyle w:val="af8"/>
        <w:numPr>
          <w:ilvl w:val="0"/>
          <w:numId w:val="7"/>
        </w:numPr>
        <w:tabs>
          <w:tab w:val="left" w:pos="1276"/>
        </w:tabs>
        <w:suppressAutoHyphens/>
        <w:spacing w:before="120" w:after="120"/>
        <w:ind w:left="0" w:firstLine="567"/>
        <w:contextualSpacing w:val="0"/>
        <w:jc w:val="both"/>
        <w:rPr>
          <w:sz w:val="20"/>
          <w:szCs w:val="20"/>
        </w:rPr>
      </w:pPr>
      <w:bookmarkStart w:id="68" w:name="_Ref65523110"/>
      <w:r>
        <w:rPr>
          <w:sz w:val="20"/>
          <w:szCs w:val="20"/>
        </w:rPr>
        <w:t xml:space="preserve">Величина дополнительного возмещения </w:t>
      </w:r>
      <m:oMath>
        <m:sSubSup>
          <m:sSubSupPr>
            <m:ctrlPr>
              <w:rPr>
                <w:rFonts w:ascii="Cambria Math" w:hAnsi="Cambria Math" w:cs="Arial"/>
                <w:i/>
                <w:sz w:val="20"/>
                <w:szCs w:val="20"/>
              </w:rPr>
            </m:ctrlPr>
          </m:sSubSupPr>
          <m:e>
            <m:r>
              <w:rPr>
                <w:rFonts w:ascii="Cambria Math" w:hAnsi="Cambria Math" w:cs="Arial"/>
                <w:sz w:val="20"/>
                <w:szCs w:val="20"/>
                <w:lang w:val="en-US"/>
              </w:rPr>
              <m:t>S</m:t>
            </m:r>
            <m:ctrlPr>
              <w:rPr>
                <w:rFonts w:ascii="Cambria Math" w:hAnsi="Cambria Math" w:cs="Arial"/>
                <w:i/>
                <w:sz w:val="20"/>
                <w:szCs w:val="20"/>
                <w:lang w:val="en-US"/>
              </w:rPr>
            </m:ctrlPr>
          </m:e>
          <m:sub>
            <m:r>
              <w:rPr>
                <w:rFonts w:ascii="Cambria Math" w:hAnsi="Cambria Math" w:cs="Arial"/>
                <w:sz w:val="20"/>
                <w:szCs w:val="20"/>
                <w:lang w:val="en-US"/>
              </w:rPr>
              <m:t>k</m:t>
            </m:r>
            <m:r>
              <w:rPr>
                <w:rFonts w:ascii="Cambria Math" w:hAnsi="Cambria Math" w:cs="Arial"/>
                <w:sz w:val="20"/>
                <w:szCs w:val="20"/>
              </w:rPr>
              <m:t>,</m:t>
            </m:r>
            <m:r>
              <w:rPr>
                <w:rFonts w:ascii="Cambria Math" w:hAnsi="Cambria Math" w:cs="Arial"/>
                <w:sz w:val="20"/>
                <w:szCs w:val="20"/>
                <w:lang w:val="en-US"/>
              </w:rPr>
              <m:t>m</m:t>
            </m:r>
            <m:r>
              <w:rPr>
                <w:rFonts w:ascii="Cambria Math" w:hAnsi="Cambria Math" w:cs="Arial"/>
                <w:sz w:val="20"/>
                <w:szCs w:val="20"/>
              </w:rPr>
              <m:t>,</m:t>
            </m:r>
            <m:r>
              <w:rPr>
                <w:rFonts w:ascii="Cambria Math" w:hAnsi="Cambria Math" w:cs="Arial"/>
                <w:sz w:val="20"/>
                <w:szCs w:val="20"/>
                <w:lang w:val="en-US"/>
              </w:rPr>
              <m:t>i</m:t>
            </m:r>
          </m:sub>
          <m:sup>
            <m:r>
              <w:rPr>
                <w:rFonts w:ascii="Cambria Math" w:hAnsi="Cambria Math" w:cs="Arial"/>
                <w:sz w:val="20"/>
                <w:szCs w:val="20"/>
              </w:rPr>
              <m:t>+</m:t>
            </m:r>
          </m:sup>
        </m:sSubSup>
      </m:oMath>
      <w:r>
        <w:rPr>
          <w:sz w:val="20"/>
          <w:szCs w:val="20"/>
        </w:rPr>
        <w:t xml:space="preserve"> рассчитывается в зависимости от </w:t>
      </w:r>
      <w:r w:rsidRPr="00954DBE">
        <w:rPr>
          <w:sz w:val="20"/>
          <w:szCs w:val="20"/>
        </w:rPr>
        <w:t>фактического объема передачи тепловой энергии (</w:t>
      </w:r>
      <m:oMath>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oMath>
      <w:r w:rsidRPr="00954DBE">
        <w:rPr>
          <w:sz w:val="20"/>
          <w:szCs w:val="20"/>
        </w:rPr>
        <w:t xml:space="preserve">) за расчётный период </w:t>
      </w:r>
      <w:r w:rsidRPr="00954DBE">
        <w:rPr>
          <w:b/>
          <w:i/>
          <w:sz w:val="20"/>
          <w:szCs w:val="20"/>
          <w:lang w:val="en-US"/>
        </w:rPr>
        <w:t>m</w:t>
      </w:r>
      <w:r w:rsidRPr="003F7B13">
        <w:rPr>
          <w:sz w:val="20"/>
          <w:szCs w:val="20"/>
        </w:rPr>
        <w:t xml:space="preserve"> календарного года</w:t>
      </w:r>
      <w:r>
        <w:rPr>
          <w:b/>
          <w:i/>
          <w:sz w:val="20"/>
          <w:szCs w:val="20"/>
        </w:rPr>
        <w:t xml:space="preserve"> </w:t>
      </w:r>
      <w:r>
        <w:rPr>
          <w:b/>
          <w:i/>
          <w:sz w:val="20"/>
          <w:szCs w:val="20"/>
          <w:lang w:val="en-US"/>
        </w:rPr>
        <w:t>k</w:t>
      </w:r>
      <w:r w:rsidRPr="00954DBE">
        <w:rPr>
          <w:sz w:val="20"/>
          <w:szCs w:val="20"/>
        </w:rPr>
        <w:t xml:space="preserve"> </w:t>
      </w:r>
      <w:r>
        <w:rPr>
          <w:sz w:val="20"/>
          <w:szCs w:val="20"/>
        </w:rPr>
        <w:t>следующим образом:</w:t>
      </w:r>
      <w:bookmarkEnd w:id="68"/>
    </w:p>
    <w:p w14:paraId="73510181" w14:textId="77777777" w:rsidR="00A504E3" w:rsidRDefault="00A504E3" w:rsidP="00847744">
      <w:pPr>
        <w:pStyle w:val="af8"/>
        <w:numPr>
          <w:ilvl w:val="0"/>
          <w:numId w:val="24"/>
        </w:numPr>
        <w:suppressAutoHyphens/>
        <w:spacing w:before="120" w:after="120"/>
        <w:ind w:left="851" w:hanging="284"/>
        <w:contextualSpacing w:val="0"/>
        <w:jc w:val="both"/>
        <w:rPr>
          <w:sz w:val="20"/>
          <w:szCs w:val="20"/>
        </w:rPr>
      </w:pPr>
      <w:r>
        <w:rPr>
          <w:sz w:val="20"/>
          <w:szCs w:val="20"/>
        </w:rPr>
        <w:t xml:space="preserve">при </w:t>
      </w:r>
      <m:oMath>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r>
          <w:rPr>
            <w:rFonts w:ascii="Cambria Math" w:hAnsi="Cambria Math" w:cs="Calibri"/>
            <w:sz w:val="20"/>
            <w:szCs w:val="20"/>
          </w:rPr>
          <m:t>=0</m:t>
        </m:r>
      </m:oMath>
      <w:r>
        <w:rPr>
          <w:sz w:val="20"/>
          <w:szCs w:val="20"/>
        </w:rPr>
        <w:t xml:space="preserve"> ,</w:t>
      </w:r>
    </w:p>
    <w:p w14:paraId="05B3979F" w14:textId="77777777" w:rsidR="00A504E3" w:rsidRPr="003F7B13" w:rsidRDefault="002F48C5" w:rsidP="00A504E3">
      <w:pPr>
        <w:pStyle w:val="af8"/>
        <w:suppressAutoHyphens/>
        <w:spacing w:before="120" w:after="120"/>
        <w:ind w:left="0"/>
        <w:contextualSpacing w:val="0"/>
        <w:jc w:val="center"/>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m:t>
            </m:r>
          </m:sup>
        </m:sSubSup>
        <m:r>
          <w:rPr>
            <w:rFonts w:ascii="Cambria Math" w:hAnsi="Cambria Math"/>
            <w:sz w:val="20"/>
            <w:szCs w:val="20"/>
          </w:rPr>
          <m:t>=0</m:t>
        </m:r>
      </m:oMath>
      <w:r w:rsidR="00A504E3">
        <w:rPr>
          <w:sz w:val="20"/>
          <w:szCs w:val="20"/>
        </w:rPr>
        <w:t>;</w:t>
      </w:r>
    </w:p>
    <w:p w14:paraId="55CC55A6" w14:textId="77777777" w:rsidR="00A504E3" w:rsidRDefault="00A504E3" w:rsidP="00847744">
      <w:pPr>
        <w:pStyle w:val="af8"/>
        <w:numPr>
          <w:ilvl w:val="0"/>
          <w:numId w:val="24"/>
        </w:numPr>
        <w:suppressAutoHyphens/>
        <w:spacing w:before="120" w:after="120"/>
        <w:ind w:left="851" w:hanging="284"/>
        <w:contextualSpacing w:val="0"/>
        <w:jc w:val="both"/>
        <w:rPr>
          <w:sz w:val="20"/>
          <w:szCs w:val="20"/>
        </w:rPr>
      </w:pPr>
      <w:r>
        <w:rPr>
          <w:sz w:val="20"/>
          <w:szCs w:val="20"/>
        </w:rPr>
        <w:t xml:space="preserve">при </w:t>
      </w:r>
      <m:oMath>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r>
          <w:rPr>
            <w:rFonts w:ascii="Cambria Math" w:hAnsi="Cambria Math" w:cs="Calibri"/>
            <w:sz w:val="20"/>
            <w:szCs w:val="20"/>
          </w:rPr>
          <m:t>≠0</m:t>
        </m:r>
      </m:oMath>
      <w:r>
        <w:rPr>
          <w:sz w:val="20"/>
          <w:szCs w:val="20"/>
        </w:rPr>
        <w:t xml:space="preserve">,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m:t>
            </m:r>
          </m:sup>
        </m:sSubSup>
      </m:oMath>
      <w:r>
        <w:rPr>
          <w:sz w:val="20"/>
          <w:szCs w:val="20"/>
        </w:rPr>
        <w:t xml:space="preserve"> рассчитывается следующим образом:</w:t>
      </w:r>
    </w:p>
    <w:p w14:paraId="1AFEA590" w14:textId="77777777" w:rsidR="00A504E3" w:rsidRPr="00B55EBA"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r>
            <w:rPr>
              <w:rFonts w:ascii="Cambria Math" w:hAnsi="Cambria Math"/>
              <w:sz w:val="20"/>
              <w:szCs w:val="20"/>
            </w:rPr>
            <m:t xml:space="preserve"> + </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ускор</m:t>
              </m:r>
            </m:sup>
          </m:sSubSup>
        </m:oMath>
      </m:oMathPara>
    </w:p>
    <w:p w14:paraId="36223A23" w14:textId="77777777" w:rsidR="00A504E3" w:rsidRDefault="00A504E3" w:rsidP="00A504E3">
      <w:pPr>
        <w:pStyle w:val="af8"/>
        <w:suppressAutoHyphens/>
        <w:spacing w:before="120" w:after="120"/>
        <w:ind w:left="0"/>
        <w:contextualSpacing w:val="0"/>
        <w:jc w:val="both"/>
        <w:rPr>
          <w:sz w:val="20"/>
          <w:szCs w:val="20"/>
        </w:rPr>
      </w:pPr>
      <w:r>
        <w:rPr>
          <w:sz w:val="20"/>
          <w:szCs w:val="20"/>
        </w:rPr>
        <w:t>где</w:t>
      </w:r>
    </w:p>
    <w:p w14:paraId="5A1D2CBA" w14:textId="1BD69F56" w:rsidR="00A504E3" w:rsidRPr="00A21E22"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oMath>
      <w:r w:rsidR="00A504E3">
        <w:rPr>
          <w:sz w:val="20"/>
          <w:szCs w:val="20"/>
        </w:rPr>
        <w:t xml:space="preserve"> – величина стандартного дополнительного </w:t>
      </w:r>
      <w:r w:rsidR="00A504E3" w:rsidRPr="00134DBB">
        <w:rPr>
          <w:sz w:val="20"/>
          <w:szCs w:val="20"/>
        </w:rPr>
        <w:t xml:space="preserve">возмещения </w:t>
      </w:r>
      <w:r w:rsidR="00A504E3">
        <w:rPr>
          <w:sz w:val="20"/>
          <w:szCs w:val="20"/>
        </w:rPr>
        <w:t xml:space="preserve">со стороны Теплоснабжающей организации в отношении </w:t>
      </w:r>
      <w:r w:rsidR="00A504E3" w:rsidRPr="009352A6">
        <w:rPr>
          <w:b/>
          <w:i/>
          <w:sz w:val="20"/>
          <w:szCs w:val="20"/>
          <w:lang w:val="en-US"/>
        </w:rPr>
        <w:t>i</w:t>
      </w:r>
      <w:r w:rsidR="00A504E3">
        <w:rPr>
          <w:sz w:val="20"/>
          <w:szCs w:val="20"/>
        </w:rPr>
        <w:t xml:space="preserve">–го мероприятия Инвестиционной программы, согласованной на календарный год </w:t>
      </w:r>
      <w:r w:rsidR="00A504E3" w:rsidRPr="008F1F7C">
        <w:rPr>
          <w:b/>
          <w:i/>
          <w:sz w:val="20"/>
          <w:szCs w:val="20"/>
          <w:lang w:val="en-US"/>
        </w:rPr>
        <w:t>k</w:t>
      </w:r>
      <w:r w:rsidR="00A504E3">
        <w:rPr>
          <w:sz w:val="20"/>
          <w:szCs w:val="20"/>
        </w:rPr>
        <w:t xml:space="preserve">, определяемая </w:t>
      </w:r>
      <w:r w:rsidR="00A504E3" w:rsidRPr="00B4656B">
        <w:rPr>
          <w:b/>
          <w:sz w:val="20"/>
          <w:szCs w:val="20"/>
        </w:rPr>
        <w:t xml:space="preserve">до расчетного периода включительно, в котором предусмотрена </w:t>
      </w:r>
      <w:r w:rsidR="00A504E3">
        <w:rPr>
          <w:b/>
          <w:sz w:val="20"/>
          <w:szCs w:val="20"/>
        </w:rPr>
        <w:t xml:space="preserve">дата выполнения </w:t>
      </w:r>
      <w:r w:rsidR="00A504E3" w:rsidRPr="00B4656B">
        <w:rPr>
          <w:b/>
          <w:sz w:val="20"/>
          <w:szCs w:val="20"/>
        </w:rPr>
        <w:t>финальн</w:t>
      </w:r>
      <w:r w:rsidR="00A504E3">
        <w:rPr>
          <w:b/>
          <w:sz w:val="20"/>
          <w:szCs w:val="20"/>
        </w:rPr>
        <w:t>ой</w:t>
      </w:r>
      <w:r w:rsidR="00A504E3" w:rsidRPr="00B4656B">
        <w:rPr>
          <w:b/>
          <w:sz w:val="20"/>
          <w:szCs w:val="20"/>
        </w:rPr>
        <w:t xml:space="preserve"> контрольн</w:t>
      </w:r>
      <w:r w:rsidR="00A504E3">
        <w:rPr>
          <w:b/>
          <w:sz w:val="20"/>
          <w:szCs w:val="20"/>
        </w:rPr>
        <w:t>ой</w:t>
      </w:r>
      <w:r w:rsidR="00A504E3" w:rsidRPr="00B4656B">
        <w:rPr>
          <w:b/>
          <w:sz w:val="20"/>
          <w:szCs w:val="20"/>
        </w:rPr>
        <w:t xml:space="preserve"> точк</w:t>
      </w:r>
      <w:r w:rsidR="00A504E3">
        <w:rPr>
          <w:b/>
          <w:sz w:val="20"/>
          <w:szCs w:val="20"/>
        </w:rPr>
        <w:t>и</w:t>
      </w:r>
      <w:r w:rsidR="00A504E3" w:rsidRPr="00B4656B">
        <w:rPr>
          <w:b/>
          <w:sz w:val="20"/>
          <w:szCs w:val="20"/>
        </w:rPr>
        <w:t xml:space="preserve"> в отношении </w:t>
      </w:r>
      <w:r w:rsidR="00A504E3" w:rsidRPr="00B4656B">
        <w:rPr>
          <w:b/>
          <w:i/>
          <w:sz w:val="20"/>
          <w:szCs w:val="20"/>
          <w:lang w:val="en-US"/>
        </w:rPr>
        <w:t>i</w:t>
      </w:r>
      <w:r w:rsidR="00A504E3" w:rsidRPr="00B4656B">
        <w:rPr>
          <w:b/>
          <w:sz w:val="20"/>
          <w:szCs w:val="20"/>
        </w:rPr>
        <w:t>-го мероприятия</w:t>
      </w:r>
      <w:r w:rsidR="00A504E3">
        <w:rPr>
          <w:sz w:val="20"/>
          <w:szCs w:val="20"/>
        </w:rPr>
        <w:t xml:space="preserve">, учитываемая при расчете стоимости Договора за месяц </w:t>
      </w:r>
      <w:r w:rsidR="00A504E3" w:rsidRPr="009352A6">
        <w:rPr>
          <w:b/>
          <w:i/>
          <w:sz w:val="20"/>
          <w:szCs w:val="20"/>
          <w:lang w:val="en-US"/>
        </w:rPr>
        <w:t>m</w:t>
      </w:r>
      <w:r w:rsidR="00A504E3" w:rsidRPr="009352A6">
        <w:rPr>
          <w:sz w:val="20"/>
          <w:szCs w:val="20"/>
        </w:rPr>
        <w:t xml:space="preserve"> </w:t>
      </w:r>
      <w:r w:rsidR="00A504E3">
        <w:rPr>
          <w:sz w:val="20"/>
          <w:szCs w:val="20"/>
        </w:rPr>
        <w:t>календарного года</w:t>
      </w:r>
      <w:r w:rsidR="00A504E3" w:rsidRPr="00964C18">
        <w:rPr>
          <w:sz w:val="20"/>
          <w:szCs w:val="20"/>
        </w:rPr>
        <w:t xml:space="preserve"> </w:t>
      </w:r>
      <w:r w:rsidR="00A504E3" w:rsidRPr="00DB3AB6">
        <w:rPr>
          <w:b/>
          <w:i/>
          <w:sz w:val="20"/>
          <w:szCs w:val="20"/>
          <w:lang w:val="en-US"/>
        </w:rPr>
        <w:t>k</w:t>
      </w:r>
      <w:r w:rsidR="00A504E3" w:rsidRPr="00DB3AB6">
        <w:rPr>
          <w:sz w:val="20"/>
          <w:szCs w:val="20"/>
        </w:rPr>
        <w:t xml:space="preserve"> </w:t>
      </w:r>
      <w:r w:rsidR="00A504E3" w:rsidRPr="00F87D55">
        <w:rPr>
          <w:sz w:val="20"/>
          <w:szCs w:val="20"/>
        </w:rPr>
        <w:t xml:space="preserve">и рассчитываемая в соответствии с </w:t>
      </w:r>
      <w:r w:rsidR="00A504E3" w:rsidRPr="00F87D55">
        <w:rPr>
          <w:b/>
          <w:sz w:val="20"/>
          <w:szCs w:val="20"/>
        </w:rPr>
        <w:t xml:space="preserve">пунктом </w:t>
      </w:r>
      <w:r w:rsidR="00A504E3" w:rsidRPr="00F87D55">
        <w:rPr>
          <w:b/>
          <w:sz w:val="20"/>
          <w:szCs w:val="20"/>
        </w:rPr>
        <w:fldChar w:fldCharType="begin"/>
      </w:r>
      <w:r w:rsidR="00A504E3" w:rsidRPr="00F87D55">
        <w:rPr>
          <w:b/>
          <w:sz w:val="20"/>
          <w:szCs w:val="20"/>
        </w:rPr>
        <w:instrText xml:space="preserve"> REF _Ref65523522 \r  \* MERGEFORMAT </w:instrText>
      </w:r>
      <w:r w:rsidR="00A504E3" w:rsidRPr="00F87D55">
        <w:rPr>
          <w:b/>
          <w:sz w:val="20"/>
          <w:szCs w:val="20"/>
        </w:rPr>
        <w:fldChar w:fldCharType="separate"/>
      </w:r>
      <w:r w:rsidR="009C0EEE">
        <w:rPr>
          <w:b/>
          <w:sz w:val="20"/>
          <w:szCs w:val="20"/>
        </w:rPr>
        <w:t>4.3.2.2</w:t>
      </w:r>
      <w:r w:rsidR="00A504E3" w:rsidRPr="00F87D55">
        <w:rPr>
          <w:b/>
          <w:sz w:val="20"/>
          <w:szCs w:val="20"/>
        </w:rPr>
        <w:fldChar w:fldCharType="end"/>
      </w:r>
      <w:r w:rsidR="00A504E3">
        <w:rPr>
          <w:sz w:val="20"/>
          <w:szCs w:val="20"/>
        </w:rPr>
        <w:t xml:space="preserve"> </w:t>
      </w:r>
      <w:r w:rsidR="00A504E3" w:rsidRPr="0078646F">
        <w:rPr>
          <w:sz w:val="20"/>
          <w:szCs w:val="20"/>
        </w:rPr>
        <w:t>Договора</w:t>
      </w:r>
      <w:r w:rsidR="00A504E3">
        <w:rPr>
          <w:sz w:val="20"/>
          <w:szCs w:val="20"/>
        </w:rPr>
        <w:t xml:space="preserve"> (в рублях, без учета НДС);</w:t>
      </w:r>
    </w:p>
    <w:p w14:paraId="2C49B782" w14:textId="2F3EDDC9" w:rsidR="00A504E3" w:rsidRPr="00C53086"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ускор</m:t>
            </m:r>
          </m:sup>
        </m:sSubSup>
      </m:oMath>
      <w:r w:rsidR="00A504E3">
        <w:rPr>
          <w:sz w:val="20"/>
          <w:szCs w:val="20"/>
        </w:rPr>
        <w:t xml:space="preserve"> – величина ускоренного дополнительного </w:t>
      </w:r>
      <w:r w:rsidR="00A504E3" w:rsidRPr="00C53086">
        <w:rPr>
          <w:sz w:val="20"/>
          <w:szCs w:val="20"/>
        </w:rPr>
        <w:t xml:space="preserve">возмещения </w:t>
      </w:r>
      <w:r w:rsidR="00A504E3">
        <w:rPr>
          <w:sz w:val="20"/>
          <w:szCs w:val="20"/>
        </w:rPr>
        <w:t xml:space="preserve">со стороны Теплоснабжающей организации в отношении </w:t>
      </w:r>
      <w:r w:rsidR="00A504E3" w:rsidRPr="009352A6">
        <w:rPr>
          <w:b/>
          <w:i/>
          <w:sz w:val="20"/>
          <w:szCs w:val="20"/>
          <w:lang w:val="en-US"/>
        </w:rPr>
        <w:t>i</w:t>
      </w:r>
      <w:r w:rsidR="00A504E3">
        <w:rPr>
          <w:sz w:val="20"/>
          <w:szCs w:val="20"/>
        </w:rPr>
        <w:t>–го мероприятия</w:t>
      </w:r>
      <w:r w:rsidR="00A504E3" w:rsidRPr="009352A6">
        <w:rPr>
          <w:sz w:val="20"/>
          <w:szCs w:val="20"/>
        </w:rPr>
        <w:t xml:space="preserve"> </w:t>
      </w:r>
      <w:r w:rsidR="00A504E3">
        <w:rPr>
          <w:sz w:val="20"/>
          <w:szCs w:val="20"/>
        </w:rPr>
        <w:t xml:space="preserve">Инвестиционной программы, согласованной на календарный год </w:t>
      </w:r>
      <w:r w:rsidR="00A504E3" w:rsidRPr="008F1F7C">
        <w:rPr>
          <w:b/>
          <w:i/>
          <w:sz w:val="20"/>
          <w:szCs w:val="20"/>
          <w:lang w:val="en-US"/>
        </w:rPr>
        <w:t>k</w:t>
      </w:r>
      <w:r w:rsidR="00A504E3">
        <w:rPr>
          <w:sz w:val="20"/>
          <w:szCs w:val="20"/>
        </w:rPr>
        <w:t xml:space="preserve">, определяемая </w:t>
      </w:r>
      <w:r w:rsidR="00A504E3" w:rsidRPr="00B4656B">
        <w:rPr>
          <w:b/>
          <w:sz w:val="20"/>
          <w:szCs w:val="20"/>
        </w:rPr>
        <w:t xml:space="preserve">начиная с расчетного периода, следующего за периодом, в котором </w:t>
      </w:r>
      <w:r w:rsidR="00A504E3">
        <w:rPr>
          <w:b/>
          <w:sz w:val="20"/>
          <w:szCs w:val="20"/>
        </w:rPr>
        <w:t xml:space="preserve">Инвестиционной программой предусмотрена дата выполнения финальной контрольной точки в отношении </w:t>
      </w:r>
      <w:r w:rsidR="00A504E3" w:rsidRPr="008E7471">
        <w:rPr>
          <w:b/>
          <w:i/>
          <w:sz w:val="20"/>
          <w:szCs w:val="20"/>
          <w:lang w:val="en-US"/>
        </w:rPr>
        <w:t>i</w:t>
      </w:r>
      <w:r w:rsidR="00A504E3" w:rsidRPr="008E7471">
        <w:rPr>
          <w:b/>
          <w:i/>
          <w:sz w:val="20"/>
          <w:szCs w:val="20"/>
        </w:rPr>
        <w:t>-го</w:t>
      </w:r>
      <w:r w:rsidR="00A504E3">
        <w:rPr>
          <w:b/>
          <w:sz w:val="20"/>
          <w:szCs w:val="20"/>
        </w:rPr>
        <w:t xml:space="preserve"> мероприятия, при условии, если Теплосетевая организация выполнила данную </w:t>
      </w:r>
      <w:r w:rsidR="00A504E3" w:rsidRPr="00B4656B">
        <w:rPr>
          <w:b/>
          <w:sz w:val="20"/>
          <w:szCs w:val="20"/>
        </w:rPr>
        <w:t>финальн</w:t>
      </w:r>
      <w:r w:rsidR="00A504E3">
        <w:rPr>
          <w:b/>
          <w:sz w:val="20"/>
          <w:szCs w:val="20"/>
        </w:rPr>
        <w:t>ую контрольную</w:t>
      </w:r>
      <w:r w:rsidR="00A504E3" w:rsidRPr="00B4656B">
        <w:rPr>
          <w:b/>
          <w:sz w:val="20"/>
          <w:szCs w:val="20"/>
        </w:rPr>
        <w:t xml:space="preserve"> точк</w:t>
      </w:r>
      <w:r w:rsidR="00A504E3">
        <w:rPr>
          <w:b/>
          <w:sz w:val="20"/>
          <w:szCs w:val="20"/>
        </w:rPr>
        <w:t>у</w:t>
      </w:r>
      <w:r w:rsidR="00A504E3" w:rsidRPr="00DB3AB6">
        <w:rPr>
          <w:sz w:val="20"/>
          <w:szCs w:val="20"/>
        </w:rPr>
        <w:t>,</w:t>
      </w:r>
      <w:r w:rsidR="00A504E3">
        <w:rPr>
          <w:sz w:val="20"/>
          <w:szCs w:val="20"/>
        </w:rPr>
        <w:t xml:space="preserve"> учитывается при расчете стоимости Договора за месяц </w:t>
      </w:r>
      <w:r w:rsidR="00A504E3" w:rsidRPr="009352A6">
        <w:rPr>
          <w:b/>
          <w:i/>
          <w:sz w:val="20"/>
          <w:szCs w:val="20"/>
          <w:lang w:val="en-US"/>
        </w:rPr>
        <w:t>m</w:t>
      </w:r>
      <w:r w:rsidR="00A504E3" w:rsidRPr="009352A6">
        <w:rPr>
          <w:sz w:val="20"/>
          <w:szCs w:val="20"/>
        </w:rPr>
        <w:t xml:space="preserve"> </w:t>
      </w:r>
      <w:r w:rsidR="00A504E3">
        <w:rPr>
          <w:sz w:val="20"/>
          <w:szCs w:val="20"/>
        </w:rPr>
        <w:t>календарного года</w:t>
      </w:r>
      <w:r w:rsidR="00A504E3" w:rsidRPr="00964C18">
        <w:rPr>
          <w:sz w:val="20"/>
          <w:szCs w:val="20"/>
        </w:rPr>
        <w:t xml:space="preserve"> </w:t>
      </w:r>
      <w:r w:rsidR="00A504E3" w:rsidRPr="00A2395C">
        <w:rPr>
          <w:b/>
          <w:i/>
          <w:sz w:val="20"/>
          <w:szCs w:val="20"/>
          <w:lang w:val="en-US"/>
        </w:rPr>
        <w:t>k</w:t>
      </w:r>
      <w:r w:rsidR="00A504E3" w:rsidRPr="00A2395C">
        <w:rPr>
          <w:sz w:val="20"/>
          <w:szCs w:val="20"/>
        </w:rPr>
        <w:t xml:space="preserve"> </w:t>
      </w:r>
      <w:r w:rsidR="00A504E3" w:rsidRPr="00DB3AB6">
        <w:rPr>
          <w:sz w:val="20"/>
          <w:szCs w:val="20"/>
        </w:rPr>
        <w:t>и рассчитывае</w:t>
      </w:r>
      <w:r w:rsidR="00A504E3">
        <w:rPr>
          <w:sz w:val="20"/>
          <w:szCs w:val="20"/>
        </w:rPr>
        <w:t xml:space="preserve">тся </w:t>
      </w:r>
      <w:r w:rsidR="00A504E3" w:rsidRPr="00DB3AB6">
        <w:rPr>
          <w:sz w:val="20"/>
          <w:szCs w:val="20"/>
        </w:rPr>
        <w:t xml:space="preserve">в соответствии с </w:t>
      </w:r>
      <w:r w:rsidR="00A504E3" w:rsidRPr="00DB3AB6">
        <w:rPr>
          <w:b/>
          <w:sz w:val="20"/>
          <w:szCs w:val="20"/>
        </w:rPr>
        <w:t xml:space="preserve">пунктом </w:t>
      </w:r>
      <w:r w:rsidR="00A504E3" w:rsidRPr="00DB3AB6">
        <w:rPr>
          <w:b/>
          <w:sz w:val="20"/>
          <w:szCs w:val="20"/>
        </w:rPr>
        <w:fldChar w:fldCharType="begin"/>
      </w:r>
      <w:r w:rsidR="00A504E3" w:rsidRPr="00DB3AB6">
        <w:rPr>
          <w:b/>
          <w:sz w:val="20"/>
          <w:szCs w:val="20"/>
        </w:rPr>
        <w:instrText xml:space="preserve"> REF _Ref65523697 \r  \* MERGEFORMAT </w:instrText>
      </w:r>
      <w:r w:rsidR="00A504E3" w:rsidRPr="00DB3AB6">
        <w:rPr>
          <w:b/>
          <w:sz w:val="20"/>
          <w:szCs w:val="20"/>
        </w:rPr>
        <w:fldChar w:fldCharType="separate"/>
      </w:r>
      <w:r w:rsidR="009C0EEE">
        <w:rPr>
          <w:b/>
          <w:sz w:val="20"/>
          <w:szCs w:val="20"/>
        </w:rPr>
        <w:t>4.3.2.8</w:t>
      </w:r>
      <w:r w:rsidR="00A504E3" w:rsidRPr="00DB3AB6">
        <w:rPr>
          <w:b/>
          <w:sz w:val="20"/>
          <w:szCs w:val="20"/>
        </w:rPr>
        <w:fldChar w:fldCharType="end"/>
      </w:r>
      <w:r w:rsidR="00A504E3" w:rsidRPr="00DB3AB6">
        <w:rPr>
          <w:sz w:val="20"/>
          <w:szCs w:val="20"/>
        </w:rPr>
        <w:t xml:space="preserve"> </w:t>
      </w:r>
      <w:r w:rsidR="00A504E3" w:rsidRPr="0078646F">
        <w:rPr>
          <w:sz w:val="20"/>
          <w:szCs w:val="20"/>
        </w:rPr>
        <w:t>Договора</w:t>
      </w:r>
      <w:r w:rsidR="00A504E3" w:rsidRPr="00DB3AB6">
        <w:rPr>
          <w:sz w:val="20"/>
          <w:szCs w:val="20"/>
        </w:rPr>
        <w:t xml:space="preserve"> (в рублях, без учета НДС).</w:t>
      </w:r>
    </w:p>
    <w:p w14:paraId="2311CB33" w14:textId="77777777" w:rsidR="00A504E3" w:rsidRDefault="00A504E3" w:rsidP="00847744">
      <w:pPr>
        <w:pStyle w:val="af8"/>
        <w:numPr>
          <w:ilvl w:val="0"/>
          <w:numId w:val="7"/>
        </w:numPr>
        <w:tabs>
          <w:tab w:val="left" w:pos="1276"/>
        </w:tabs>
        <w:suppressAutoHyphens/>
        <w:spacing w:before="120" w:after="120"/>
        <w:ind w:left="0" w:firstLine="567"/>
        <w:contextualSpacing w:val="0"/>
        <w:jc w:val="both"/>
        <w:rPr>
          <w:sz w:val="20"/>
          <w:szCs w:val="20"/>
        </w:rPr>
      </w:pPr>
      <w:bookmarkStart w:id="69" w:name="_Ref65523522"/>
      <w:bookmarkStart w:id="70" w:name="_Ref65683385"/>
      <w:r>
        <w:rPr>
          <w:sz w:val="20"/>
          <w:szCs w:val="20"/>
        </w:rPr>
        <w:t xml:space="preserve">Величина стандартного дополнительного </w:t>
      </w:r>
      <w:r w:rsidRPr="001A0A1B">
        <w:rPr>
          <w:sz w:val="20"/>
          <w:szCs w:val="20"/>
        </w:rPr>
        <w:t>возмещения</w:t>
      </w:r>
      <w:r>
        <w:rPr>
          <w:sz w:val="20"/>
          <w:szCs w:val="20"/>
        </w:rPr>
        <w:t xml:space="preserve">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oMath>
      <w:r>
        <w:rPr>
          <w:sz w:val="20"/>
          <w:szCs w:val="20"/>
        </w:rPr>
        <w:t xml:space="preserve"> рассчитывается</w:t>
      </w:r>
      <w:r w:rsidRPr="00954DBE">
        <w:rPr>
          <w:sz w:val="20"/>
          <w:szCs w:val="20"/>
        </w:rPr>
        <w:t xml:space="preserve"> </w:t>
      </w:r>
      <w:r>
        <w:rPr>
          <w:sz w:val="20"/>
          <w:szCs w:val="20"/>
        </w:rPr>
        <w:t xml:space="preserve">только для следующих </w:t>
      </w:r>
      <m:oMath>
        <m:r>
          <m:rPr>
            <m:sty m:val="bi"/>
          </m:rPr>
          <w:rPr>
            <w:rFonts w:ascii="Cambria Math" w:hAnsi="Cambria Math"/>
            <w:sz w:val="20"/>
            <w:szCs w:val="20"/>
          </w:rPr>
          <m:t>i</m:t>
        </m:r>
      </m:oMath>
      <w:r>
        <w:rPr>
          <w:sz w:val="20"/>
          <w:szCs w:val="20"/>
        </w:rPr>
        <w:t xml:space="preserve">-ых мероприятий Инвестиционной программы, согласованной на календарный год </w:t>
      </w:r>
      <w:r w:rsidRPr="00A2395C">
        <w:rPr>
          <w:b/>
          <w:i/>
          <w:sz w:val="20"/>
          <w:szCs w:val="20"/>
          <w:lang w:val="en-US"/>
        </w:rPr>
        <w:t>k</w:t>
      </w:r>
      <w:bookmarkEnd w:id="69"/>
      <w:r>
        <w:rPr>
          <w:sz w:val="20"/>
          <w:szCs w:val="20"/>
        </w:rPr>
        <w:t xml:space="preserve">, в отношении которых </w:t>
      </w:r>
      <w:r w:rsidRPr="007C444D">
        <w:rPr>
          <w:sz w:val="20"/>
          <w:szCs w:val="20"/>
        </w:rPr>
        <w:t xml:space="preserve">по состоянию на расчетный период </w:t>
      </w:r>
      <w:r w:rsidRPr="007C444D">
        <w:rPr>
          <w:b/>
          <w:i/>
          <w:sz w:val="20"/>
          <w:szCs w:val="20"/>
          <w:lang w:val="en-US"/>
        </w:rPr>
        <w:t>m</w:t>
      </w:r>
      <w:r w:rsidRPr="007C444D">
        <w:rPr>
          <w:sz w:val="20"/>
          <w:szCs w:val="20"/>
        </w:rPr>
        <w:t xml:space="preserve"> календарного года </w:t>
      </w:r>
      <w:r w:rsidRPr="007C444D">
        <w:rPr>
          <w:b/>
          <w:i/>
          <w:sz w:val="20"/>
          <w:szCs w:val="20"/>
          <w:lang w:val="en-US"/>
        </w:rPr>
        <w:t>k</w:t>
      </w:r>
      <w:r w:rsidRPr="007C444D">
        <w:rPr>
          <w:sz w:val="20"/>
          <w:szCs w:val="20"/>
        </w:rPr>
        <w:t xml:space="preserve"> </w:t>
      </w:r>
      <w:r>
        <w:rPr>
          <w:sz w:val="20"/>
          <w:szCs w:val="20"/>
        </w:rPr>
        <w:t>одновременно выполняются следующие условия</w:t>
      </w:r>
      <w:r w:rsidRPr="007C444D">
        <w:rPr>
          <w:sz w:val="20"/>
          <w:szCs w:val="20"/>
        </w:rPr>
        <w:t>:</w:t>
      </w:r>
      <w:bookmarkEnd w:id="70"/>
    </w:p>
    <w:p w14:paraId="7CAD1640" w14:textId="77777777" w:rsidR="00A504E3" w:rsidRPr="00CB0CB0" w:rsidRDefault="00A504E3" w:rsidP="00847744">
      <w:pPr>
        <w:pStyle w:val="af8"/>
        <w:numPr>
          <w:ilvl w:val="0"/>
          <w:numId w:val="25"/>
        </w:numPr>
        <w:suppressAutoHyphens/>
        <w:spacing w:before="120" w:after="120"/>
        <w:ind w:left="851" w:hanging="284"/>
        <w:contextualSpacing w:val="0"/>
        <w:jc w:val="both"/>
        <w:rPr>
          <w:sz w:val="20"/>
          <w:szCs w:val="20"/>
        </w:rPr>
      </w:pPr>
      <w:r>
        <w:rPr>
          <w:sz w:val="20"/>
          <w:szCs w:val="20"/>
        </w:rPr>
        <w:lastRenderedPageBreak/>
        <w:t xml:space="preserve">плановые </w:t>
      </w:r>
      <w:r w:rsidRPr="00CB0CB0">
        <w:rPr>
          <w:sz w:val="20"/>
          <w:szCs w:val="20"/>
        </w:rPr>
        <w:t xml:space="preserve">даты </w:t>
      </w:r>
      <w:r>
        <w:rPr>
          <w:sz w:val="20"/>
          <w:szCs w:val="20"/>
        </w:rPr>
        <w:t>выполнения</w:t>
      </w:r>
      <w:r w:rsidRPr="00CB0CB0">
        <w:rPr>
          <w:sz w:val="20"/>
          <w:szCs w:val="20"/>
        </w:rPr>
        <w:t xml:space="preserve"> финальных ко</w:t>
      </w:r>
      <w:r>
        <w:rPr>
          <w:sz w:val="20"/>
          <w:szCs w:val="20"/>
        </w:rPr>
        <w:t xml:space="preserve">нтрольных точек, предусмотренные в Инвестиционной программе, </w:t>
      </w:r>
      <w:r w:rsidRPr="008E7471">
        <w:rPr>
          <w:b/>
          <w:sz w:val="20"/>
          <w:szCs w:val="20"/>
        </w:rPr>
        <w:t xml:space="preserve">позднее последнего числа расчетного периода </w:t>
      </w:r>
      <w:r w:rsidRPr="008E7471">
        <w:rPr>
          <w:b/>
          <w:i/>
          <w:sz w:val="20"/>
          <w:szCs w:val="20"/>
          <w:lang w:val="en-US"/>
        </w:rPr>
        <w:t>m</w:t>
      </w:r>
      <w:r w:rsidRPr="008E7471">
        <w:rPr>
          <w:b/>
          <w:i/>
          <w:sz w:val="20"/>
          <w:szCs w:val="20"/>
        </w:rPr>
        <w:t>-1</w:t>
      </w:r>
      <w:r w:rsidRPr="00CB0CB0">
        <w:rPr>
          <w:sz w:val="20"/>
          <w:szCs w:val="20"/>
        </w:rPr>
        <w:t xml:space="preserve"> календарного года </w:t>
      </w:r>
      <w:r w:rsidRPr="00CB0CB0">
        <w:rPr>
          <w:b/>
          <w:i/>
          <w:sz w:val="20"/>
          <w:szCs w:val="20"/>
          <w:lang w:val="en-US"/>
        </w:rPr>
        <w:t>k</w:t>
      </w:r>
      <w:r w:rsidRPr="00CB0CB0">
        <w:rPr>
          <w:sz w:val="20"/>
          <w:szCs w:val="20"/>
        </w:rPr>
        <w:t>;</w:t>
      </w:r>
    </w:p>
    <w:p w14:paraId="173B9455" w14:textId="77777777" w:rsidR="00A504E3" w:rsidRDefault="00A504E3" w:rsidP="00847744">
      <w:pPr>
        <w:pStyle w:val="af8"/>
        <w:numPr>
          <w:ilvl w:val="0"/>
          <w:numId w:val="25"/>
        </w:numPr>
        <w:suppressAutoHyphens/>
        <w:spacing w:before="120" w:after="120"/>
        <w:ind w:left="851" w:hanging="284"/>
        <w:contextualSpacing w:val="0"/>
        <w:jc w:val="both"/>
        <w:rPr>
          <w:sz w:val="20"/>
          <w:szCs w:val="20"/>
        </w:rPr>
      </w:pPr>
      <w:r>
        <w:rPr>
          <w:sz w:val="20"/>
          <w:szCs w:val="20"/>
        </w:rPr>
        <w:t xml:space="preserve">плановые даты выполнения промежуточных контрольных точек, предусмотренные в Инвестиционной программе, </w:t>
      </w:r>
      <w:r w:rsidRPr="00C2711E">
        <w:rPr>
          <w:b/>
          <w:sz w:val="20"/>
          <w:szCs w:val="20"/>
        </w:rPr>
        <w:t>не позднее последнего числа расчетного периода</w:t>
      </w:r>
      <w:r>
        <w:rPr>
          <w:sz w:val="20"/>
          <w:szCs w:val="20"/>
        </w:rPr>
        <w:t xml:space="preserve"> </w:t>
      </w:r>
      <w:r w:rsidRPr="00475834">
        <w:rPr>
          <w:b/>
          <w:i/>
          <w:sz w:val="20"/>
          <w:szCs w:val="20"/>
          <w:lang w:val="en-US"/>
        </w:rPr>
        <w:t>m</w:t>
      </w:r>
      <w:r w:rsidRPr="00475834">
        <w:rPr>
          <w:b/>
          <w:i/>
          <w:sz w:val="20"/>
          <w:szCs w:val="20"/>
        </w:rPr>
        <w:t>-1</w:t>
      </w:r>
      <w:r>
        <w:rPr>
          <w:sz w:val="20"/>
          <w:szCs w:val="20"/>
        </w:rPr>
        <w:t xml:space="preserve"> календарного года </w:t>
      </w:r>
      <w:r w:rsidRPr="00C53086">
        <w:rPr>
          <w:b/>
          <w:i/>
          <w:sz w:val="20"/>
          <w:szCs w:val="20"/>
          <w:lang w:val="en-US"/>
        </w:rPr>
        <w:t>k</w:t>
      </w:r>
      <w:r>
        <w:rPr>
          <w:sz w:val="20"/>
          <w:szCs w:val="20"/>
        </w:rPr>
        <w:t xml:space="preserve">, и данные промежуточные контрольные точки </w:t>
      </w:r>
      <w:r w:rsidRPr="00303352">
        <w:rPr>
          <w:b/>
          <w:sz w:val="20"/>
          <w:szCs w:val="20"/>
        </w:rPr>
        <w:t>выполнены</w:t>
      </w:r>
      <w:r>
        <w:rPr>
          <w:sz w:val="20"/>
          <w:szCs w:val="20"/>
        </w:rPr>
        <w:t xml:space="preserve"> Теплосетевой организацией в соответствии с требованиями Стандарта взаимодействия и Договора;</w:t>
      </w:r>
    </w:p>
    <w:p w14:paraId="63B636C0" w14:textId="77777777" w:rsidR="00A504E3" w:rsidRDefault="00A504E3" w:rsidP="00847744">
      <w:pPr>
        <w:pStyle w:val="af8"/>
        <w:numPr>
          <w:ilvl w:val="0"/>
          <w:numId w:val="25"/>
        </w:numPr>
        <w:suppressAutoHyphens/>
        <w:spacing w:before="120" w:after="120"/>
        <w:ind w:left="851" w:hanging="284"/>
        <w:contextualSpacing w:val="0"/>
        <w:jc w:val="both"/>
        <w:rPr>
          <w:sz w:val="20"/>
          <w:szCs w:val="20"/>
        </w:rPr>
      </w:pPr>
      <w:r>
        <w:rPr>
          <w:sz w:val="20"/>
          <w:szCs w:val="20"/>
        </w:rPr>
        <w:t xml:space="preserve">плановая сумма, содержание работ и требования к контрольным точкам согласованы </w:t>
      </w:r>
      <w:r w:rsidRPr="007C444D">
        <w:rPr>
          <w:sz w:val="20"/>
          <w:szCs w:val="20"/>
        </w:rPr>
        <w:t>Сторон</w:t>
      </w:r>
      <w:r>
        <w:rPr>
          <w:sz w:val="20"/>
          <w:szCs w:val="20"/>
        </w:rPr>
        <w:t>ами</w:t>
      </w:r>
      <w:r w:rsidRPr="007C444D">
        <w:rPr>
          <w:sz w:val="20"/>
          <w:szCs w:val="20"/>
        </w:rPr>
        <w:t xml:space="preserve"> в соответствии с положениями Стандарта взаимодействия и Договора </w:t>
      </w:r>
      <w:r>
        <w:rPr>
          <w:sz w:val="20"/>
          <w:szCs w:val="20"/>
        </w:rPr>
        <w:t xml:space="preserve">и </w:t>
      </w:r>
      <w:r w:rsidRPr="007C444D">
        <w:rPr>
          <w:sz w:val="20"/>
          <w:szCs w:val="20"/>
        </w:rPr>
        <w:t>включен</w:t>
      </w:r>
      <w:r>
        <w:rPr>
          <w:sz w:val="20"/>
          <w:szCs w:val="20"/>
        </w:rPr>
        <w:t>ы</w:t>
      </w:r>
      <w:r w:rsidRPr="007C444D">
        <w:rPr>
          <w:sz w:val="20"/>
          <w:szCs w:val="20"/>
        </w:rPr>
        <w:t xml:space="preserve"> </w:t>
      </w:r>
      <w:r w:rsidRPr="008E7471">
        <w:rPr>
          <w:b/>
          <w:sz w:val="20"/>
          <w:szCs w:val="20"/>
        </w:rPr>
        <w:t xml:space="preserve">не позднее последнего числа расчетного периода </w:t>
      </w:r>
      <w:r w:rsidRPr="008E7471">
        <w:rPr>
          <w:b/>
          <w:i/>
          <w:sz w:val="20"/>
          <w:szCs w:val="20"/>
          <w:lang w:val="en-US"/>
        </w:rPr>
        <w:t>m</w:t>
      </w:r>
      <w:r w:rsidRPr="007C444D">
        <w:rPr>
          <w:sz w:val="20"/>
          <w:szCs w:val="20"/>
        </w:rPr>
        <w:t xml:space="preserve"> календарного года </w:t>
      </w:r>
      <w:r w:rsidRPr="007C444D">
        <w:rPr>
          <w:b/>
          <w:i/>
          <w:sz w:val="20"/>
          <w:szCs w:val="20"/>
          <w:lang w:val="en-US"/>
        </w:rPr>
        <w:t>k</w:t>
      </w:r>
      <w:r w:rsidRPr="007C444D">
        <w:rPr>
          <w:sz w:val="20"/>
          <w:szCs w:val="20"/>
        </w:rPr>
        <w:t xml:space="preserve"> в Инвестиционную программу</w:t>
      </w:r>
      <w:r>
        <w:rPr>
          <w:sz w:val="20"/>
          <w:szCs w:val="20"/>
        </w:rPr>
        <w:t>.</w:t>
      </w:r>
    </w:p>
    <w:p w14:paraId="605F5497" w14:textId="77777777" w:rsidR="00A504E3" w:rsidRPr="004046E0" w:rsidRDefault="00A504E3" w:rsidP="00A504E3">
      <w:pPr>
        <w:pStyle w:val="af8"/>
        <w:tabs>
          <w:tab w:val="left" w:pos="1276"/>
        </w:tabs>
        <w:suppressAutoHyphens/>
        <w:spacing w:before="120" w:after="120"/>
        <w:ind w:left="0" w:firstLine="567"/>
        <w:contextualSpacing w:val="0"/>
        <w:jc w:val="both"/>
        <w:rPr>
          <w:sz w:val="20"/>
          <w:szCs w:val="20"/>
        </w:rPr>
      </w:pPr>
      <w:r>
        <w:rPr>
          <w:sz w:val="20"/>
          <w:szCs w:val="20"/>
        </w:rPr>
        <w:t xml:space="preserve">Мероприятия, удовлетворяющие вышеуказанным критериями одновременно, образуют совокупность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oMath>
      <w:r>
        <w:rPr>
          <w:sz w:val="20"/>
          <w:szCs w:val="20"/>
        </w:rPr>
        <w:t xml:space="preserve">-ых мероприятий Инвестиционной программы, согласованной на календарный год </w:t>
      </w:r>
      <w:r w:rsidRPr="00A2395C">
        <w:rPr>
          <w:b/>
          <w:i/>
          <w:sz w:val="20"/>
          <w:szCs w:val="20"/>
          <w:lang w:val="en-US"/>
        </w:rPr>
        <w:t>k</w:t>
      </w:r>
      <w:r>
        <w:rPr>
          <w:sz w:val="20"/>
          <w:szCs w:val="20"/>
        </w:rPr>
        <w:t>.</w:t>
      </w:r>
    </w:p>
    <w:p w14:paraId="443D13D3" w14:textId="77777777" w:rsidR="00A504E3" w:rsidRDefault="00A504E3" w:rsidP="00A504E3">
      <w:pPr>
        <w:pStyle w:val="af8"/>
        <w:tabs>
          <w:tab w:val="left" w:pos="1276"/>
        </w:tabs>
        <w:suppressAutoHyphens/>
        <w:spacing w:before="120" w:after="120"/>
        <w:ind w:left="0" w:firstLine="567"/>
        <w:contextualSpacing w:val="0"/>
        <w:jc w:val="both"/>
        <w:rPr>
          <w:sz w:val="20"/>
          <w:szCs w:val="20"/>
        </w:rPr>
      </w:pPr>
      <w:r>
        <w:rPr>
          <w:sz w:val="20"/>
          <w:szCs w:val="20"/>
        </w:rPr>
        <w:t xml:space="preserve">При этом величина стандартного дополнительного </w:t>
      </w:r>
      <w:r w:rsidRPr="001A0A1B">
        <w:rPr>
          <w:sz w:val="20"/>
          <w:szCs w:val="20"/>
        </w:rPr>
        <w:t>возмещения</w:t>
      </w:r>
      <w:r>
        <w:rPr>
          <w:sz w:val="20"/>
          <w:szCs w:val="20"/>
        </w:rPr>
        <w:t xml:space="preserve">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oMath>
      <w:r>
        <w:rPr>
          <w:sz w:val="20"/>
          <w:szCs w:val="20"/>
        </w:rPr>
        <w:t xml:space="preserve"> в отношении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oMath>
      <w:r>
        <w:rPr>
          <w:sz w:val="20"/>
          <w:szCs w:val="20"/>
        </w:rPr>
        <w:t xml:space="preserve"> мероприятий Инвестиционной программы, согласованной на календарный год </w:t>
      </w:r>
      <w:r w:rsidRPr="00A2395C">
        <w:rPr>
          <w:b/>
          <w:i/>
          <w:sz w:val="20"/>
          <w:szCs w:val="20"/>
          <w:lang w:val="en-US"/>
        </w:rPr>
        <w:t>k</w:t>
      </w:r>
      <w:r>
        <w:rPr>
          <w:sz w:val="20"/>
          <w:szCs w:val="20"/>
        </w:rPr>
        <w:t>, в зависимости от указанных ниже условий рассчитывается следующим образом:</w:t>
      </w:r>
    </w:p>
    <w:p w14:paraId="762E5FDD" w14:textId="77777777" w:rsidR="00A504E3" w:rsidRDefault="00A504E3" w:rsidP="00847744">
      <w:pPr>
        <w:pStyle w:val="af8"/>
        <w:numPr>
          <w:ilvl w:val="0"/>
          <w:numId w:val="11"/>
        </w:numPr>
        <w:suppressAutoHyphens/>
        <w:spacing w:before="120" w:after="120"/>
        <w:ind w:left="851" w:hanging="284"/>
        <w:contextualSpacing w:val="0"/>
        <w:jc w:val="both"/>
        <w:rPr>
          <w:sz w:val="20"/>
          <w:szCs w:val="20"/>
        </w:rPr>
      </w:pPr>
      <w:r>
        <w:rPr>
          <w:sz w:val="20"/>
          <w:szCs w:val="20"/>
        </w:rPr>
        <w:t>в случае одновременного выполнения двух указанных ниже условий</w:t>
      </w:r>
    </w:p>
    <w:p w14:paraId="6C2095CC" w14:textId="77777777" w:rsidR="00A504E3" w:rsidRPr="00E85469" w:rsidRDefault="002F48C5" w:rsidP="00A504E3">
      <w:pPr>
        <w:pStyle w:val="af8"/>
        <w:suppressAutoHyphens/>
        <w:spacing w:before="120" w:after="120"/>
        <w:ind w:left="567"/>
        <w:contextualSpacing w:val="0"/>
        <w:jc w:val="both"/>
        <w:rPr>
          <w:sz w:val="20"/>
          <w:szCs w:val="20"/>
        </w:rPr>
      </w:pPr>
      <m:oMathPara>
        <m:oMathParaPr>
          <m:jc m:val="left"/>
        </m:oMathParaPr>
        <m:oMath>
          <m:nary>
            <m:naryPr>
              <m:chr m:val="∑"/>
              <m:limLoc m:val="undOvr"/>
              <m:supHide m:val="1"/>
              <m:ctrlPr>
                <w:rPr>
                  <w:rFonts w:ascii="Cambria Math" w:hAnsi="Cambria Math"/>
                  <w:i/>
                  <w:sz w:val="20"/>
                  <w:szCs w:val="20"/>
                </w:rPr>
              </m:ctrlPr>
            </m:naryPr>
            <m:sub>
              <m:sSub>
                <m:sSubPr>
                  <m:ctrlPr>
                    <w:rPr>
                      <w:rFonts w:ascii="Cambria Math" w:hAnsi="Cambria Math"/>
                      <w:i/>
                      <w:sz w:val="20"/>
                      <w:szCs w:val="20"/>
                    </w:rPr>
                  </m:ctrlPr>
                </m:sSubPr>
                <m:e>
                  <m:r>
                    <m:rPr>
                      <m:sty m:val="bi"/>
                    </m:rPr>
                    <w:rPr>
                      <w:rFonts w:ascii="Cambria Math" w:hAnsi="Cambria Math"/>
                      <w:sz w:val="20"/>
                      <w:szCs w:val="20"/>
                      <w:lang w:val="en-US"/>
                    </w:rPr>
                    <m:t>i=</m:t>
                  </m:r>
                  <m:r>
                    <m:rPr>
                      <m:sty m:val="bi"/>
                    </m:rPr>
                    <w:rPr>
                      <w:rFonts w:ascii="Cambria Math" w:hAnsi="Cambria Math"/>
                      <w:sz w:val="20"/>
                      <w:szCs w:val="20"/>
                    </w:rPr>
                    <m:t>i</m:t>
                  </m:r>
                </m:e>
                <m:sub>
                  <m:r>
                    <w:rPr>
                      <w:rFonts w:ascii="Cambria Math" w:hAnsi="Cambria Math"/>
                      <w:sz w:val="20"/>
                      <w:szCs w:val="20"/>
                    </w:rPr>
                    <m:t>станд</m:t>
                  </m:r>
                </m:sub>
              </m:sSub>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r>
            <w:rPr>
              <w:rFonts w:ascii="Cambria Math" w:hAnsi="Cambria Math"/>
              <w:sz w:val="20"/>
              <w:szCs w:val="20"/>
              <w:lang w:val="en-US"/>
            </w:rPr>
            <m:t>&lt;</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r>
            <w:rPr>
              <w:rFonts w:ascii="Cambria Math" w:hAnsi="Cambria Math"/>
              <w:sz w:val="20"/>
              <w:szCs w:val="20"/>
            </w:rPr>
            <m:t xml:space="preserve"> и</m:t>
          </m:r>
          <m:nary>
            <m:naryPr>
              <m:chr m:val="∑"/>
              <m:limLoc m:val="undOvr"/>
              <m:supHide m:val="1"/>
              <m:ctrlPr>
                <w:rPr>
                  <w:rFonts w:ascii="Cambria Math" w:hAnsi="Cambria Math"/>
                  <w:i/>
                  <w:sz w:val="20"/>
                  <w:szCs w:val="20"/>
                </w:rPr>
              </m:ctrlPr>
            </m:naryPr>
            <m:sub>
              <m:r>
                <w:rPr>
                  <w:rFonts w:ascii="Cambria Math" w:hAnsi="Cambria Math"/>
                  <w:sz w:val="20"/>
                  <w:szCs w:val="20"/>
                </w:rPr>
                <m:t>i=</m:t>
              </m:r>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r>
            <w:rPr>
              <w:rFonts w:ascii="Cambria Math" w:hAnsi="Cambria Math"/>
              <w:sz w:val="20"/>
              <w:szCs w:val="20"/>
            </w:rPr>
            <m:t>≠0</m:t>
          </m:r>
        </m:oMath>
      </m:oMathPara>
    </w:p>
    <w:p w14:paraId="391F9E55" w14:textId="77777777" w:rsidR="00A504E3" w:rsidRDefault="00A504E3" w:rsidP="00A504E3">
      <w:pPr>
        <w:pStyle w:val="af8"/>
        <w:suppressAutoHyphens/>
        <w:spacing w:before="120" w:after="120"/>
        <w:ind w:left="567"/>
        <w:contextualSpacing w:val="0"/>
        <w:jc w:val="both"/>
        <w:rPr>
          <w:sz w:val="20"/>
          <w:szCs w:val="20"/>
        </w:rPr>
      </w:pPr>
      <w:r>
        <w:rPr>
          <w:sz w:val="20"/>
          <w:szCs w:val="20"/>
        </w:rPr>
        <w:t xml:space="preserve">величина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oMath>
      <w:r>
        <w:rPr>
          <w:sz w:val="20"/>
          <w:szCs w:val="20"/>
        </w:rPr>
        <w:t xml:space="preserve"> для </w:t>
      </w:r>
      <m:oMath>
        <m:r>
          <w:rPr>
            <w:rFonts w:ascii="Cambria Math" w:hAnsi="Cambria Math"/>
            <w:sz w:val="20"/>
            <w:szCs w:val="20"/>
            <w:lang w:val="en-US"/>
          </w:rPr>
          <m:t>i</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станд</m:t>
            </m:r>
          </m:sub>
        </m:sSub>
      </m:oMath>
      <w:r w:rsidRPr="004D0197">
        <w:rPr>
          <w:sz w:val="20"/>
          <w:szCs w:val="20"/>
        </w:rPr>
        <w:t xml:space="preserve"> </w:t>
      </w:r>
      <w:r>
        <w:rPr>
          <w:sz w:val="20"/>
          <w:szCs w:val="20"/>
        </w:rPr>
        <w:t>рассчитывается по формуле:</w:t>
      </w:r>
    </w:p>
    <w:p w14:paraId="0D09FA06" w14:textId="77777777" w:rsidR="00A504E3" w:rsidRPr="003D5B49" w:rsidRDefault="002F48C5" w:rsidP="00A504E3">
      <w:pPr>
        <w:pStyle w:val="af8"/>
        <w:suppressAutoHyphens/>
        <w:spacing w:before="120" w:after="120"/>
        <w:ind w:left="567"/>
        <w:contextualSpacing w:val="0"/>
        <w:jc w:val="both"/>
        <w:rPr>
          <w:i/>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m:oMathPara>
    </w:p>
    <w:p w14:paraId="52C9752C" w14:textId="77777777" w:rsidR="00A504E3" w:rsidRDefault="00A504E3" w:rsidP="00847744">
      <w:pPr>
        <w:pStyle w:val="af8"/>
        <w:numPr>
          <w:ilvl w:val="0"/>
          <w:numId w:val="11"/>
        </w:numPr>
        <w:suppressAutoHyphens/>
        <w:spacing w:before="120" w:after="120"/>
        <w:ind w:left="851" w:hanging="284"/>
        <w:contextualSpacing w:val="0"/>
        <w:jc w:val="both"/>
        <w:rPr>
          <w:sz w:val="20"/>
          <w:szCs w:val="20"/>
        </w:rPr>
      </w:pPr>
      <w:r>
        <w:rPr>
          <w:sz w:val="20"/>
          <w:szCs w:val="20"/>
        </w:rPr>
        <w:t>в случае одновременного выполнения двух указанных ниже условий</w:t>
      </w:r>
    </w:p>
    <w:p w14:paraId="15A0ED48" w14:textId="77777777" w:rsidR="00A504E3" w:rsidRPr="00E85469" w:rsidRDefault="002F48C5" w:rsidP="00A504E3">
      <w:pPr>
        <w:pStyle w:val="af8"/>
        <w:suppressAutoHyphens/>
        <w:spacing w:before="120" w:after="120"/>
        <w:ind w:left="567"/>
        <w:contextualSpacing w:val="0"/>
        <w:jc w:val="both"/>
        <w:rPr>
          <w:sz w:val="20"/>
          <w:szCs w:val="20"/>
        </w:rPr>
      </w:pPr>
      <m:oMathPara>
        <m:oMathParaPr>
          <m:jc m:val="left"/>
        </m:oMathParaPr>
        <m:oMath>
          <m:nary>
            <m:naryPr>
              <m:chr m:val="∑"/>
              <m:limLoc m:val="undOvr"/>
              <m:supHide m:val="1"/>
              <m:ctrlPr>
                <w:rPr>
                  <w:rFonts w:ascii="Cambria Math" w:hAnsi="Cambria Math"/>
                  <w:i/>
                  <w:sz w:val="20"/>
                  <w:szCs w:val="20"/>
                </w:rPr>
              </m:ctrlPr>
            </m:naryPr>
            <m:sub>
              <m:r>
                <w:rPr>
                  <w:rFonts w:ascii="Cambria Math" w:hAnsi="Cambria Math"/>
                  <w:sz w:val="20"/>
                  <w:szCs w:val="20"/>
                </w:rPr>
                <m:t>i=</m:t>
              </m:r>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r>
            <w:rPr>
              <w:rFonts w:ascii="Cambria Math" w:hAnsi="Cambria Math"/>
              <w:sz w:val="20"/>
              <w:szCs w:val="20"/>
              <w:lang w:val="en-US"/>
            </w:rPr>
            <m:t>&lt;</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r>
            <w:rPr>
              <w:rFonts w:ascii="Cambria Math" w:hAnsi="Cambria Math"/>
              <w:sz w:val="20"/>
              <w:szCs w:val="20"/>
            </w:rPr>
            <m:t xml:space="preserve"> и </m:t>
          </m:r>
          <m:nary>
            <m:naryPr>
              <m:chr m:val="∑"/>
              <m:limLoc m:val="undOvr"/>
              <m:supHide m:val="1"/>
              <m:ctrlPr>
                <w:rPr>
                  <w:rFonts w:ascii="Cambria Math" w:hAnsi="Cambria Math"/>
                  <w:i/>
                  <w:sz w:val="20"/>
                  <w:szCs w:val="20"/>
                </w:rPr>
              </m:ctrlPr>
            </m:naryPr>
            <m:sub>
              <m:r>
                <w:rPr>
                  <w:rFonts w:ascii="Cambria Math" w:hAnsi="Cambria Math"/>
                  <w:sz w:val="20"/>
                  <w:szCs w:val="20"/>
                </w:rPr>
                <m:t>i=</m:t>
              </m:r>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r>
            <w:rPr>
              <w:rFonts w:ascii="Cambria Math" w:hAnsi="Cambria Math"/>
              <w:sz w:val="20"/>
              <w:szCs w:val="20"/>
            </w:rPr>
            <m:t>=0</m:t>
          </m:r>
        </m:oMath>
      </m:oMathPara>
    </w:p>
    <w:p w14:paraId="59BBA3E5" w14:textId="77777777" w:rsidR="00A504E3" w:rsidRPr="00E85469" w:rsidRDefault="00A504E3" w:rsidP="00A504E3">
      <w:pPr>
        <w:pStyle w:val="af8"/>
        <w:suppressAutoHyphens/>
        <w:spacing w:before="120" w:after="120"/>
        <w:ind w:left="567"/>
        <w:contextualSpacing w:val="0"/>
        <w:jc w:val="both"/>
        <w:rPr>
          <w:sz w:val="20"/>
          <w:szCs w:val="20"/>
        </w:rPr>
      </w:pPr>
      <w:r>
        <w:rPr>
          <w:sz w:val="20"/>
          <w:szCs w:val="20"/>
        </w:rPr>
        <w:t>либо в случае</w:t>
      </w:r>
    </w:p>
    <w:p w14:paraId="0E8B5FA3" w14:textId="77777777" w:rsidR="00A504E3" w:rsidRPr="00E85469" w:rsidRDefault="002F48C5" w:rsidP="00A504E3">
      <w:pPr>
        <w:pStyle w:val="af8"/>
        <w:suppressAutoHyphens/>
        <w:spacing w:before="120" w:after="120"/>
        <w:ind w:left="567"/>
        <w:contextualSpacing w:val="0"/>
        <w:jc w:val="both"/>
        <w:rPr>
          <w:sz w:val="20"/>
          <w:szCs w:val="20"/>
        </w:rPr>
      </w:pPr>
      <m:oMathPara>
        <m:oMathParaPr>
          <m:jc m:val="left"/>
        </m:oMathParaPr>
        <m:oMath>
          <m:nary>
            <m:naryPr>
              <m:chr m:val="∑"/>
              <m:limLoc m:val="undOvr"/>
              <m:supHide m:val="1"/>
              <m:ctrlPr>
                <w:rPr>
                  <w:rFonts w:ascii="Cambria Math" w:hAnsi="Cambria Math"/>
                  <w:i/>
                  <w:sz w:val="20"/>
                  <w:szCs w:val="20"/>
                </w:rPr>
              </m:ctrlPr>
            </m:naryPr>
            <m:sub>
              <m:r>
                <w:rPr>
                  <w:rFonts w:ascii="Cambria Math" w:hAnsi="Cambria Math"/>
                  <w:sz w:val="20"/>
                  <w:szCs w:val="20"/>
                </w:rPr>
                <m:t>i=</m:t>
              </m:r>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баз_превыш</m:t>
                  </m:r>
                </m:sup>
              </m:sSubSup>
            </m:e>
          </m:nary>
          <m:r>
            <w:rPr>
              <w:rFonts w:ascii="Cambria Math" w:hAnsi="Cambria Math"/>
              <w:sz w:val="20"/>
              <w:szCs w:val="20"/>
            </w:rPr>
            <m:t>&gt;</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oMath>
      </m:oMathPara>
    </w:p>
    <w:p w14:paraId="13E0A2B8" w14:textId="77777777" w:rsidR="00A504E3" w:rsidRDefault="00A504E3" w:rsidP="00A504E3">
      <w:pPr>
        <w:pStyle w:val="af8"/>
        <w:suppressAutoHyphens/>
        <w:spacing w:before="120" w:after="120"/>
        <w:ind w:left="567"/>
        <w:contextualSpacing w:val="0"/>
        <w:jc w:val="both"/>
        <w:rPr>
          <w:sz w:val="20"/>
          <w:szCs w:val="20"/>
        </w:rPr>
      </w:pPr>
      <w:r>
        <w:rPr>
          <w:sz w:val="20"/>
          <w:szCs w:val="20"/>
        </w:rPr>
        <w:t>величина</w:t>
      </w:r>
      <w:r w:rsidRPr="0096556D">
        <w:rPr>
          <w:sz w:val="20"/>
          <w:szCs w:val="20"/>
        </w:rPr>
        <w:t xml:space="preserve"> стандартного дополнительного возмещения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oMath>
      <w:r w:rsidRPr="004D0197">
        <w:rPr>
          <w:sz w:val="20"/>
          <w:szCs w:val="20"/>
        </w:rPr>
        <w:t xml:space="preserve"> </w:t>
      </w:r>
      <w:r>
        <w:rPr>
          <w:sz w:val="20"/>
          <w:szCs w:val="20"/>
        </w:rPr>
        <w:t>для</w:t>
      </w:r>
      <w:r w:rsidRPr="0096556D">
        <w:rPr>
          <w:sz w:val="20"/>
          <w:szCs w:val="20"/>
        </w:rPr>
        <w:t xml:space="preserve"> </w:t>
      </w:r>
      <m:oMath>
        <m:r>
          <w:rPr>
            <w:rFonts w:ascii="Cambria Math" w:hAnsi="Cambria Math"/>
            <w:sz w:val="20"/>
            <w:szCs w:val="20"/>
            <w:lang w:val="en-US"/>
          </w:rPr>
          <m:t>i</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станд</m:t>
            </m:r>
          </m:sub>
        </m:sSub>
      </m:oMath>
      <w:r w:rsidRPr="008B13B7">
        <w:rPr>
          <w:sz w:val="20"/>
          <w:szCs w:val="20"/>
        </w:rPr>
        <w:t xml:space="preserve"> </w:t>
      </w:r>
      <w:r w:rsidRPr="0096556D">
        <w:rPr>
          <w:sz w:val="20"/>
          <w:szCs w:val="20"/>
        </w:rPr>
        <w:t>рассчитывается по формуле:</w:t>
      </w:r>
    </w:p>
    <w:p w14:paraId="2BCF30A8" w14:textId="77777777" w:rsidR="00A504E3" w:rsidRPr="006A48EE" w:rsidRDefault="002F48C5" w:rsidP="00A504E3">
      <w:pPr>
        <w:pStyle w:val="af8"/>
        <w:suppressAutoHyphens/>
        <w:spacing w:before="120" w:after="120"/>
        <w:ind w:left="567"/>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rPr>
                <m:t>k,m,i</m:t>
              </m:r>
            </m:sub>
            <m:sup>
              <m:r>
                <w:rPr>
                  <w:rFonts w:ascii="Cambria Math" w:hAnsi="Cambria Math"/>
                  <w:sz w:val="20"/>
                  <w:szCs w:val="20"/>
                </w:rPr>
                <m:t>станд</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r>
            <w:rPr>
              <w:rFonts w:ascii="Cambria Math" w:hAnsi="Cambria Math"/>
              <w:sz w:val="20"/>
              <w:szCs w:val="20"/>
            </w:rPr>
            <m:t>×</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rPr>
                    <m:t xml:space="preserve">k, </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num>
            <m:den>
              <m:nary>
                <m:naryPr>
                  <m:chr m:val="∑"/>
                  <m:limLoc m:val="undOvr"/>
                  <m:supHide m:val="1"/>
                  <m:ctrlPr>
                    <w:rPr>
                      <w:rFonts w:ascii="Cambria Math" w:hAnsi="Cambria Math"/>
                      <w:i/>
                      <w:sz w:val="20"/>
                      <w:szCs w:val="20"/>
                    </w:rPr>
                  </m:ctrlPr>
                </m:naryPr>
                <m:sub>
                  <m:r>
                    <w:rPr>
                      <w:rFonts w:ascii="Cambria Math" w:hAnsi="Cambria Math"/>
                      <w:sz w:val="20"/>
                      <w:szCs w:val="20"/>
                    </w:rPr>
                    <m:t>i</m:t>
                  </m:r>
                </m:sub>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den>
          </m:f>
        </m:oMath>
      </m:oMathPara>
    </w:p>
    <w:p w14:paraId="468A5F45" w14:textId="77777777" w:rsidR="00A504E3" w:rsidRPr="006A48EE" w:rsidRDefault="00A504E3" w:rsidP="00A504E3">
      <w:pPr>
        <w:pStyle w:val="af8"/>
        <w:suppressAutoHyphens/>
        <w:spacing w:before="120" w:after="120"/>
        <w:ind w:left="0"/>
        <w:contextualSpacing w:val="0"/>
        <w:rPr>
          <w:sz w:val="20"/>
          <w:szCs w:val="20"/>
        </w:rPr>
      </w:pPr>
      <w:r>
        <w:rPr>
          <w:sz w:val="20"/>
          <w:szCs w:val="20"/>
        </w:rPr>
        <w:t>где</w:t>
      </w:r>
    </w:p>
    <w:p w14:paraId="4575A36C" w14:textId="03A107FC" w:rsidR="00A504E3"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rPr>
              <m:t>k, 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00A504E3">
        <w:rPr>
          <w:sz w:val="20"/>
          <w:szCs w:val="20"/>
        </w:rPr>
        <w:t xml:space="preserve"> – величина базового превышения </w:t>
      </w:r>
      <w:r w:rsidR="00A504E3" w:rsidRPr="00C227A8">
        <w:rPr>
          <w:sz w:val="20"/>
          <w:szCs w:val="20"/>
        </w:rPr>
        <w:t xml:space="preserve">объема Инвестиционной программы, согласованной на календарный год </w:t>
      </w:r>
      <w:r w:rsidR="00A504E3" w:rsidRPr="00C227A8">
        <w:rPr>
          <w:b/>
          <w:i/>
          <w:sz w:val="20"/>
          <w:szCs w:val="20"/>
          <w:lang w:val="en-US"/>
        </w:rPr>
        <w:t>k</w:t>
      </w:r>
      <w:r w:rsidR="00A504E3" w:rsidRPr="008B13B7">
        <w:rPr>
          <w:sz w:val="20"/>
          <w:szCs w:val="20"/>
        </w:rPr>
        <w:t xml:space="preserve"> </w:t>
      </w:r>
      <w:r w:rsidR="00A504E3">
        <w:rPr>
          <w:sz w:val="20"/>
          <w:szCs w:val="20"/>
        </w:rPr>
        <w:t xml:space="preserve">в соответствии с </w:t>
      </w:r>
      <w:r w:rsidR="00A504E3" w:rsidRPr="008B13B7">
        <w:rPr>
          <w:b/>
          <w:sz w:val="20"/>
          <w:szCs w:val="20"/>
        </w:rPr>
        <w:t xml:space="preserve">пунктом </w:t>
      </w:r>
      <w:r w:rsidR="00A504E3" w:rsidRPr="008B13B7">
        <w:rPr>
          <w:b/>
          <w:sz w:val="20"/>
          <w:szCs w:val="20"/>
        </w:rPr>
        <w:fldChar w:fldCharType="begin"/>
      </w:r>
      <w:r w:rsidR="00A504E3" w:rsidRPr="008B13B7">
        <w:rPr>
          <w:b/>
          <w:sz w:val="20"/>
          <w:szCs w:val="20"/>
        </w:rPr>
        <w:instrText xml:space="preserve"> REF _Ref65543647 \r </w:instrText>
      </w:r>
      <w:r w:rsidR="00A504E3">
        <w:rPr>
          <w:b/>
          <w:sz w:val="20"/>
          <w:szCs w:val="20"/>
        </w:rPr>
        <w:instrText xml:space="preserve"> \* MERGEFORMAT </w:instrText>
      </w:r>
      <w:r w:rsidR="00A504E3" w:rsidRPr="008B13B7">
        <w:rPr>
          <w:b/>
          <w:sz w:val="20"/>
          <w:szCs w:val="20"/>
        </w:rPr>
        <w:fldChar w:fldCharType="separate"/>
      </w:r>
      <w:r w:rsidR="009C0EEE">
        <w:rPr>
          <w:b/>
          <w:sz w:val="20"/>
          <w:szCs w:val="20"/>
        </w:rPr>
        <w:t>4.2.3</w:t>
      </w:r>
      <w:r w:rsidR="00A504E3" w:rsidRPr="008B13B7">
        <w:rPr>
          <w:b/>
          <w:sz w:val="20"/>
          <w:szCs w:val="20"/>
        </w:rPr>
        <w:fldChar w:fldCharType="end"/>
      </w:r>
      <w:r w:rsidR="00A504E3">
        <w:rPr>
          <w:sz w:val="20"/>
          <w:szCs w:val="20"/>
        </w:rPr>
        <w:t xml:space="preserve"> Договора</w:t>
      </w:r>
      <w:r w:rsidR="00A504E3" w:rsidRPr="00C227A8">
        <w:rPr>
          <w:sz w:val="20"/>
          <w:szCs w:val="20"/>
        </w:rPr>
        <w:t xml:space="preserve">, над базовым объемом Инвестиционной программы, определяемым Сторонами в соответствии с </w:t>
      </w:r>
      <w:r w:rsidR="00A504E3" w:rsidRPr="004B5DE4">
        <w:rPr>
          <w:b/>
          <w:sz w:val="20"/>
          <w:szCs w:val="20"/>
        </w:rPr>
        <w:t xml:space="preserve">пунктом </w:t>
      </w:r>
      <w:r w:rsidR="00A504E3" w:rsidRPr="004B5DE4">
        <w:rPr>
          <w:b/>
          <w:sz w:val="20"/>
          <w:szCs w:val="20"/>
        </w:rPr>
        <w:fldChar w:fldCharType="begin"/>
      </w:r>
      <w:r w:rsidR="00A504E3" w:rsidRPr="004B5DE4">
        <w:rPr>
          <w:b/>
          <w:sz w:val="20"/>
          <w:szCs w:val="20"/>
        </w:rPr>
        <w:instrText xml:space="preserve"> REF _Ref65544437 \r </w:instrText>
      </w:r>
      <w:r w:rsidR="00A504E3">
        <w:rPr>
          <w:b/>
          <w:sz w:val="20"/>
          <w:szCs w:val="20"/>
        </w:rPr>
        <w:instrText xml:space="preserve"> \* MERGEFORMAT </w:instrText>
      </w:r>
      <w:r w:rsidR="00A504E3" w:rsidRPr="004B5DE4">
        <w:rPr>
          <w:b/>
          <w:sz w:val="20"/>
          <w:szCs w:val="20"/>
        </w:rPr>
        <w:fldChar w:fldCharType="separate"/>
      </w:r>
      <w:r w:rsidR="009C0EEE">
        <w:rPr>
          <w:b/>
          <w:sz w:val="20"/>
          <w:szCs w:val="20"/>
        </w:rPr>
        <w:t>4.2.1</w:t>
      </w:r>
      <w:r w:rsidR="00A504E3" w:rsidRPr="004B5DE4">
        <w:rPr>
          <w:b/>
          <w:sz w:val="20"/>
          <w:szCs w:val="20"/>
        </w:rPr>
        <w:fldChar w:fldCharType="end"/>
      </w:r>
      <w:r w:rsidR="00A504E3" w:rsidRPr="00C227A8">
        <w:rPr>
          <w:sz w:val="20"/>
          <w:szCs w:val="20"/>
        </w:rPr>
        <w:t xml:space="preserve"> Договора для календарного года </w:t>
      </w:r>
      <w:r w:rsidR="00A504E3" w:rsidRPr="00C227A8">
        <w:rPr>
          <w:b/>
          <w:i/>
          <w:sz w:val="20"/>
          <w:szCs w:val="20"/>
          <w:lang w:val="en-US"/>
        </w:rPr>
        <w:t>k</w:t>
      </w:r>
      <w:r w:rsidR="00A504E3" w:rsidRPr="00C227A8">
        <w:rPr>
          <w:sz w:val="20"/>
          <w:szCs w:val="20"/>
        </w:rPr>
        <w:t xml:space="preserve">, с учетом применения коэффициента </w:t>
      </w:r>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w:r w:rsidR="00A504E3" w:rsidRPr="00C227A8">
        <w:rPr>
          <w:sz w:val="20"/>
          <w:szCs w:val="20"/>
        </w:rPr>
        <w:t xml:space="preserve">, согласованного Сторонами в </w:t>
      </w:r>
      <w:r w:rsidR="00A504E3" w:rsidRPr="004B5DE4">
        <w:rPr>
          <w:b/>
          <w:sz w:val="20"/>
          <w:szCs w:val="20"/>
        </w:rPr>
        <w:t xml:space="preserve">пункте </w:t>
      </w:r>
      <w:r w:rsidR="00A504E3" w:rsidRPr="004B5DE4">
        <w:rPr>
          <w:b/>
          <w:sz w:val="20"/>
          <w:szCs w:val="20"/>
        </w:rPr>
        <w:fldChar w:fldCharType="begin"/>
      </w:r>
      <w:r w:rsidR="00A504E3" w:rsidRPr="004B5DE4">
        <w:rPr>
          <w:b/>
          <w:sz w:val="20"/>
          <w:szCs w:val="20"/>
        </w:rPr>
        <w:instrText xml:space="preserve"> REF _Ref65682721 \r </w:instrText>
      </w:r>
      <w:r w:rsidR="00A504E3">
        <w:rPr>
          <w:b/>
          <w:sz w:val="20"/>
          <w:szCs w:val="20"/>
        </w:rPr>
        <w:instrText xml:space="preserve"> \* MERGEFORMAT </w:instrText>
      </w:r>
      <w:r w:rsidR="00A504E3" w:rsidRPr="004B5DE4">
        <w:rPr>
          <w:b/>
          <w:sz w:val="20"/>
          <w:szCs w:val="20"/>
        </w:rPr>
        <w:fldChar w:fldCharType="separate"/>
      </w:r>
      <w:r w:rsidR="009C0EEE">
        <w:rPr>
          <w:b/>
          <w:sz w:val="20"/>
          <w:szCs w:val="20"/>
        </w:rPr>
        <w:t>4.2.2</w:t>
      </w:r>
      <w:r w:rsidR="00A504E3" w:rsidRPr="004B5DE4">
        <w:rPr>
          <w:b/>
          <w:sz w:val="20"/>
          <w:szCs w:val="20"/>
        </w:rPr>
        <w:fldChar w:fldCharType="end"/>
      </w:r>
      <w:r w:rsidR="00A504E3" w:rsidRPr="00C227A8">
        <w:rPr>
          <w:sz w:val="20"/>
          <w:szCs w:val="20"/>
        </w:rPr>
        <w:t xml:space="preserve"> Договора</w:t>
      </w:r>
      <w:r w:rsidR="00A504E3">
        <w:rPr>
          <w:sz w:val="20"/>
          <w:szCs w:val="20"/>
        </w:rPr>
        <w:t xml:space="preserve">, приходящаяся на </w:t>
      </w:r>
      <w:r w:rsidR="00A504E3" w:rsidRPr="009352A6">
        <w:rPr>
          <w:b/>
          <w:i/>
          <w:sz w:val="20"/>
          <w:szCs w:val="20"/>
          <w:lang w:val="en-US"/>
        </w:rPr>
        <w:t>i</w:t>
      </w:r>
      <w:r w:rsidR="00A504E3">
        <w:rPr>
          <w:sz w:val="20"/>
          <w:szCs w:val="20"/>
        </w:rPr>
        <w:t>–ое мероприятие Инвестиционной программы,</w:t>
      </w:r>
      <w:r w:rsidR="00A504E3" w:rsidRPr="00C227A8">
        <w:rPr>
          <w:sz w:val="20"/>
          <w:szCs w:val="20"/>
        </w:rPr>
        <w:t xml:space="preserve"> согласованной на календарный год </w:t>
      </w:r>
      <w:r w:rsidR="00A504E3" w:rsidRPr="00C227A8">
        <w:rPr>
          <w:b/>
          <w:i/>
          <w:sz w:val="20"/>
          <w:szCs w:val="20"/>
          <w:lang w:val="en-US"/>
        </w:rPr>
        <w:t>k</w:t>
      </w:r>
      <w:r w:rsidR="00A504E3" w:rsidRPr="00C227A8">
        <w:rPr>
          <w:sz w:val="20"/>
          <w:szCs w:val="20"/>
        </w:rPr>
        <w:t>,</w:t>
      </w:r>
      <w:r w:rsidR="00A504E3">
        <w:rPr>
          <w:sz w:val="20"/>
          <w:szCs w:val="20"/>
        </w:rPr>
        <w:t xml:space="preserve"> определяемая </w:t>
      </w:r>
      <w:r w:rsidR="00A504E3" w:rsidRPr="004B5DE4">
        <w:rPr>
          <w:b/>
          <w:sz w:val="20"/>
          <w:szCs w:val="20"/>
        </w:rPr>
        <w:t xml:space="preserve">в отношении календарного года </w:t>
      </w:r>
      <w:r w:rsidR="00A504E3" w:rsidRPr="004B5DE4">
        <w:rPr>
          <w:b/>
          <w:i/>
          <w:sz w:val="20"/>
          <w:szCs w:val="20"/>
          <w:lang w:val="en-US"/>
        </w:rPr>
        <w:t>k</w:t>
      </w:r>
      <w:r w:rsidR="00A504E3" w:rsidRPr="004B5DE4">
        <w:rPr>
          <w:b/>
          <w:sz w:val="20"/>
          <w:szCs w:val="20"/>
        </w:rPr>
        <w:t xml:space="preserve"> в целом</w:t>
      </w:r>
      <w:r w:rsidR="00A504E3">
        <w:rPr>
          <w:sz w:val="20"/>
          <w:szCs w:val="20"/>
        </w:rPr>
        <w:t xml:space="preserve"> </w:t>
      </w:r>
      <w:r w:rsidR="00A504E3" w:rsidRPr="003320A4">
        <w:rPr>
          <w:sz w:val="20"/>
          <w:szCs w:val="20"/>
        </w:rPr>
        <w:t xml:space="preserve">и рассчитываемая в соответствии с </w:t>
      </w:r>
      <w:r w:rsidR="00A504E3" w:rsidRPr="003320A4">
        <w:rPr>
          <w:b/>
          <w:sz w:val="20"/>
          <w:szCs w:val="20"/>
        </w:rPr>
        <w:t xml:space="preserve">пунктом </w:t>
      </w:r>
      <w:r w:rsidR="00A504E3" w:rsidRPr="003320A4">
        <w:rPr>
          <w:b/>
          <w:sz w:val="20"/>
          <w:szCs w:val="20"/>
        </w:rPr>
        <w:fldChar w:fldCharType="begin"/>
      </w:r>
      <w:r w:rsidR="00A504E3" w:rsidRPr="003320A4">
        <w:rPr>
          <w:b/>
          <w:sz w:val="20"/>
          <w:szCs w:val="20"/>
        </w:rPr>
        <w:instrText xml:space="preserve"> REF _Ref65543288 \r  \* MERGEFORMAT </w:instrText>
      </w:r>
      <w:r w:rsidR="00A504E3" w:rsidRPr="003320A4">
        <w:rPr>
          <w:b/>
          <w:sz w:val="20"/>
          <w:szCs w:val="20"/>
        </w:rPr>
        <w:fldChar w:fldCharType="separate"/>
      </w:r>
      <w:r w:rsidR="009C0EEE">
        <w:rPr>
          <w:b/>
          <w:sz w:val="20"/>
          <w:szCs w:val="20"/>
        </w:rPr>
        <w:t>4.3.2.4</w:t>
      </w:r>
      <w:r w:rsidR="00A504E3" w:rsidRPr="003320A4">
        <w:rPr>
          <w:b/>
          <w:sz w:val="20"/>
          <w:szCs w:val="20"/>
        </w:rPr>
        <w:fldChar w:fldCharType="end"/>
      </w:r>
      <w:r w:rsidR="00A504E3" w:rsidRPr="003320A4">
        <w:rPr>
          <w:b/>
          <w:sz w:val="20"/>
          <w:szCs w:val="20"/>
        </w:rPr>
        <w:t xml:space="preserve"> </w:t>
      </w:r>
      <w:r w:rsidR="00A504E3" w:rsidRPr="00795CA3">
        <w:rPr>
          <w:sz w:val="20"/>
          <w:szCs w:val="20"/>
        </w:rPr>
        <w:t>Договора</w:t>
      </w:r>
      <w:r w:rsidR="00A504E3">
        <w:rPr>
          <w:sz w:val="20"/>
          <w:szCs w:val="20"/>
        </w:rPr>
        <w:t xml:space="preserve"> </w:t>
      </w:r>
      <w:r w:rsidR="00A504E3" w:rsidRPr="001F0A40">
        <w:rPr>
          <w:sz w:val="20"/>
          <w:szCs w:val="20"/>
        </w:rPr>
        <w:t>(в рублях, без учета НДС)</w:t>
      </w:r>
      <w:r w:rsidR="00A504E3" w:rsidRPr="00C227A8">
        <w:rPr>
          <w:sz w:val="20"/>
          <w:szCs w:val="20"/>
        </w:rPr>
        <w:t>;</w:t>
      </w:r>
    </w:p>
    <w:p w14:paraId="4D0B3968" w14:textId="1BAE5F12" w:rsidR="00A504E3" w:rsidRPr="00C227A8"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00A504E3">
        <w:rPr>
          <w:sz w:val="20"/>
          <w:szCs w:val="20"/>
        </w:rPr>
        <w:t xml:space="preserve"> – величина базового превышения </w:t>
      </w:r>
      <w:r w:rsidR="00A504E3" w:rsidRPr="00C227A8">
        <w:rPr>
          <w:sz w:val="20"/>
          <w:szCs w:val="20"/>
        </w:rPr>
        <w:t xml:space="preserve">объема Инвестиционной программы, согласованной на календарный год </w:t>
      </w:r>
      <w:r w:rsidR="00A504E3" w:rsidRPr="00C227A8">
        <w:rPr>
          <w:b/>
          <w:i/>
          <w:sz w:val="20"/>
          <w:szCs w:val="20"/>
          <w:lang w:val="en-US"/>
        </w:rPr>
        <w:t>k</w:t>
      </w:r>
      <w:r w:rsidR="00A504E3">
        <w:rPr>
          <w:sz w:val="20"/>
          <w:szCs w:val="20"/>
        </w:rPr>
        <w:t xml:space="preserve"> в соответствии с </w:t>
      </w:r>
      <w:r w:rsidR="00A504E3" w:rsidRPr="008B13B7">
        <w:rPr>
          <w:b/>
          <w:sz w:val="20"/>
          <w:szCs w:val="20"/>
        </w:rPr>
        <w:t xml:space="preserve">пунктом </w:t>
      </w:r>
      <w:r w:rsidR="00A504E3" w:rsidRPr="008B13B7">
        <w:rPr>
          <w:b/>
          <w:sz w:val="20"/>
          <w:szCs w:val="20"/>
        </w:rPr>
        <w:fldChar w:fldCharType="begin"/>
      </w:r>
      <w:r w:rsidR="00A504E3" w:rsidRPr="008B13B7">
        <w:rPr>
          <w:b/>
          <w:sz w:val="20"/>
          <w:szCs w:val="20"/>
        </w:rPr>
        <w:instrText xml:space="preserve"> REF _Ref65543647 \r </w:instrText>
      </w:r>
      <w:r w:rsidR="00A504E3">
        <w:rPr>
          <w:b/>
          <w:sz w:val="20"/>
          <w:szCs w:val="20"/>
        </w:rPr>
        <w:instrText xml:space="preserve"> \* MERGEFORMAT </w:instrText>
      </w:r>
      <w:r w:rsidR="00A504E3" w:rsidRPr="008B13B7">
        <w:rPr>
          <w:b/>
          <w:sz w:val="20"/>
          <w:szCs w:val="20"/>
        </w:rPr>
        <w:fldChar w:fldCharType="separate"/>
      </w:r>
      <w:r w:rsidR="009C0EEE">
        <w:rPr>
          <w:b/>
          <w:sz w:val="20"/>
          <w:szCs w:val="20"/>
        </w:rPr>
        <w:t>4.2.3</w:t>
      </w:r>
      <w:r w:rsidR="00A504E3" w:rsidRPr="008B13B7">
        <w:rPr>
          <w:b/>
          <w:sz w:val="20"/>
          <w:szCs w:val="20"/>
        </w:rPr>
        <w:fldChar w:fldCharType="end"/>
      </w:r>
      <w:r w:rsidR="00A504E3">
        <w:rPr>
          <w:sz w:val="20"/>
          <w:szCs w:val="20"/>
        </w:rPr>
        <w:t xml:space="preserve"> Договора,</w:t>
      </w:r>
      <w:r w:rsidR="00A504E3" w:rsidRPr="00C227A8">
        <w:rPr>
          <w:sz w:val="20"/>
          <w:szCs w:val="20"/>
        </w:rPr>
        <w:t xml:space="preserve"> над базовым объемом Инвестиционной программы, определяемым Сторонами в соответствии с </w:t>
      </w:r>
      <w:r w:rsidR="00A504E3" w:rsidRPr="004B5DE4">
        <w:rPr>
          <w:b/>
          <w:sz w:val="20"/>
          <w:szCs w:val="20"/>
        </w:rPr>
        <w:t xml:space="preserve">пунктом </w:t>
      </w:r>
      <w:r w:rsidR="00A504E3" w:rsidRPr="004B5DE4">
        <w:rPr>
          <w:b/>
          <w:sz w:val="20"/>
          <w:szCs w:val="20"/>
        </w:rPr>
        <w:fldChar w:fldCharType="begin"/>
      </w:r>
      <w:r w:rsidR="00A504E3" w:rsidRPr="004B5DE4">
        <w:rPr>
          <w:b/>
          <w:sz w:val="20"/>
          <w:szCs w:val="20"/>
        </w:rPr>
        <w:instrText xml:space="preserve"> REF _Ref65544437 \r </w:instrText>
      </w:r>
      <w:r w:rsidR="00A504E3">
        <w:rPr>
          <w:b/>
          <w:sz w:val="20"/>
          <w:szCs w:val="20"/>
        </w:rPr>
        <w:instrText xml:space="preserve"> \* MERGEFORMAT </w:instrText>
      </w:r>
      <w:r w:rsidR="00A504E3" w:rsidRPr="004B5DE4">
        <w:rPr>
          <w:b/>
          <w:sz w:val="20"/>
          <w:szCs w:val="20"/>
        </w:rPr>
        <w:fldChar w:fldCharType="separate"/>
      </w:r>
      <w:r w:rsidR="009C0EEE">
        <w:rPr>
          <w:b/>
          <w:sz w:val="20"/>
          <w:szCs w:val="20"/>
        </w:rPr>
        <w:t>4.2.1</w:t>
      </w:r>
      <w:r w:rsidR="00A504E3" w:rsidRPr="004B5DE4">
        <w:rPr>
          <w:b/>
          <w:sz w:val="20"/>
          <w:szCs w:val="20"/>
        </w:rPr>
        <w:fldChar w:fldCharType="end"/>
      </w:r>
      <w:r w:rsidR="00A504E3" w:rsidRPr="00C227A8">
        <w:rPr>
          <w:sz w:val="20"/>
          <w:szCs w:val="20"/>
        </w:rPr>
        <w:t xml:space="preserve"> Договора для календарного года </w:t>
      </w:r>
      <w:r w:rsidR="00A504E3" w:rsidRPr="00C227A8">
        <w:rPr>
          <w:b/>
          <w:i/>
          <w:sz w:val="20"/>
          <w:szCs w:val="20"/>
          <w:lang w:val="en-US"/>
        </w:rPr>
        <w:t>k</w:t>
      </w:r>
      <w:r w:rsidR="00A504E3" w:rsidRPr="00C227A8">
        <w:rPr>
          <w:sz w:val="20"/>
          <w:szCs w:val="20"/>
        </w:rPr>
        <w:t xml:space="preserve">, с учетом применения коэффициента </w:t>
      </w:r>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w:r w:rsidR="00A504E3" w:rsidRPr="00C227A8">
        <w:rPr>
          <w:sz w:val="20"/>
          <w:szCs w:val="20"/>
        </w:rPr>
        <w:t xml:space="preserve">, согласованного Сторонами в </w:t>
      </w:r>
      <w:r w:rsidR="00A504E3" w:rsidRPr="004B5DE4">
        <w:rPr>
          <w:b/>
          <w:sz w:val="20"/>
          <w:szCs w:val="20"/>
        </w:rPr>
        <w:t xml:space="preserve">пункте </w:t>
      </w:r>
      <w:r w:rsidR="00A504E3" w:rsidRPr="004B5DE4">
        <w:rPr>
          <w:b/>
          <w:sz w:val="20"/>
          <w:szCs w:val="20"/>
        </w:rPr>
        <w:fldChar w:fldCharType="begin"/>
      </w:r>
      <w:r w:rsidR="00A504E3" w:rsidRPr="004B5DE4">
        <w:rPr>
          <w:b/>
          <w:sz w:val="20"/>
          <w:szCs w:val="20"/>
        </w:rPr>
        <w:instrText xml:space="preserve"> REF _Ref65682721 \r </w:instrText>
      </w:r>
      <w:r w:rsidR="00A504E3">
        <w:rPr>
          <w:b/>
          <w:sz w:val="20"/>
          <w:szCs w:val="20"/>
        </w:rPr>
        <w:instrText xml:space="preserve"> \* MERGEFORMAT </w:instrText>
      </w:r>
      <w:r w:rsidR="00A504E3" w:rsidRPr="004B5DE4">
        <w:rPr>
          <w:b/>
          <w:sz w:val="20"/>
          <w:szCs w:val="20"/>
        </w:rPr>
        <w:fldChar w:fldCharType="separate"/>
      </w:r>
      <w:r w:rsidR="009C0EEE">
        <w:rPr>
          <w:b/>
          <w:sz w:val="20"/>
          <w:szCs w:val="20"/>
        </w:rPr>
        <w:t>4.2.2</w:t>
      </w:r>
      <w:r w:rsidR="00A504E3" w:rsidRPr="004B5DE4">
        <w:rPr>
          <w:b/>
          <w:sz w:val="20"/>
          <w:szCs w:val="20"/>
        </w:rPr>
        <w:fldChar w:fldCharType="end"/>
      </w:r>
      <w:r w:rsidR="00A504E3" w:rsidRPr="00C227A8">
        <w:rPr>
          <w:sz w:val="20"/>
          <w:szCs w:val="20"/>
        </w:rPr>
        <w:t xml:space="preserve"> Договора</w:t>
      </w:r>
      <w:r w:rsidR="00A504E3">
        <w:rPr>
          <w:sz w:val="20"/>
          <w:szCs w:val="20"/>
        </w:rPr>
        <w:t xml:space="preserve">, приходящаяся на </w:t>
      </w:r>
      <w:r w:rsidR="00A504E3" w:rsidRPr="009352A6">
        <w:rPr>
          <w:b/>
          <w:i/>
          <w:sz w:val="20"/>
          <w:szCs w:val="20"/>
          <w:lang w:val="en-US"/>
        </w:rPr>
        <w:t>i</w:t>
      </w:r>
      <w:r w:rsidR="00A504E3">
        <w:rPr>
          <w:sz w:val="20"/>
          <w:szCs w:val="20"/>
        </w:rPr>
        <w:t>–ое мероприятие Инвестиционной программы,</w:t>
      </w:r>
      <w:r w:rsidR="00A504E3" w:rsidRPr="00C227A8">
        <w:rPr>
          <w:sz w:val="20"/>
          <w:szCs w:val="20"/>
        </w:rPr>
        <w:t xml:space="preserve"> согласованной на календарный год </w:t>
      </w:r>
      <w:r w:rsidR="00A504E3" w:rsidRPr="00C227A8">
        <w:rPr>
          <w:b/>
          <w:i/>
          <w:sz w:val="20"/>
          <w:szCs w:val="20"/>
          <w:lang w:val="en-US"/>
        </w:rPr>
        <w:t>k</w:t>
      </w:r>
      <w:r w:rsidR="00A504E3" w:rsidRPr="00C227A8">
        <w:rPr>
          <w:sz w:val="20"/>
          <w:szCs w:val="20"/>
        </w:rPr>
        <w:t>,</w:t>
      </w:r>
      <w:r w:rsidR="00A504E3">
        <w:rPr>
          <w:sz w:val="20"/>
          <w:szCs w:val="20"/>
        </w:rPr>
        <w:t xml:space="preserve"> определяемая </w:t>
      </w:r>
      <w:r w:rsidR="00A504E3" w:rsidRPr="004B5DE4">
        <w:rPr>
          <w:b/>
          <w:sz w:val="20"/>
          <w:szCs w:val="20"/>
        </w:rPr>
        <w:t xml:space="preserve">в отношении расчетного периода </w:t>
      </w:r>
      <w:r w:rsidR="00A504E3" w:rsidRPr="004B5DE4">
        <w:rPr>
          <w:b/>
          <w:i/>
          <w:sz w:val="20"/>
          <w:szCs w:val="20"/>
          <w:lang w:val="en-US"/>
        </w:rPr>
        <w:t>m</w:t>
      </w:r>
      <w:r w:rsidR="00A504E3" w:rsidRPr="004B5DE4">
        <w:rPr>
          <w:b/>
          <w:sz w:val="20"/>
          <w:szCs w:val="20"/>
        </w:rPr>
        <w:t xml:space="preserve"> календарного года </w:t>
      </w:r>
      <w:r w:rsidR="00A504E3" w:rsidRPr="003320A4">
        <w:rPr>
          <w:b/>
          <w:i/>
          <w:sz w:val="20"/>
          <w:szCs w:val="20"/>
          <w:lang w:val="en-US"/>
        </w:rPr>
        <w:t>k</w:t>
      </w:r>
      <w:r w:rsidR="00A504E3" w:rsidRPr="003320A4">
        <w:rPr>
          <w:sz w:val="20"/>
          <w:szCs w:val="20"/>
        </w:rPr>
        <w:t xml:space="preserve"> и рассчитываемая в соответствии с </w:t>
      </w:r>
      <w:r w:rsidR="00A504E3" w:rsidRPr="003320A4">
        <w:rPr>
          <w:b/>
          <w:sz w:val="20"/>
          <w:szCs w:val="20"/>
        </w:rPr>
        <w:t xml:space="preserve">пунктом </w:t>
      </w:r>
      <w:r w:rsidR="00A504E3" w:rsidRPr="003320A4">
        <w:rPr>
          <w:b/>
          <w:sz w:val="20"/>
          <w:szCs w:val="20"/>
        </w:rPr>
        <w:fldChar w:fldCharType="begin"/>
      </w:r>
      <w:r w:rsidR="00A504E3" w:rsidRPr="003320A4">
        <w:rPr>
          <w:b/>
          <w:sz w:val="20"/>
          <w:szCs w:val="20"/>
        </w:rPr>
        <w:instrText xml:space="preserve"> REF _Ref65543275 \r  \* MERGEFORMAT </w:instrText>
      </w:r>
      <w:r w:rsidR="00A504E3" w:rsidRPr="003320A4">
        <w:rPr>
          <w:b/>
          <w:sz w:val="20"/>
          <w:szCs w:val="20"/>
        </w:rPr>
        <w:fldChar w:fldCharType="separate"/>
      </w:r>
      <w:r w:rsidR="009C0EEE">
        <w:rPr>
          <w:b/>
          <w:sz w:val="20"/>
          <w:szCs w:val="20"/>
        </w:rPr>
        <w:t>4.3.2.6</w:t>
      </w:r>
      <w:r w:rsidR="00A504E3" w:rsidRPr="003320A4">
        <w:rPr>
          <w:b/>
          <w:sz w:val="20"/>
          <w:szCs w:val="20"/>
        </w:rPr>
        <w:fldChar w:fldCharType="end"/>
      </w:r>
      <w:r w:rsidR="00A504E3" w:rsidRPr="003320A4">
        <w:rPr>
          <w:b/>
          <w:sz w:val="20"/>
          <w:szCs w:val="20"/>
        </w:rPr>
        <w:t xml:space="preserve"> </w:t>
      </w:r>
      <w:r w:rsidR="00A504E3" w:rsidRPr="00795CA3">
        <w:rPr>
          <w:sz w:val="20"/>
          <w:szCs w:val="20"/>
        </w:rPr>
        <w:t>Договора</w:t>
      </w:r>
      <w:r w:rsidR="00A504E3">
        <w:rPr>
          <w:sz w:val="20"/>
          <w:szCs w:val="20"/>
        </w:rPr>
        <w:t xml:space="preserve"> </w:t>
      </w:r>
      <w:r w:rsidR="00A504E3" w:rsidRPr="001F0A40">
        <w:rPr>
          <w:sz w:val="20"/>
          <w:szCs w:val="20"/>
        </w:rPr>
        <w:t>(в рублях, без учета НДС)</w:t>
      </w:r>
      <w:r w:rsidR="00A504E3" w:rsidRPr="00C227A8">
        <w:rPr>
          <w:sz w:val="20"/>
          <w:szCs w:val="20"/>
        </w:rPr>
        <w:t>;</w:t>
      </w:r>
    </w:p>
    <w:p w14:paraId="42A61616" w14:textId="16B1B821" w:rsidR="00A504E3"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oMath>
      <w:r w:rsidR="00A504E3">
        <w:rPr>
          <w:sz w:val="20"/>
          <w:szCs w:val="20"/>
        </w:rPr>
        <w:t xml:space="preserve"> – </w:t>
      </w:r>
      <w:r w:rsidR="00A504E3" w:rsidRPr="00356FDC">
        <w:rPr>
          <w:sz w:val="20"/>
          <w:szCs w:val="20"/>
        </w:rPr>
        <w:t xml:space="preserve">предельная </w:t>
      </w:r>
      <w:r w:rsidR="00A504E3">
        <w:rPr>
          <w:sz w:val="20"/>
          <w:szCs w:val="20"/>
        </w:rPr>
        <w:t>величина</w:t>
      </w:r>
      <w:r w:rsidR="00A504E3" w:rsidRPr="00356FDC">
        <w:rPr>
          <w:sz w:val="20"/>
          <w:szCs w:val="20"/>
        </w:rPr>
        <w:t xml:space="preserve"> </w:t>
      </w:r>
      <w:r w:rsidR="00A504E3">
        <w:rPr>
          <w:sz w:val="20"/>
          <w:szCs w:val="20"/>
        </w:rPr>
        <w:t xml:space="preserve">стандартного дополнительного </w:t>
      </w:r>
      <w:r w:rsidR="00A504E3" w:rsidRPr="00356FDC">
        <w:rPr>
          <w:sz w:val="20"/>
          <w:szCs w:val="20"/>
        </w:rPr>
        <w:t>возмещения со стороны Теплосна</w:t>
      </w:r>
      <w:r w:rsidR="00A504E3">
        <w:rPr>
          <w:sz w:val="20"/>
          <w:szCs w:val="20"/>
        </w:rPr>
        <w:t xml:space="preserve">бжающей организации в отношении совокупности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oMath>
      <w:r w:rsidR="00A504E3">
        <w:rPr>
          <w:sz w:val="20"/>
          <w:szCs w:val="20"/>
        </w:rPr>
        <w:t xml:space="preserve">-ых </w:t>
      </w:r>
      <w:r w:rsidR="00A504E3" w:rsidRPr="00356FDC">
        <w:rPr>
          <w:sz w:val="20"/>
          <w:szCs w:val="20"/>
        </w:rPr>
        <w:t>мероприятий Инвестиционной программы, согласованной</w:t>
      </w:r>
      <w:r w:rsidR="00A504E3">
        <w:rPr>
          <w:sz w:val="20"/>
          <w:szCs w:val="20"/>
        </w:rPr>
        <w:t xml:space="preserve"> на календарный год </w:t>
      </w:r>
      <w:r w:rsidR="00A504E3" w:rsidRPr="00B76824">
        <w:rPr>
          <w:b/>
          <w:i/>
          <w:sz w:val="20"/>
          <w:szCs w:val="20"/>
          <w:lang w:val="en-US"/>
        </w:rPr>
        <w:t>k</w:t>
      </w:r>
      <w:r w:rsidR="00A504E3">
        <w:rPr>
          <w:sz w:val="20"/>
          <w:szCs w:val="20"/>
        </w:rPr>
        <w:t xml:space="preserve">, учитываемая при расчете стоимости Договора за месяц </w:t>
      </w:r>
      <w:r w:rsidR="00A504E3" w:rsidRPr="009352A6">
        <w:rPr>
          <w:b/>
          <w:i/>
          <w:sz w:val="20"/>
          <w:szCs w:val="20"/>
          <w:lang w:val="en-US"/>
        </w:rPr>
        <w:t>m</w:t>
      </w:r>
      <w:r w:rsidR="00A504E3" w:rsidRPr="009352A6">
        <w:rPr>
          <w:sz w:val="20"/>
          <w:szCs w:val="20"/>
        </w:rPr>
        <w:t xml:space="preserve"> </w:t>
      </w:r>
      <w:r w:rsidR="00A504E3">
        <w:rPr>
          <w:sz w:val="20"/>
          <w:szCs w:val="20"/>
        </w:rPr>
        <w:t>календарного года</w:t>
      </w:r>
      <w:r w:rsidR="00A504E3" w:rsidRPr="00964C18">
        <w:rPr>
          <w:sz w:val="20"/>
          <w:szCs w:val="20"/>
        </w:rPr>
        <w:t xml:space="preserve"> </w:t>
      </w:r>
      <w:r w:rsidR="00A504E3" w:rsidRPr="00C94976">
        <w:rPr>
          <w:b/>
          <w:i/>
          <w:sz w:val="20"/>
          <w:szCs w:val="20"/>
          <w:lang w:val="en-US"/>
        </w:rPr>
        <w:t>k</w:t>
      </w:r>
      <w:r w:rsidR="00A504E3" w:rsidRPr="00C94976">
        <w:rPr>
          <w:sz w:val="20"/>
          <w:szCs w:val="20"/>
        </w:rPr>
        <w:t xml:space="preserve"> и рассчитываемая в соответствии с </w:t>
      </w:r>
      <w:r w:rsidR="00A504E3" w:rsidRPr="00C94976">
        <w:rPr>
          <w:b/>
          <w:sz w:val="20"/>
          <w:szCs w:val="20"/>
        </w:rPr>
        <w:t xml:space="preserve">пунктом </w:t>
      </w:r>
      <w:r w:rsidR="00A504E3" w:rsidRPr="00C94976">
        <w:rPr>
          <w:b/>
          <w:sz w:val="20"/>
          <w:szCs w:val="20"/>
        </w:rPr>
        <w:fldChar w:fldCharType="begin"/>
      </w:r>
      <w:r w:rsidR="00A504E3" w:rsidRPr="00C94976">
        <w:rPr>
          <w:b/>
          <w:sz w:val="20"/>
          <w:szCs w:val="20"/>
        </w:rPr>
        <w:instrText xml:space="preserve"> REF _Ref65543160 \r  \* MERGEFORMAT </w:instrText>
      </w:r>
      <w:r w:rsidR="00A504E3" w:rsidRPr="00C94976">
        <w:rPr>
          <w:b/>
          <w:sz w:val="20"/>
          <w:szCs w:val="20"/>
        </w:rPr>
        <w:fldChar w:fldCharType="separate"/>
      </w:r>
      <w:r w:rsidR="009C0EEE">
        <w:rPr>
          <w:b/>
          <w:sz w:val="20"/>
          <w:szCs w:val="20"/>
        </w:rPr>
        <w:t>4.3.2.7</w:t>
      </w:r>
      <w:r w:rsidR="00A504E3" w:rsidRPr="00C94976">
        <w:rPr>
          <w:b/>
          <w:sz w:val="20"/>
          <w:szCs w:val="20"/>
        </w:rPr>
        <w:fldChar w:fldCharType="end"/>
      </w:r>
      <w:r w:rsidR="00A504E3">
        <w:rPr>
          <w:sz w:val="20"/>
          <w:szCs w:val="20"/>
        </w:rPr>
        <w:t xml:space="preserve"> </w:t>
      </w:r>
      <w:r w:rsidR="00A504E3" w:rsidRPr="00795CA3">
        <w:rPr>
          <w:sz w:val="20"/>
          <w:szCs w:val="20"/>
        </w:rPr>
        <w:t>Договора</w:t>
      </w:r>
      <w:r w:rsidR="00A504E3">
        <w:rPr>
          <w:sz w:val="20"/>
          <w:szCs w:val="20"/>
        </w:rPr>
        <w:t xml:space="preserve"> </w:t>
      </w:r>
      <w:r w:rsidR="00A504E3" w:rsidRPr="001F0A40">
        <w:rPr>
          <w:sz w:val="20"/>
          <w:szCs w:val="20"/>
        </w:rPr>
        <w:t>(в рублях, без учета НДС)</w:t>
      </w:r>
      <w:r w:rsidR="00A504E3">
        <w:rPr>
          <w:sz w:val="20"/>
          <w:szCs w:val="20"/>
        </w:rPr>
        <w:t>;</w:t>
      </w:r>
    </w:p>
    <w:p w14:paraId="78AA1285" w14:textId="77777777" w:rsidR="00A504E3" w:rsidRPr="00937951" w:rsidRDefault="00A504E3" w:rsidP="00A504E3">
      <w:pPr>
        <w:pStyle w:val="af8"/>
        <w:suppressAutoHyphens/>
        <w:spacing w:before="120" w:after="120"/>
        <w:ind w:left="0" w:firstLine="567"/>
        <w:contextualSpacing w:val="0"/>
        <w:jc w:val="both"/>
        <w:rPr>
          <w:sz w:val="20"/>
          <w:szCs w:val="20"/>
        </w:rPr>
      </w:pPr>
      <w:r>
        <w:rPr>
          <w:sz w:val="20"/>
          <w:szCs w:val="20"/>
        </w:rPr>
        <w:t xml:space="preserve">Для мероприятий Инвестиционной программы, согласованной на календарный год </w:t>
      </w:r>
      <w:r w:rsidRPr="00A2395C">
        <w:rPr>
          <w:b/>
          <w:i/>
          <w:sz w:val="20"/>
          <w:szCs w:val="20"/>
          <w:lang w:val="en-US"/>
        </w:rPr>
        <w:t>k</w:t>
      </w:r>
      <w:r>
        <w:rPr>
          <w:sz w:val="20"/>
          <w:szCs w:val="20"/>
        </w:rPr>
        <w:t xml:space="preserve">, не соответствующих вышеуказанным в настоящем пункте критериям (не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oMath>
      <w:r>
        <w:rPr>
          <w:sz w:val="20"/>
          <w:szCs w:val="20"/>
        </w:rPr>
        <w:t xml:space="preserve">), </w:t>
      </w:r>
      <w:r w:rsidRPr="00937951">
        <w:rPr>
          <w:sz w:val="20"/>
          <w:szCs w:val="20"/>
        </w:rPr>
        <w:t>а также в случае</w:t>
      </w:r>
      <w:r>
        <w:rPr>
          <w:sz w:val="20"/>
          <w:szCs w:val="20"/>
        </w:rPr>
        <w:t>,</w:t>
      </w:r>
      <w:r w:rsidRPr="00937951">
        <w:rPr>
          <w:sz w:val="20"/>
          <w:szCs w:val="20"/>
        </w:rPr>
        <w:t xml:space="preserve"> когда </w:t>
      </w:r>
      <m:oMath>
        <m:nary>
          <m:naryPr>
            <m:chr m:val="∑"/>
            <m:limLoc m:val="undOvr"/>
            <m:supHide m:val="1"/>
            <m:ctrlPr>
              <w:rPr>
                <w:rFonts w:ascii="Cambria Math" w:hAnsi="Cambria Math"/>
                <w:i/>
                <w:sz w:val="20"/>
                <w:szCs w:val="20"/>
              </w:rPr>
            </m:ctrlPr>
          </m:naryPr>
          <m:sub>
            <m:r>
              <w:rPr>
                <w:rFonts w:ascii="Cambria Math" w:hAnsi="Cambria Math"/>
                <w:sz w:val="20"/>
                <w:szCs w:val="20"/>
                <w:lang w:val="en-US"/>
              </w:rPr>
              <m:t>i</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станд</m:t>
                </m:r>
              </m:sub>
            </m:sSub>
          </m:sub>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r>
          <w:rPr>
            <w:rFonts w:ascii="Cambria Math" w:hAnsi="Cambria Math"/>
            <w:sz w:val="20"/>
            <w:szCs w:val="20"/>
          </w:rPr>
          <m:t>=0</m:t>
        </m:r>
      </m:oMath>
      <w:r w:rsidRPr="00937951">
        <w:rPr>
          <w:sz w:val="20"/>
          <w:szCs w:val="20"/>
        </w:rPr>
        <w:t xml:space="preserve">, величина стандартного дополнительного возмещения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r>
          <w:rPr>
            <w:rFonts w:ascii="Cambria Math" w:hAnsi="Cambria Math"/>
            <w:sz w:val="20"/>
            <w:szCs w:val="20"/>
          </w:rPr>
          <m:t>=0</m:t>
        </m:r>
      </m:oMath>
      <w:r w:rsidRPr="00937951">
        <w:rPr>
          <w:sz w:val="20"/>
          <w:szCs w:val="20"/>
        </w:rPr>
        <w:t>.</w:t>
      </w:r>
    </w:p>
    <w:p w14:paraId="2F9571ED" w14:textId="60219079" w:rsidR="00A504E3" w:rsidRDefault="00A504E3" w:rsidP="00847744">
      <w:pPr>
        <w:pStyle w:val="af8"/>
        <w:numPr>
          <w:ilvl w:val="0"/>
          <w:numId w:val="7"/>
        </w:numPr>
        <w:tabs>
          <w:tab w:val="left" w:pos="1276"/>
        </w:tabs>
        <w:suppressAutoHyphens/>
        <w:spacing w:before="120" w:after="120"/>
        <w:ind w:left="0" w:firstLine="567"/>
        <w:contextualSpacing w:val="0"/>
        <w:jc w:val="both"/>
        <w:rPr>
          <w:sz w:val="20"/>
          <w:szCs w:val="20"/>
        </w:rPr>
      </w:pPr>
      <w:bookmarkStart w:id="71" w:name="_Ref66022861"/>
      <w:r>
        <w:rPr>
          <w:sz w:val="20"/>
          <w:szCs w:val="20"/>
        </w:rPr>
        <w:t xml:space="preserve">Для отнесения </w:t>
      </w:r>
      <w:r w:rsidRPr="00EE1C4E">
        <w:rPr>
          <w:b/>
          <w:i/>
          <w:sz w:val="20"/>
          <w:szCs w:val="20"/>
          <w:lang w:val="en-US"/>
        </w:rPr>
        <w:t>i</w:t>
      </w:r>
      <w:r w:rsidRPr="00EE1C4E">
        <w:rPr>
          <w:sz w:val="20"/>
          <w:szCs w:val="20"/>
        </w:rPr>
        <w:t>-</w:t>
      </w:r>
      <w:r>
        <w:rPr>
          <w:sz w:val="20"/>
          <w:szCs w:val="20"/>
        </w:rPr>
        <w:t xml:space="preserve">ых мероприятий Инвестиционной программы к совокупности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oMath>
      <w:r>
        <w:rPr>
          <w:sz w:val="20"/>
          <w:szCs w:val="20"/>
        </w:rPr>
        <w:t xml:space="preserve">-ых мероприятий, в отношении которых </w:t>
      </w:r>
      <w:r w:rsidRPr="00FB372A">
        <w:rPr>
          <w:b/>
          <w:sz w:val="20"/>
          <w:szCs w:val="20"/>
        </w:rPr>
        <w:t xml:space="preserve">в пункте </w:t>
      </w:r>
      <w:r w:rsidRPr="00FB372A">
        <w:rPr>
          <w:b/>
          <w:sz w:val="20"/>
          <w:szCs w:val="20"/>
        </w:rPr>
        <w:fldChar w:fldCharType="begin"/>
      </w:r>
      <w:r w:rsidRPr="00FB372A">
        <w:rPr>
          <w:b/>
          <w:sz w:val="20"/>
          <w:szCs w:val="20"/>
        </w:rPr>
        <w:instrText xml:space="preserve"> REF _Ref65683385 \r </w:instrText>
      </w:r>
      <w:r>
        <w:rPr>
          <w:b/>
          <w:sz w:val="20"/>
          <w:szCs w:val="20"/>
        </w:rPr>
        <w:instrText xml:space="preserve"> \* MERGEFORMAT </w:instrText>
      </w:r>
      <w:r w:rsidRPr="00FB372A">
        <w:rPr>
          <w:b/>
          <w:sz w:val="20"/>
          <w:szCs w:val="20"/>
        </w:rPr>
        <w:fldChar w:fldCharType="separate"/>
      </w:r>
      <w:r w:rsidR="009C0EEE">
        <w:rPr>
          <w:b/>
          <w:sz w:val="20"/>
          <w:szCs w:val="20"/>
        </w:rPr>
        <w:t>4.3.2.2</w:t>
      </w:r>
      <w:r w:rsidRPr="00FB372A">
        <w:rPr>
          <w:b/>
          <w:sz w:val="20"/>
          <w:szCs w:val="20"/>
        </w:rPr>
        <w:fldChar w:fldCharType="end"/>
      </w:r>
      <w:r>
        <w:rPr>
          <w:sz w:val="20"/>
          <w:szCs w:val="20"/>
        </w:rPr>
        <w:t xml:space="preserve"> Договора определяется величина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oMath>
      <w:r>
        <w:rPr>
          <w:sz w:val="20"/>
          <w:szCs w:val="20"/>
        </w:rPr>
        <w:t>, Стороны договорились применять следующие критерии выполнения или невыполнения контрольных точек, предусмотренных в Инвестиционной программе:</w:t>
      </w:r>
      <w:bookmarkEnd w:id="71"/>
    </w:p>
    <w:p w14:paraId="13406372" w14:textId="77777777" w:rsidR="00A504E3" w:rsidRDefault="00A504E3" w:rsidP="00847744">
      <w:pPr>
        <w:pStyle w:val="af8"/>
        <w:numPr>
          <w:ilvl w:val="0"/>
          <w:numId w:val="26"/>
        </w:numPr>
        <w:suppressAutoHyphens/>
        <w:spacing w:before="120" w:after="120"/>
        <w:ind w:left="851" w:hanging="284"/>
        <w:contextualSpacing w:val="0"/>
        <w:jc w:val="both"/>
        <w:rPr>
          <w:sz w:val="20"/>
          <w:szCs w:val="20"/>
        </w:rPr>
      </w:pPr>
      <w:r>
        <w:rPr>
          <w:sz w:val="20"/>
          <w:szCs w:val="20"/>
        </w:rPr>
        <w:t xml:space="preserve">контрольная точка считается </w:t>
      </w:r>
      <w:r w:rsidRPr="00EE1C4E">
        <w:rPr>
          <w:b/>
          <w:sz w:val="20"/>
          <w:szCs w:val="20"/>
        </w:rPr>
        <w:t>выполненной</w:t>
      </w:r>
      <w:r>
        <w:rPr>
          <w:sz w:val="20"/>
          <w:szCs w:val="20"/>
        </w:rPr>
        <w:t xml:space="preserve"> в случае фактического исполнения Теплосетевой организацией обязательств по предоставлению отчета о выполнении контрольной точки и выполнению требований по приемке контрольной точки в порядке и сроки, предусмотренные Стандартом взаимодействия, при отсутствии у Теплоснабжающей организации обоснованных возражений к качеству предоставленной отчетности и/или фактическому объему работ и выполненных требований по приемке контрольной точки. </w:t>
      </w:r>
    </w:p>
    <w:p w14:paraId="2833D7CB" w14:textId="77777777" w:rsidR="00A504E3" w:rsidRPr="00B91BCB" w:rsidRDefault="00A504E3" w:rsidP="00847744">
      <w:pPr>
        <w:pStyle w:val="af8"/>
        <w:numPr>
          <w:ilvl w:val="0"/>
          <w:numId w:val="26"/>
        </w:numPr>
        <w:suppressAutoHyphens/>
        <w:spacing w:before="120" w:after="120"/>
        <w:ind w:left="851" w:hanging="284"/>
        <w:contextualSpacing w:val="0"/>
        <w:jc w:val="both"/>
        <w:rPr>
          <w:sz w:val="20"/>
          <w:szCs w:val="20"/>
        </w:rPr>
      </w:pPr>
      <w:r w:rsidRPr="00B91BCB">
        <w:rPr>
          <w:sz w:val="20"/>
          <w:szCs w:val="20"/>
        </w:rPr>
        <w:t xml:space="preserve">контрольная точки считается </w:t>
      </w:r>
      <w:r w:rsidRPr="00EE1C4E">
        <w:rPr>
          <w:b/>
          <w:sz w:val="20"/>
          <w:szCs w:val="20"/>
        </w:rPr>
        <w:t>не выполненной</w:t>
      </w:r>
      <w:r w:rsidRPr="00B91BCB">
        <w:rPr>
          <w:sz w:val="20"/>
          <w:szCs w:val="20"/>
        </w:rPr>
        <w:t xml:space="preserve"> в случае, если Теплосетевая организация не направила Теплоснабжающей организации отчет о выполнении контрольной точки в дату и в порядке, предусмотренные Стандартом взаимодействия, в случае невыполнения Теплосетевой организацией требований по приемке контрольной точки, указанных в отношении данной контрольной точки в согласованной сторонами Инвестиционной программе, </w:t>
      </w:r>
      <w:r>
        <w:rPr>
          <w:sz w:val="20"/>
          <w:szCs w:val="20"/>
        </w:rPr>
        <w:t xml:space="preserve">а также </w:t>
      </w:r>
      <w:r w:rsidRPr="00B91BCB">
        <w:rPr>
          <w:sz w:val="20"/>
          <w:szCs w:val="20"/>
        </w:rPr>
        <w:t xml:space="preserve">в иных случаях, предусмотренных Стандартом взаимодействия.  </w:t>
      </w:r>
    </w:p>
    <w:p w14:paraId="67EA563E" w14:textId="77777777" w:rsidR="00A504E3" w:rsidRDefault="00A504E3" w:rsidP="00847744">
      <w:pPr>
        <w:pStyle w:val="af8"/>
        <w:numPr>
          <w:ilvl w:val="0"/>
          <w:numId w:val="7"/>
        </w:numPr>
        <w:tabs>
          <w:tab w:val="left" w:pos="1276"/>
        </w:tabs>
        <w:suppressAutoHyphens/>
        <w:spacing w:before="120" w:after="120"/>
        <w:ind w:left="0" w:firstLine="567"/>
        <w:contextualSpacing w:val="0"/>
        <w:jc w:val="both"/>
        <w:rPr>
          <w:sz w:val="20"/>
          <w:szCs w:val="20"/>
        </w:rPr>
      </w:pPr>
      <w:bookmarkStart w:id="72" w:name="_Ref65543288"/>
      <w:r w:rsidRPr="00A5229D">
        <w:rPr>
          <w:sz w:val="20"/>
          <w:szCs w:val="20"/>
        </w:rPr>
        <w:lastRenderedPageBreak/>
        <w:t xml:space="preserve">Величина базового превышения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Pr="00A5229D">
        <w:rPr>
          <w:sz w:val="20"/>
          <w:szCs w:val="20"/>
        </w:rPr>
        <w:t xml:space="preserve"> в зависимости от указанных ниже условий рассчитывается следующим образом:</w:t>
      </w:r>
      <w:bookmarkEnd w:id="72"/>
    </w:p>
    <w:p w14:paraId="23FB7E03" w14:textId="77777777" w:rsidR="00A504E3" w:rsidRPr="000C2DC4" w:rsidRDefault="00A504E3" w:rsidP="00847744">
      <w:pPr>
        <w:pStyle w:val="af8"/>
        <w:numPr>
          <w:ilvl w:val="0"/>
          <w:numId w:val="12"/>
        </w:numPr>
        <w:suppressAutoHyphens/>
        <w:spacing w:before="120" w:after="120"/>
        <w:ind w:left="851" w:hanging="284"/>
        <w:contextualSpacing w:val="0"/>
        <w:jc w:val="both"/>
        <w:rPr>
          <w:sz w:val="20"/>
          <w:szCs w:val="20"/>
        </w:rPr>
      </w:pPr>
      <w:r>
        <w:rPr>
          <w:sz w:val="20"/>
          <w:szCs w:val="20"/>
        </w:rPr>
        <w:t xml:space="preserve">в отношении </w:t>
      </w:r>
      <m:oMath>
        <m:r>
          <m:rPr>
            <m:sty m:val="bi"/>
          </m:rPr>
          <w:rPr>
            <w:rFonts w:ascii="Cambria Math" w:hAnsi="Cambria Math"/>
            <w:sz w:val="20"/>
            <w:szCs w:val="20"/>
          </w:rPr>
          <m:t>i</m:t>
        </m:r>
      </m:oMath>
      <w:r w:rsidRPr="000C2DC4">
        <w:rPr>
          <w:sz w:val="20"/>
          <w:szCs w:val="20"/>
        </w:rPr>
        <w:t>-</w:t>
      </w:r>
      <w:r>
        <w:rPr>
          <w:sz w:val="20"/>
          <w:szCs w:val="20"/>
        </w:rPr>
        <w:t xml:space="preserve">ых мероприятий, включенных по согласованию Сторон в соответствии с положениями Стандарта взаимодействия и Договора в </w:t>
      </w:r>
      <w:r w:rsidRPr="00905EAD">
        <w:rPr>
          <w:sz w:val="20"/>
          <w:szCs w:val="20"/>
        </w:rPr>
        <w:t>Инвестиционн</w:t>
      </w:r>
      <w:r>
        <w:rPr>
          <w:sz w:val="20"/>
          <w:szCs w:val="20"/>
        </w:rPr>
        <w:t>ую</w:t>
      </w:r>
      <w:r w:rsidRPr="00905EAD">
        <w:rPr>
          <w:sz w:val="20"/>
          <w:szCs w:val="20"/>
        </w:rPr>
        <w:t xml:space="preserve"> программ</w:t>
      </w:r>
      <w:r>
        <w:rPr>
          <w:sz w:val="20"/>
          <w:szCs w:val="20"/>
        </w:rPr>
        <w:t>у</w:t>
      </w:r>
      <w:r w:rsidRPr="006A10DD">
        <w:rPr>
          <w:sz w:val="20"/>
          <w:szCs w:val="20"/>
        </w:rPr>
        <w:t xml:space="preserve"> </w:t>
      </w:r>
      <w:r w:rsidRPr="00905EAD">
        <w:rPr>
          <w:sz w:val="20"/>
          <w:szCs w:val="20"/>
        </w:rPr>
        <w:t xml:space="preserve">на календарный год </w:t>
      </w:r>
      <w:r w:rsidRPr="00905EAD">
        <w:rPr>
          <w:b/>
          <w:i/>
          <w:sz w:val="20"/>
          <w:szCs w:val="20"/>
          <w:lang w:val="en-US"/>
        </w:rPr>
        <w:t>k</w:t>
      </w:r>
      <w:r>
        <w:rPr>
          <w:b/>
          <w:i/>
          <w:sz w:val="20"/>
          <w:szCs w:val="20"/>
        </w:rPr>
        <w:t xml:space="preserve"> </w:t>
      </w:r>
      <w:r w:rsidRPr="000C2DC4">
        <w:rPr>
          <w:b/>
          <w:sz w:val="20"/>
          <w:szCs w:val="20"/>
        </w:rPr>
        <w:t xml:space="preserve">до 31 января (включительно) календарного года </w:t>
      </w:r>
      <w:r w:rsidRPr="000C2DC4">
        <w:rPr>
          <w:b/>
          <w:i/>
          <w:sz w:val="20"/>
          <w:szCs w:val="20"/>
          <w:lang w:val="en-US"/>
        </w:rPr>
        <w:t>k</w:t>
      </w:r>
      <w:r>
        <w:rPr>
          <w:b/>
          <w:i/>
          <w:sz w:val="20"/>
          <w:szCs w:val="20"/>
        </w:rPr>
        <w:t xml:space="preserve">, </w:t>
      </w:r>
      <w:r w:rsidRPr="000C2DC4">
        <w:rPr>
          <w:sz w:val="20"/>
          <w:szCs w:val="20"/>
        </w:rPr>
        <w:t xml:space="preserve">которые образуют совокупность </w:t>
      </w:r>
      <m:oMath>
        <m:sSub>
          <m:sSubPr>
            <m:ctrlPr>
              <w:rPr>
                <w:rFonts w:ascii="Cambria Math" w:hAnsi="Cambria Math"/>
                <w:b/>
                <w:i/>
                <w:sz w:val="20"/>
                <w:szCs w:val="20"/>
                <w:lang w:val="en-US"/>
              </w:rPr>
            </m:ctrlPr>
          </m:sSubPr>
          <m:e>
            <m:r>
              <m:rPr>
                <m:sty m:val="bi"/>
              </m:rPr>
              <w:rPr>
                <w:rFonts w:ascii="Cambria Math" w:hAnsi="Cambria Math"/>
                <w:sz w:val="20"/>
                <w:szCs w:val="20"/>
                <w:lang w:val="en-US"/>
              </w:rPr>
              <m:t>i</m:t>
            </m:r>
          </m:e>
          <m:sub>
            <m:r>
              <m:rPr>
                <m:sty m:val="bi"/>
              </m:rPr>
              <w:rPr>
                <w:rFonts w:ascii="Cambria Math" w:hAnsi="Cambria Math"/>
                <w:sz w:val="20"/>
                <w:szCs w:val="20"/>
              </w:rPr>
              <m:t>до31янв</m:t>
            </m:r>
          </m:sub>
        </m:sSub>
      </m:oMath>
      <w:r w:rsidRPr="000C2DC4">
        <w:rPr>
          <w:sz w:val="20"/>
          <w:szCs w:val="20"/>
        </w:rPr>
        <w:t>-ых мероприятий Инвестиционной программы</w:t>
      </w:r>
      <w:r>
        <w:rPr>
          <w:sz w:val="20"/>
          <w:szCs w:val="20"/>
        </w:rPr>
        <w:t xml:space="preserve">, величина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Pr>
          <w:sz w:val="20"/>
          <w:szCs w:val="20"/>
        </w:rPr>
        <w:t xml:space="preserve"> для </w:t>
      </w:r>
      <m:oMath>
        <m:r>
          <w:rPr>
            <w:rFonts w:ascii="Cambria Math" w:hAnsi="Cambria Math"/>
            <w:sz w:val="20"/>
            <w:szCs w:val="20"/>
            <w:lang w:val="en-US"/>
          </w:rPr>
          <m:t>i</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r>
              <m:rPr>
                <m:sty m:val="bi"/>
              </m:rPr>
              <w:rPr>
                <w:rFonts w:ascii="Cambria Math" w:hAnsi="Cambria Math"/>
                <w:sz w:val="20"/>
                <w:szCs w:val="20"/>
              </w:rPr>
              <m:t>до31янв</m:t>
            </m:r>
          </m:sub>
        </m:sSub>
      </m:oMath>
      <w:r w:rsidRPr="004D0197">
        <w:rPr>
          <w:sz w:val="20"/>
          <w:szCs w:val="20"/>
        </w:rPr>
        <w:t xml:space="preserve"> </w:t>
      </w:r>
      <w:r>
        <w:rPr>
          <w:sz w:val="20"/>
          <w:szCs w:val="20"/>
        </w:rPr>
        <w:t>рассчитывается по формуле:</w:t>
      </w:r>
    </w:p>
    <w:p w14:paraId="021E0BBD" w14:textId="77777777" w:rsidR="00A504E3"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 xml:space="preserve">= </m:t>
          </m:r>
          <m:r>
            <w:rPr>
              <w:rFonts w:ascii="Cambria Math" w:hAnsi="Cambria Math"/>
              <w:sz w:val="20"/>
              <w:szCs w:val="20"/>
              <w:lang w:val="en-US"/>
            </w:rPr>
            <m:t>max</m:t>
          </m:r>
          <m:d>
            <m:dPr>
              <m:ctrlPr>
                <w:rPr>
                  <w:rFonts w:ascii="Cambria Math" w:hAnsi="Cambria Math"/>
                  <w:i/>
                  <w:sz w:val="20"/>
                  <w:szCs w:val="20"/>
                </w:rPr>
              </m:ctrlPr>
            </m:dPr>
            <m:e>
              <m:nary>
                <m:naryPr>
                  <m:chr m:val="∑"/>
                  <m:limLoc m:val="undOvr"/>
                  <m:supHide m:val="1"/>
                  <m:ctrlPr>
                    <w:rPr>
                      <w:rFonts w:ascii="Cambria Math" w:hAnsi="Cambria Math"/>
                      <w:i/>
                      <w:sz w:val="20"/>
                      <w:szCs w:val="20"/>
                    </w:rPr>
                  </m:ctrlPr>
                </m:naryPr>
                <m:sub>
                  <m:r>
                    <w:rPr>
                      <w:rFonts w:ascii="Cambria Math" w:hAnsi="Cambria Math"/>
                      <w:sz w:val="20"/>
                      <w:szCs w:val="20"/>
                      <w:lang w:val="en-US"/>
                    </w:rPr>
                    <m:t>i</m:t>
                  </m:r>
                </m:sub>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m:t>
                      </m:r>
                    </m:sub>
                    <m:sup>
                      <m:r>
                        <w:rPr>
                          <w:rFonts w:ascii="Cambria Math" w:hAnsi="Cambria Math"/>
                          <w:sz w:val="20"/>
                          <w:szCs w:val="20"/>
                        </w:rPr>
                        <m:t>ИРП</m:t>
                      </m:r>
                    </m:sup>
                  </m:sSubSup>
                </m:e>
              </m:nary>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r>
                <w:rPr>
                  <w:rFonts w:ascii="Cambria Math" w:hAnsi="Cambria Math"/>
                  <w:sz w:val="20"/>
                  <w:szCs w:val="20"/>
                </w:rPr>
                <m:t xml:space="preserve"> ; 0</m:t>
              </m:r>
            </m:e>
          </m:d>
          <m:r>
            <w:rPr>
              <w:rFonts w:ascii="Cambria Math" w:hAnsi="Cambria Math"/>
              <w:sz w:val="20"/>
              <w:szCs w:val="20"/>
            </w:rPr>
            <m:t xml:space="preserve"> × </m:t>
          </m:r>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r>
            <w:rPr>
              <w:rFonts w:ascii="Cambria Math" w:hAnsi="Cambria Math"/>
              <w:sz w:val="20"/>
              <w:szCs w:val="20"/>
            </w:rPr>
            <m:t xml:space="preserve">× </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m:rPr>
                      <m:sty m:val="bi"/>
                    </m:rPr>
                    <w:rPr>
                      <w:rFonts w:ascii="Cambria Math" w:hAnsi="Cambria Math"/>
                      <w:sz w:val="20"/>
                      <w:szCs w:val="20"/>
                      <w:lang w:val="en-US"/>
                    </w:rPr>
                    <m:t>i</m:t>
                  </m:r>
                </m:sub>
                <m:sup>
                  <m:r>
                    <w:rPr>
                      <w:rFonts w:ascii="Cambria Math" w:hAnsi="Cambria Math"/>
                      <w:sz w:val="20"/>
                      <w:szCs w:val="20"/>
                    </w:rPr>
                    <m:t>ИРП</m:t>
                  </m:r>
                </m:sup>
              </m:sSubSup>
            </m:num>
            <m:den>
              <m:nary>
                <m:naryPr>
                  <m:chr m:val="∑"/>
                  <m:limLoc m:val="undOvr"/>
                  <m:supHide m:val="1"/>
                  <m:ctrlPr>
                    <w:rPr>
                      <w:rFonts w:ascii="Cambria Math" w:hAnsi="Cambria Math"/>
                      <w:i/>
                      <w:sz w:val="20"/>
                      <w:szCs w:val="20"/>
                    </w:rPr>
                  </m:ctrlPr>
                </m:naryPr>
                <m:sub>
                  <m:r>
                    <w:rPr>
                      <w:rFonts w:ascii="Cambria Math" w:hAnsi="Cambria Math"/>
                      <w:sz w:val="20"/>
                      <w:szCs w:val="20"/>
                      <w:lang w:val="en-US"/>
                    </w:rPr>
                    <m:t>i</m:t>
                  </m:r>
                </m:sub>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m:t>
                      </m:r>
                    </m:sub>
                    <m:sup>
                      <m:r>
                        <w:rPr>
                          <w:rFonts w:ascii="Cambria Math" w:hAnsi="Cambria Math"/>
                          <w:sz w:val="20"/>
                          <w:szCs w:val="20"/>
                        </w:rPr>
                        <m:t>ИРП</m:t>
                      </m:r>
                    </m:sup>
                  </m:sSubSup>
                </m:e>
              </m:nary>
            </m:den>
          </m:f>
        </m:oMath>
      </m:oMathPara>
    </w:p>
    <w:p w14:paraId="55B5128C" w14:textId="77777777" w:rsidR="00A504E3" w:rsidRPr="008A329B" w:rsidRDefault="00A504E3" w:rsidP="00847744">
      <w:pPr>
        <w:pStyle w:val="af8"/>
        <w:numPr>
          <w:ilvl w:val="0"/>
          <w:numId w:val="12"/>
        </w:numPr>
        <w:suppressAutoHyphens/>
        <w:spacing w:before="120" w:after="120"/>
        <w:ind w:left="851" w:hanging="284"/>
        <w:contextualSpacing w:val="0"/>
        <w:jc w:val="both"/>
        <w:rPr>
          <w:sz w:val="20"/>
          <w:szCs w:val="20"/>
        </w:rPr>
      </w:pPr>
      <w:r>
        <w:rPr>
          <w:sz w:val="20"/>
          <w:szCs w:val="20"/>
        </w:rPr>
        <w:t xml:space="preserve">в отношении </w:t>
      </w:r>
      <m:oMath>
        <m:r>
          <m:rPr>
            <m:sty m:val="bi"/>
          </m:rPr>
          <w:rPr>
            <w:rFonts w:ascii="Cambria Math" w:hAnsi="Cambria Math"/>
            <w:sz w:val="20"/>
            <w:szCs w:val="20"/>
          </w:rPr>
          <m:t>i</m:t>
        </m:r>
      </m:oMath>
      <w:r w:rsidRPr="000C2DC4">
        <w:rPr>
          <w:sz w:val="20"/>
          <w:szCs w:val="20"/>
        </w:rPr>
        <w:t>-</w:t>
      </w:r>
      <w:r>
        <w:rPr>
          <w:sz w:val="20"/>
          <w:szCs w:val="20"/>
        </w:rPr>
        <w:t xml:space="preserve">ых мероприятий, включенных по согласованию Сторон в соответствии с положениями Стандарта взаимодействия и Договора в </w:t>
      </w:r>
      <w:r w:rsidRPr="00905EAD">
        <w:rPr>
          <w:sz w:val="20"/>
          <w:szCs w:val="20"/>
        </w:rPr>
        <w:t>Инвестиционн</w:t>
      </w:r>
      <w:r>
        <w:rPr>
          <w:sz w:val="20"/>
          <w:szCs w:val="20"/>
        </w:rPr>
        <w:t>ую</w:t>
      </w:r>
      <w:r w:rsidRPr="00905EAD">
        <w:rPr>
          <w:sz w:val="20"/>
          <w:szCs w:val="20"/>
        </w:rPr>
        <w:t xml:space="preserve"> программ</w:t>
      </w:r>
      <w:r>
        <w:rPr>
          <w:sz w:val="20"/>
          <w:szCs w:val="20"/>
        </w:rPr>
        <w:t>у</w:t>
      </w:r>
      <w:r w:rsidRPr="006A10DD">
        <w:rPr>
          <w:sz w:val="20"/>
          <w:szCs w:val="20"/>
        </w:rPr>
        <w:t xml:space="preserve"> </w:t>
      </w:r>
      <w:r w:rsidRPr="00905EAD">
        <w:rPr>
          <w:sz w:val="20"/>
          <w:szCs w:val="20"/>
        </w:rPr>
        <w:t xml:space="preserve">на календарный год </w:t>
      </w:r>
      <w:r w:rsidRPr="00905EAD">
        <w:rPr>
          <w:b/>
          <w:i/>
          <w:sz w:val="20"/>
          <w:szCs w:val="20"/>
          <w:lang w:val="en-US"/>
        </w:rPr>
        <w:t>k</w:t>
      </w:r>
      <w:r>
        <w:rPr>
          <w:b/>
          <w:i/>
          <w:sz w:val="20"/>
          <w:szCs w:val="20"/>
        </w:rPr>
        <w:t xml:space="preserve"> </w:t>
      </w:r>
      <w:r w:rsidRPr="006C1BC2">
        <w:rPr>
          <w:b/>
          <w:sz w:val="20"/>
          <w:szCs w:val="20"/>
        </w:rPr>
        <w:t>после 31 января календарного года</w:t>
      </w:r>
      <w:r w:rsidRPr="00A5229D">
        <w:rPr>
          <w:sz w:val="20"/>
          <w:szCs w:val="20"/>
        </w:rPr>
        <w:t xml:space="preserve"> </w:t>
      </w:r>
      <w:r w:rsidRPr="00A5229D">
        <w:rPr>
          <w:b/>
          <w:i/>
          <w:sz w:val="20"/>
          <w:szCs w:val="20"/>
          <w:lang w:val="en-US"/>
        </w:rPr>
        <w:t>k</w:t>
      </w:r>
      <w:r>
        <w:rPr>
          <w:sz w:val="20"/>
          <w:szCs w:val="20"/>
        </w:rPr>
        <w:t xml:space="preserve">, </w:t>
      </w:r>
      <w:r w:rsidRPr="000C2DC4">
        <w:rPr>
          <w:sz w:val="20"/>
          <w:szCs w:val="20"/>
        </w:rPr>
        <w:t xml:space="preserve">которые образуют совокупность </w:t>
      </w:r>
      <m:oMath>
        <m:sSub>
          <m:sSubPr>
            <m:ctrlPr>
              <w:rPr>
                <w:rFonts w:ascii="Cambria Math" w:hAnsi="Cambria Math"/>
                <w:b/>
                <w:i/>
                <w:sz w:val="20"/>
                <w:szCs w:val="20"/>
                <w:lang w:val="en-US"/>
              </w:rPr>
            </m:ctrlPr>
          </m:sSubPr>
          <m:e>
            <m:r>
              <m:rPr>
                <m:sty m:val="bi"/>
              </m:rPr>
              <w:rPr>
                <w:rFonts w:ascii="Cambria Math" w:hAnsi="Cambria Math"/>
                <w:sz w:val="20"/>
                <w:szCs w:val="20"/>
                <w:lang w:val="en-US"/>
              </w:rPr>
              <m:t>i</m:t>
            </m:r>
          </m:e>
          <m:sub>
            <m:r>
              <m:rPr>
                <m:sty m:val="bi"/>
              </m:rPr>
              <w:rPr>
                <w:rFonts w:ascii="Cambria Math" w:hAnsi="Cambria Math"/>
                <w:sz w:val="20"/>
                <w:szCs w:val="20"/>
              </w:rPr>
              <m:t>после31янв</m:t>
            </m:r>
          </m:sub>
        </m:sSub>
      </m:oMath>
      <w:r w:rsidRPr="000C2DC4">
        <w:rPr>
          <w:sz w:val="20"/>
          <w:szCs w:val="20"/>
        </w:rPr>
        <w:t>-ых мероприятий Инвестиционной программы</w:t>
      </w:r>
      <w:r>
        <w:rPr>
          <w:sz w:val="20"/>
          <w:szCs w:val="20"/>
        </w:rPr>
        <w:t>,</w:t>
      </w:r>
      <w:r w:rsidRPr="00EE1C4E">
        <w:rPr>
          <w:sz w:val="20"/>
          <w:szCs w:val="20"/>
        </w:rPr>
        <w:t xml:space="preserve"> </w:t>
      </w:r>
      <w:r>
        <w:rPr>
          <w:sz w:val="20"/>
          <w:szCs w:val="20"/>
        </w:rPr>
        <w:t xml:space="preserve">величина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Pr>
          <w:sz w:val="20"/>
          <w:szCs w:val="20"/>
        </w:rPr>
        <w:t xml:space="preserve"> для </w:t>
      </w:r>
      <m:oMath>
        <m:r>
          <w:rPr>
            <w:rFonts w:ascii="Cambria Math" w:hAnsi="Cambria Math"/>
            <w:sz w:val="20"/>
            <w:szCs w:val="20"/>
            <w:lang w:val="en-US"/>
          </w:rPr>
          <m:t>i</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r>
              <m:rPr>
                <m:sty m:val="bi"/>
              </m:rPr>
              <w:rPr>
                <w:rFonts w:ascii="Cambria Math" w:hAnsi="Cambria Math"/>
                <w:sz w:val="20"/>
                <w:szCs w:val="20"/>
              </w:rPr>
              <m:t>после31янв</m:t>
            </m:r>
          </m:sub>
        </m:sSub>
      </m:oMath>
      <w:r w:rsidRPr="004D0197">
        <w:rPr>
          <w:sz w:val="20"/>
          <w:szCs w:val="20"/>
        </w:rPr>
        <w:t xml:space="preserve"> </w:t>
      </w:r>
      <w:r>
        <w:rPr>
          <w:sz w:val="20"/>
          <w:szCs w:val="20"/>
        </w:rPr>
        <w:t>рассчитывается по формуле:</w:t>
      </w:r>
    </w:p>
    <w:p w14:paraId="1E956A3E" w14:textId="77777777" w:rsidR="00A504E3" w:rsidRPr="00BE188F" w:rsidRDefault="002F48C5" w:rsidP="00A504E3">
      <w:pPr>
        <w:pStyle w:val="af8"/>
        <w:suppressAutoHyphens/>
        <w:spacing w:before="120" w:after="120"/>
        <w:ind w:left="0"/>
        <w:contextualSpacing w:val="0"/>
        <w:jc w:val="both"/>
        <w:rPr>
          <w:i/>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 xml:space="preserve">= </m:t>
          </m:r>
          <m:r>
            <w:rPr>
              <w:rFonts w:ascii="Cambria Math" w:hAnsi="Cambria Math"/>
              <w:sz w:val="20"/>
              <w:szCs w:val="20"/>
              <w:lang w:val="en-US"/>
            </w:rPr>
            <m:t>max</m:t>
          </m:r>
          <m:d>
            <m:dPr>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m:t>
                  </m:r>
                </m:sub>
                <m:sup>
                  <m:r>
                    <w:rPr>
                      <w:rFonts w:ascii="Cambria Math" w:hAnsi="Cambria Math"/>
                      <w:sz w:val="20"/>
                      <w:szCs w:val="20"/>
                    </w:rPr>
                    <m:t>ИРП</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m:t>
                  </m:r>
                </m:sub>
                <m:sup>
                  <m:r>
                    <w:rPr>
                      <w:rFonts w:ascii="Cambria Math" w:hAnsi="Cambria Math"/>
                      <w:sz w:val="20"/>
                      <w:szCs w:val="20"/>
                    </w:rPr>
                    <m:t>БАЗА_остаток</m:t>
                  </m:r>
                </m:sup>
              </m:sSubSup>
              <m:r>
                <w:rPr>
                  <w:rFonts w:ascii="Cambria Math" w:hAnsi="Cambria Math"/>
                  <w:sz w:val="20"/>
                  <w:szCs w:val="20"/>
                </w:rPr>
                <m:t xml:space="preserve"> ; 0</m:t>
              </m:r>
            </m:e>
          </m:d>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m:oMathPara>
    </w:p>
    <w:p w14:paraId="65198DC9" w14:textId="77777777" w:rsidR="00A504E3" w:rsidRDefault="00A504E3" w:rsidP="00A504E3">
      <w:pPr>
        <w:pStyle w:val="af8"/>
        <w:suppressAutoHyphens/>
        <w:spacing w:before="120" w:after="120"/>
        <w:ind w:left="0"/>
        <w:contextualSpacing w:val="0"/>
        <w:jc w:val="both"/>
        <w:rPr>
          <w:sz w:val="20"/>
          <w:szCs w:val="20"/>
        </w:rPr>
      </w:pPr>
      <w:r>
        <w:rPr>
          <w:sz w:val="20"/>
          <w:szCs w:val="20"/>
        </w:rPr>
        <w:t>где</w:t>
      </w:r>
    </w:p>
    <w:p w14:paraId="206139E1" w14:textId="421F39F4" w:rsidR="00A504E3"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oMath>
      <w:r w:rsidR="00A504E3">
        <w:rPr>
          <w:sz w:val="20"/>
          <w:szCs w:val="20"/>
        </w:rPr>
        <w:t xml:space="preserve"> – базовый</w:t>
      </w:r>
      <w:r w:rsidR="00A504E3" w:rsidRPr="008A7745">
        <w:rPr>
          <w:sz w:val="20"/>
          <w:szCs w:val="20"/>
        </w:rPr>
        <w:t xml:space="preserve"> объем Инвестиционной программы</w:t>
      </w:r>
      <w:r w:rsidR="00A504E3">
        <w:rPr>
          <w:sz w:val="20"/>
          <w:szCs w:val="20"/>
        </w:rPr>
        <w:t xml:space="preserve">, определяемый Сторонами в соответствии с </w:t>
      </w:r>
      <w:r w:rsidR="00A504E3" w:rsidRPr="00651852">
        <w:rPr>
          <w:b/>
          <w:sz w:val="20"/>
          <w:szCs w:val="20"/>
        </w:rPr>
        <w:t xml:space="preserve">пунктом </w:t>
      </w:r>
      <w:r w:rsidR="00A504E3">
        <w:rPr>
          <w:b/>
          <w:sz w:val="20"/>
          <w:szCs w:val="20"/>
        </w:rPr>
        <w:fldChar w:fldCharType="begin"/>
      </w:r>
      <w:r w:rsidR="00A504E3">
        <w:rPr>
          <w:b/>
          <w:sz w:val="20"/>
          <w:szCs w:val="20"/>
        </w:rPr>
        <w:instrText xml:space="preserve"> REF _Ref65544437 \r </w:instrText>
      </w:r>
      <w:r w:rsidR="00A504E3">
        <w:rPr>
          <w:b/>
          <w:sz w:val="20"/>
          <w:szCs w:val="20"/>
        </w:rPr>
        <w:fldChar w:fldCharType="separate"/>
      </w:r>
      <w:r w:rsidR="009C0EEE">
        <w:rPr>
          <w:b/>
          <w:sz w:val="20"/>
          <w:szCs w:val="20"/>
        </w:rPr>
        <w:t>4.2.1</w:t>
      </w:r>
      <w:r w:rsidR="00A504E3">
        <w:rPr>
          <w:b/>
          <w:sz w:val="20"/>
          <w:szCs w:val="20"/>
        </w:rPr>
        <w:fldChar w:fldCharType="end"/>
      </w:r>
      <w:r w:rsidR="00A504E3">
        <w:rPr>
          <w:sz w:val="20"/>
          <w:szCs w:val="20"/>
        </w:rPr>
        <w:t xml:space="preserve"> Договора для календарного года </w:t>
      </w:r>
      <w:r w:rsidR="00A504E3" w:rsidRPr="00E46FCF">
        <w:rPr>
          <w:b/>
          <w:i/>
          <w:sz w:val="20"/>
          <w:szCs w:val="20"/>
          <w:lang w:val="en-US"/>
        </w:rPr>
        <w:t>k</w:t>
      </w:r>
      <w:r w:rsidR="00A504E3">
        <w:rPr>
          <w:sz w:val="20"/>
          <w:szCs w:val="20"/>
        </w:rPr>
        <w:t xml:space="preserve"> </w:t>
      </w:r>
      <w:r w:rsidR="00A504E3" w:rsidRPr="00D52CBE">
        <w:rPr>
          <w:sz w:val="20"/>
          <w:szCs w:val="20"/>
        </w:rPr>
        <w:t>(в рублях, без учета НДС)</w:t>
      </w:r>
      <w:r w:rsidR="00A504E3">
        <w:rPr>
          <w:sz w:val="20"/>
          <w:szCs w:val="20"/>
        </w:rPr>
        <w:t>;</w:t>
      </w:r>
    </w:p>
    <w:p w14:paraId="4CF628C1" w14:textId="52D7474A" w:rsidR="00A504E3" w:rsidRPr="002E068A"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ИРП</m:t>
            </m:r>
          </m:sup>
        </m:sSubSup>
      </m:oMath>
      <w:r w:rsidR="00A504E3">
        <w:rPr>
          <w:sz w:val="20"/>
          <w:szCs w:val="20"/>
        </w:rPr>
        <w:t xml:space="preserve"> – плановая стоимость </w:t>
      </w:r>
      <w:r w:rsidR="00A504E3" w:rsidRPr="002E068A">
        <w:rPr>
          <w:b/>
          <w:i/>
          <w:sz w:val="20"/>
          <w:szCs w:val="20"/>
          <w:lang w:val="en-US"/>
        </w:rPr>
        <w:t>i</w:t>
      </w:r>
      <w:r w:rsidR="00A504E3" w:rsidRPr="00C47DA3">
        <w:rPr>
          <w:sz w:val="20"/>
          <w:szCs w:val="20"/>
        </w:rPr>
        <w:t>-</w:t>
      </w:r>
      <w:r w:rsidR="00A504E3">
        <w:rPr>
          <w:sz w:val="20"/>
          <w:szCs w:val="20"/>
        </w:rPr>
        <w:t xml:space="preserve">го мероприятия </w:t>
      </w:r>
      <w:r w:rsidR="00A504E3" w:rsidRPr="00C47DA3">
        <w:rPr>
          <w:sz w:val="20"/>
          <w:szCs w:val="20"/>
        </w:rPr>
        <w:t xml:space="preserve">Инвестиционной программы, </w:t>
      </w:r>
      <w:r w:rsidR="00A504E3">
        <w:rPr>
          <w:sz w:val="20"/>
          <w:szCs w:val="20"/>
        </w:rPr>
        <w:t xml:space="preserve">включенного по согласованию Сторон в соответствии с положениями Стандарта взаимодействия и </w:t>
      </w:r>
      <w:r w:rsidR="00A504E3" w:rsidRPr="00937217">
        <w:rPr>
          <w:b/>
          <w:sz w:val="20"/>
          <w:szCs w:val="20"/>
        </w:rPr>
        <w:t xml:space="preserve">пунктом </w:t>
      </w:r>
      <w:r w:rsidR="00A504E3">
        <w:rPr>
          <w:b/>
          <w:sz w:val="20"/>
          <w:szCs w:val="20"/>
        </w:rPr>
        <w:fldChar w:fldCharType="begin"/>
      </w:r>
      <w:r w:rsidR="00A504E3">
        <w:rPr>
          <w:b/>
          <w:sz w:val="20"/>
          <w:szCs w:val="20"/>
        </w:rPr>
        <w:instrText xml:space="preserve"> REF _Ref65543647 \r </w:instrText>
      </w:r>
      <w:r w:rsidR="00A504E3">
        <w:rPr>
          <w:b/>
          <w:sz w:val="20"/>
          <w:szCs w:val="20"/>
        </w:rPr>
        <w:fldChar w:fldCharType="separate"/>
      </w:r>
      <w:r w:rsidR="009C0EEE">
        <w:rPr>
          <w:b/>
          <w:sz w:val="20"/>
          <w:szCs w:val="20"/>
        </w:rPr>
        <w:t>4.2.3</w:t>
      </w:r>
      <w:r w:rsidR="00A504E3">
        <w:rPr>
          <w:b/>
          <w:sz w:val="20"/>
          <w:szCs w:val="20"/>
        </w:rPr>
        <w:fldChar w:fldCharType="end"/>
      </w:r>
      <w:r w:rsidR="00A504E3">
        <w:rPr>
          <w:b/>
          <w:sz w:val="20"/>
          <w:szCs w:val="20"/>
        </w:rPr>
        <w:t xml:space="preserve"> </w:t>
      </w:r>
      <w:r w:rsidR="00A504E3" w:rsidRPr="001F0A40">
        <w:rPr>
          <w:sz w:val="20"/>
          <w:szCs w:val="20"/>
        </w:rPr>
        <w:t xml:space="preserve">Договора </w:t>
      </w:r>
      <w:r w:rsidR="00A504E3">
        <w:rPr>
          <w:sz w:val="20"/>
          <w:szCs w:val="20"/>
        </w:rPr>
        <w:t xml:space="preserve">в </w:t>
      </w:r>
      <w:r w:rsidR="00A504E3" w:rsidRPr="00905EAD">
        <w:rPr>
          <w:sz w:val="20"/>
          <w:szCs w:val="20"/>
        </w:rPr>
        <w:t>Инвестиционн</w:t>
      </w:r>
      <w:r w:rsidR="00A504E3">
        <w:rPr>
          <w:sz w:val="20"/>
          <w:szCs w:val="20"/>
        </w:rPr>
        <w:t>ую</w:t>
      </w:r>
      <w:r w:rsidR="00A504E3" w:rsidRPr="00905EAD">
        <w:rPr>
          <w:sz w:val="20"/>
          <w:szCs w:val="20"/>
        </w:rPr>
        <w:t xml:space="preserve"> программ</w:t>
      </w:r>
      <w:r w:rsidR="00A504E3">
        <w:rPr>
          <w:sz w:val="20"/>
          <w:szCs w:val="20"/>
        </w:rPr>
        <w:t>у</w:t>
      </w:r>
      <w:r w:rsidR="00A504E3" w:rsidRPr="006A10DD">
        <w:rPr>
          <w:sz w:val="20"/>
          <w:szCs w:val="20"/>
        </w:rPr>
        <w:t xml:space="preserve"> </w:t>
      </w:r>
      <w:r w:rsidR="00A504E3" w:rsidRPr="00905EAD">
        <w:rPr>
          <w:sz w:val="20"/>
          <w:szCs w:val="20"/>
        </w:rPr>
        <w:t xml:space="preserve">на календарный год </w:t>
      </w:r>
      <w:r w:rsidR="00A504E3" w:rsidRPr="00905EAD">
        <w:rPr>
          <w:b/>
          <w:i/>
          <w:sz w:val="20"/>
          <w:szCs w:val="20"/>
          <w:lang w:val="en-US"/>
        </w:rPr>
        <w:t>k</w:t>
      </w:r>
      <w:r w:rsidR="00A504E3">
        <w:rPr>
          <w:b/>
          <w:i/>
          <w:sz w:val="20"/>
          <w:szCs w:val="20"/>
        </w:rPr>
        <w:t xml:space="preserve"> </w:t>
      </w:r>
      <w:r w:rsidR="00A504E3" w:rsidRPr="00D52CBE">
        <w:rPr>
          <w:sz w:val="20"/>
          <w:szCs w:val="20"/>
        </w:rPr>
        <w:t>(в рублях, без учета НДС)</w:t>
      </w:r>
      <w:r w:rsidR="00A504E3">
        <w:rPr>
          <w:sz w:val="20"/>
          <w:szCs w:val="20"/>
        </w:rPr>
        <w:t>;</w:t>
      </w:r>
    </w:p>
    <w:p w14:paraId="1A8660E9" w14:textId="77D1ED00" w:rsidR="00A504E3" w:rsidRDefault="002F48C5" w:rsidP="00A504E3">
      <w:pPr>
        <w:suppressAutoHyphens/>
        <w:spacing w:after="60"/>
        <w:jc w:val="both"/>
        <w:rPr>
          <w:sz w:val="20"/>
          <w:szCs w:val="20"/>
        </w:rPr>
      </w:pPr>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w:r w:rsidR="00A504E3">
        <w:rPr>
          <w:sz w:val="20"/>
          <w:szCs w:val="20"/>
        </w:rPr>
        <w:t xml:space="preserve"> – величина, определяемая Сторонами в соответствии с </w:t>
      </w:r>
      <w:r w:rsidR="00A504E3" w:rsidRPr="00053096">
        <w:rPr>
          <w:b/>
          <w:sz w:val="20"/>
          <w:szCs w:val="20"/>
        </w:rPr>
        <w:t xml:space="preserve">пунктом </w:t>
      </w:r>
      <w:r w:rsidR="00A504E3" w:rsidRPr="00053096">
        <w:rPr>
          <w:b/>
          <w:sz w:val="20"/>
          <w:szCs w:val="20"/>
        </w:rPr>
        <w:fldChar w:fldCharType="begin"/>
      </w:r>
      <w:r w:rsidR="00A504E3" w:rsidRPr="00053096">
        <w:rPr>
          <w:b/>
          <w:sz w:val="20"/>
          <w:szCs w:val="20"/>
        </w:rPr>
        <w:instrText xml:space="preserve"> REF _Ref65682721 \r </w:instrText>
      </w:r>
      <w:r w:rsidR="00A504E3">
        <w:rPr>
          <w:b/>
          <w:sz w:val="20"/>
          <w:szCs w:val="20"/>
        </w:rPr>
        <w:instrText xml:space="preserve"> \* MERGEFORMAT </w:instrText>
      </w:r>
      <w:r w:rsidR="00A504E3" w:rsidRPr="00053096">
        <w:rPr>
          <w:b/>
          <w:sz w:val="20"/>
          <w:szCs w:val="20"/>
        </w:rPr>
        <w:fldChar w:fldCharType="separate"/>
      </w:r>
      <w:r w:rsidR="009C0EEE">
        <w:rPr>
          <w:b/>
          <w:sz w:val="20"/>
          <w:szCs w:val="20"/>
        </w:rPr>
        <w:t>4.2.2</w:t>
      </w:r>
      <w:r w:rsidR="00A504E3" w:rsidRPr="00053096">
        <w:rPr>
          <w:b/>
          <w:sz w:val="20"/>
          <w:szCs w:val="20"/>
        </w:rPr>
        <w:fldChar w:fldCharType="end"/>
      </w:r>
      <w:r w:rsidR="00A504E3">
        <w:rPr>
          <w:sz w:val="20"/>
          <w:szCs w:val="20"/>
        </w:rPr>
        <w:t xml:space="preserve"> Договора;</w:t>
      </w:r>
    </w:p>
    <w:p w14:paraId="30409A98" w14:textId="1E3B0EE7" w:rsidR="00A504E3" w:rsidRPr="000E5D2B"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БАЗА_остаток</m:t>
            </m:r>
          </m:sup>
        </m:sSubSup>
      </m:oMath>
      <w:r w:rsidR="00A504E3" w:rsidRPr="000E5D2B">
        <w:rPr>
          <w:sz w:val="20"/>
          <w:szCs w:val="20"/>
        </w:rPr>
        <w:t xml:space="preserve"> – остаток базового объема Инвестиционной программы календарного года </w:t>
      </w:r>
      <w:r w:rsidR="00A504E3" w:rsidRPr="000E5D2B">
        <w:rPr>
          <w:b/>
          <w:i/>
          <w:sz w:val="20"/>
          <w:szCs w:val="20"/>
          <w:lang w:val="en-US"/>
        </w:rPr>
        <w:t>k</w:t>
      </w:r>
      <w:r w:rsidR="00A504E3" w:rsidRPr="000E5D2B">
        <w:rPr>
          <w:sz w:val="20"/>
          <w:szCs w:val="20"/>
        </w:rPr>
        <w:t>, приходящийся на</w:t>
      </w:r>
      <w:r w:rsidR="00A504E3" w:rsidRPr="000E5D2B">
        <w:rPr>
          <w:b/>
          <w:i/>
          <w:sz w:val="20"/>
          <w:szCs w:val="20"/>
        </w:rPr>
        <w:t xml:space="preserve"> </w:t>
      </w:r>
      <w:r w:rsidR="00A504E3" w:rsidRPr="000E5D2B">
        <w:rPr>
          <w:b/>
          <w:i/>
          <w:sz w:val="20"/>
          <w:szCs w:val="20"/>
          <w:lang w:val="en-US"/>
        </w:rPr>
        <w:t>i</w:t>
      </w:r>
      <w:r w:rsidR="00A504E3" w:rsidRPr="000E5D2B">
        <w:rPr>
          <w:b/>
          <w:i/>
          <w:sz w:val="20"/>
          <w:szCs w:val="20"/>
        </w:rPr>
        <w:t xml:space="preserve">-ое </w:t>
      </w:r>
      <w:r w:rsidR="00A504E3" w:rsidRPr="000E5D2B">
        <w:rPr>
          <w:sz w:val="20"/>
          <w:szCs w:val="20"/>
        </w:rPr>
        <w:t>мероприятие Инвестиционной программы календарного года</w:t>
      </w:r>
      <w:r w:rsidR="00A504E3" w:rsidRPr="000E5D2B">
        <w:rPr>
          <w:b/>
          <w:i/>
          <w:sz w:val="20"/>
          <w:szCs w:val="20"/>
        </w:rPr>
        <w:t xml:space="preserve"> </w:t>
      </w:r>
      <w:r w:rsidR="00A504E3" w:rsidRPr="000E5D2B">
        <w:rPr>
          <w:b/>
          <w:i/>
          <w:sz w:val="20"/>
          <w:szCs w:val="20"/>
          <w:lang w:val="en-US"/>
        </w:rPr>
        <w:t>k</w:t>
      </w:r>
      <w:r w:rsidR="00A504E3" w:rsidRPr="000E5D2B">
        <w:rPr>
          <w:b/>
          <w:i/>
          <w:sz w:val="20"/>
          <w:szCs w:val="20"/>
        </w:rPr>
        <w:t xml:space="preserve">, </w:t>
      </w:r>
      <w:r w:rsidR="00A504E3" w:rsidRPr="000E5D2B">
        <w:rPr>
          <w:sz w:val="20"/>
          <w:szCs w:val="20"/>
        </w:rPr>
        <w:t>после распределения этого объема (части объема) на мероприятия, которые были включены в Инвестиционную программу с более высоким приоритетом</w:t>
      </w:r>
      <w:r w:rsidR="00A504E3">
        <w:rPr>
          <w:sz w:val="20"/>
          <w:szCs w:val="20"/>
        </w:rPr>
        <w:t xml:space="preserve">, определенным в соответствии с </w:t>
      </w:r>
      <w:r w:rsidR="00A504E3" w:rsidRPr="00D52EEF">
        <w:rPr>
          <w:b/>
          <w:sz w:val="20"/>
          <w:szCs w:val="20"/>
        </w:rPr>
        <w:t xml:space="preserve">пунктом </w:t>
      </w:r>
      <w:r w:rsidR="00A504E3" w:rsidRPr="00D52EEF">
        <w:rPr>
          <w:b/>
          <w:sz w:val="20"/>
          <w:szCs w:val="20"/>
        </w:rPr>
        <w:fldChar w:fldCharType="begin"/>
      </w:r>
      <w:r w:rsidR="00A504E3" w:rsidRPr="00D52EEF">
        <w:rPr>
          <w:b/>
          <w:sz w:val="20"/>
          <w:szCs w:val="20"/>
        </w:rPr>
        <w:instrText xml:space="preserve"> REF _Ref65545795 \r </w:instrText>
      </w:r>
      <w:r w:rsidR="00A504E3">
        <w:rPr>
          <w:b/>
          <w:sz w:val="20"/>
          <w:szCs w:val="20"/>
        </w:rPr>
        <w:instrText xml:space="preserve"> \* MERGEFORMAT </w:instrText>
      </w:r>
      <w:r w:rsidR="00A504E3" w:rsidRPr="00D52EEF">
        <w:rPr>
          <w:b/>
          <w:sz w:val="20"/>
          <w:szCs w:val="20"/>
        </w:rPr>
        <w:fldChar w:fldCharType="separate"/>
      </w:r>
      <w:r w:rsidR="009C0EEE">
        <w:rPr>
          <w:b/>
          <w:sz w:val="20"/>
          <w:szCs w:val="20"/>
        </w:rPr>
        <w:t>4.3.2.5</w:t>
      </w:r>
      <w:r w:rsidR="00A504E3" w:rsidRPr="00D52EEF">
        <w:rPr>
          <w:b/>
          <w:sz w:val="20"/>
          <w:szCs w:val="20"/>
        </w:rPr>
        <w:fldChar w:fldCharType="end"/>
      </w:r>
      <w:r w:rsidR="00A504E3">
        <w:rPr>
          <w:sz w:val="20"/>
          <w:szCs w:val="20"/>
        </w:rPr>
        <w:t xml:space="preserve"> Договора</w:t>
      </w:r>
      <w:r w:rsidR="00A504E3" w:rsidRPr="000E5D2B">
        <w:rPr>
          <w:sz w:val="20"/>
          <w:szCs w:val="20"/>
        </w:rPr>
        <w:t xml:space="preserve">, </w:t>
      </w:r>
      <w:r w:rsidR="00A504E3">
        <w:rPr>
          <w:sz w:val="20"/>
          <w:szCs w:val="20"/>
        </w:rPr>
        <w:t>рассчитывается</w:t>
      </w:r>
      <w:r w:rsidR="00A504E3" w:rsidRPr="000E5D2B">
        <w:rPr>
          <w:sz w:val="20"/>
          <w:szCs w:val="20"/>
        </w:rPr>
        <w:t xml:space="preserve"> по формуле (в рублях, без учета НДС): </w:t>
      </w:r>
    </w:p>
    <w:p w14:paraId="39778BCA" w14:textId="490EFEFA" w:rsidR="00A504E3" w:rsidRPr="000E5D2B" w:rsidRDefault="00A504E3" w:rsidP="00847744">
      <w:pPr>
        <w:pStyle w:val="af8"/>
        <w:numPr>
          <w:ilvl w:val="0"/>
          <w:numId w:val="15"/>
        </w:numPr>
        <w:suppressAutoHyphens/>
        <w:spacing w:before="120" w:after="120"/>
        <w:ind w:left="851" w:hanging="284"/>
        <w:contextualSpacing w:val="0"/>
        <w:jc w:val="both"/>
        <w:rPr>
          <w:sz w:val="20"/>
          <w:szCs w:val="20"/>
        </w:rPr>
      </w:pPr>
      <w:r w:rsidRPr="000E5D2B">
        <w:rPr>
          <w:sz w:val="20"/>
          <w:szCs w:val="20"/>
        </w:rPr>
        <w:t xml:space="preserve">При </w:t>
      </w:r>
      <w:r w:rsidRPr="000E5D2B">
        <w:rPr>
          <w:b/>
          <w:i/>
          <w:sz w:val="20"/>
          <w:szCs w:val="20"/>
          <w:lang w:val="en-US"/>
        </w:rPr>
        <w:t>i</w:t>
      </w:r>
      <w:r w:rsidRPr="000E5D2B">
        <w:rPr>
          <w:b/>
          <w:i/>
          <w:sz w:val="20"/>
          <w:szCs w:val="20"/>
        </w:rPr>
        <w:t>=1</w:t>
      </w:r>
      <w:r w:rsidRPr="000E5D2B">
        <w:rPr>
          <w:sz w:val="20"/>
          <w:szCs w:val="20"/>
        </w:rPr>
        <w:t xml:space="preserve"> (для первого по списку мероприятия, включенного в Инвестиционную программу на календарный год </w:t>
      </w:r>
      <w:r w:rsidRPr="000E5D2B">
        <w:rPr>
          <w:b/>
          <w:i/>
          <w:sz w:val="20"/>
          <w:szCs w:val="20"/>
          <w:lang w:val="en-US"/>
        </w:rPr>
        <w:t>k</w:t>
      </w:r>
      <w:r w:rsidRPr="000E5D2B">
        <w:rPr>
          <w:sz w:val="20"/>
          <w:szCs w:val="20"/>
        </w:rPr>
        <w:t xml:space="preserve"> в порядке приоритета</w:t>
      </w:r>
      <w:r>
        <w:rPr>
          <w:sz w:val="20"/>
          <w:szCs w:val="20"/>
        </w:rPr>
        <w:t xml:space="preserve">, определенного в соответствии с </w:t>
      </w:r>
      <w:r w:rsidRPr="00D52EEF">
        <w:rPr>
          <w:b/>
          <w:sz w:val="20"/>
          <w:szCs w:val="20"/>
        </w:rPr>
        <w:t>пункт</w:t>
      </w:r>
      <w:r>
        <w:rPr>
          <w:b/>
          <w:sz w:val="20"/>
          <w:szCs w:val="20"/>
        </w:rPr>
        <w:t>ом</w:t>
      </w:r>
      <w:r w:rsidRPr="00D52EEF">
        <w:rPr>
          <w:b/>
          <w:sz w:val="20"/>
          <w:szCs w:val="20"/>
        </w:rPr>
        <w:t xml:space="preserve"> </w:t>
      </w:r>
      <w:r w:rsidRPr="00D52EEF">
        <w:rPr>
          <w:b/>
          <w:sz w:val="20"/>
          <w:szCs w:val="20"/>
        </w:rPr>
        <w:fldChar w:fldCharType="begin"/>
      </w:r>
      <w:r w:rsidRPr="00D52EEF">
        <w:rPr>
          <w:b/>
          <w:sz w:val="20"/>
          <w:szCs w:val="20"/>
        </w:rPr>
        <w:instrText xml:space="preserve"> REF _Ref65545795 \r </w:instrText>
      </w:r>
      <w:r>
        <w:rPr>
          <w:b/>
          <w:sz w:val="20"/>
          <w:szCs w:val="20"/>
        </w:rPr>
        <w:instrText xml:space="preserve"> \* MERGEFORMAT </w:instrText>
      </w:r>
      <w:r w:rsidRPr="00D52EEF">
        <w:rPr>
          <w:b/>
          <w:sz w:val="20"/>
          <w:szCs w:val="20"/>
        </w:rPr>
        <w:fldChar w:fldCharType="separate"/>
      </w:r>
      <w:r w:rsidR="009C0EEE">
        <w:rPr>
          <w:b/>
          <w:sz w:val="20"/>
          <w:szCs w:val="20"/>
        </w:rPr>
        <w:t>4.3.2.5</w:t>
      </w:r>
      <w:r w:rsidRPr="00D52EEF">
        <w:rPr>
          <w:b/>
          <w:sz w:val="20"/>
          <w:szCs w:val="20"/>
        </w:rPr>
        <w:fldChar w:fldCharType="end"/>
      </w:r>
      <w:r>
        <w:rPr>
          <w:sz w:val="20"/>
          <w:szCs w:val="20"/>
        </w:rPr>
        <w:t xml:space="preserve"> Договора</w:t>
      </w:r>
      <w:r w:rsidRPr="000E5D2B">
        <w:rPr>
          <w:sz w:val="20"/>
          <w:szCs w:val="20"/>
        </w:rPr>
        <w:t>)</w:t>
      </w:r>
    </w:p>
    <w:p w14:paraId="3A3AA4AB" w14:textId="77777777" w:rsidR="00A504E3" w:rsidRPr="000E5D2B"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БАЗА_остаток</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oMath>
      </m:oMathPara>
    </w:p>
    <w:p w14:paraId="76CBF741" w14:textId="62AD192E" w:rsidR="00A504E3" w:rsidRPr="000E5D2B" w:rsidRDefault="00A504E3" w:rsidP="00847744">
      <w:pPr>
        <w:pStyle w:val="af8"/>
        <w:numPr>
          <w:ilvl w:val="0"/>
          <w:numId w:val="15"/>
        </w:numPr>
        <w:suppressAutoHyphens/>
        <w:spacing w:before="120" w:after="120"/>
        <w:ind w:left="851" w:hanging="284"/>
        <w:contextualSpacing w:val="0"/>
        <w:jc w:val="both"/>
        <w:rPr>
          <w:sz w:val="20"/>
          <w:szCs w:val="20"/>
        </w:rPr>
      </w:pPr>
      <w:r w:rsidRPr="000E5D2B">
        <w:rPr>
          <w:sz w:val="20"/>
          <w:szCs w:val="20"/>
        </w:rPr>
        <w:t xml:space="preserve">При </w:t>
      </w:r>
      <w:r w:rsidRPr="000E5D2B">
        <w:rPr>
          <w:b/>
          <w:i/>
          <w:sz w:val="20"/>
          <w:szCs w:val="20"/>
          <w:lang w:val="en-US"/>
        </w:rPr>
        <w:t>i</w:t>
      </w:r>
      <w:r w:rsidRPr="000E5D2B">
        <w:rPr>
          <w:b/>
          <w:i/>
          <w:sz w:val="20"/>
          <w:szCs w:val="20"/>
        </w:rPr>
        <w:t>&gt;1</w:t>
      </w:r>
      <w:r w:rsidRPr="000E5D2B">
        <w:rPr>
          <w:sz w:val="20"/>
          <w:szCs w:val="20"/>
        </w:rPr>
        <w:t xml:space="preserve"> (для всех последующих по списку мероприятий, включенных в Инвестиционную программу на календарный год </w:t>
      </w:r>
      <w:r w:rsidRPr="000E5D2B">
        <w:rPr>
          <w:b/>
          <w:i/>
          <w:sz w:val="20"/>
          <w:szCs w:val="20"/>
          <w:lang w:val="en-US"/>
        </w:rPr>
        <w:t>k</w:t>
      </w:r>
      <w:r w:rsidRPr="000E5D2B">
        <w:rPr>
          <w:sz w:val="20"/>
          <w:szCs w:val="20"/>
        </w:rPr>
        <w:t xml:space="preserve"> в порядке приоритета</w:t>
      </w:r>
      <w:r>
        <w:rPr>
          <w:sz w:val="20"/>
          <w:szCs w:val="20"/>
        </w:rPr>
        <w:t xml:space="preserve">, определенного в соответствии с </w:t>
      </w:r>
      <w:r w:rsidRPr="00D52EEF">
        <w:rPr>
          <w:b/>
          <w:sz w:val="20"/>
          <w:szCs w:val="20"/>
        </w:rPr>
        <w:t>пункт</w:t>
      </w:r>
      <w:r>
        <w:rPr>
          <w:b/>
          <w:sz w:val="20"/>
          <w:szCs w:val="20"/>
        </w:rPr>
        <w:t>ом</w:t>
      </w:r>
      <w:r w:rsidRPr="00D52EEF">
        <w:rPr>
          <w:b/>
          <w:sz w:val="20"/>
          <w:szCs w:val="20"/>
        </w:rPr>
        <w:t xml:space="preserve"> </w:t>
      </w:r>
      <w:r w:rsidRPr="00D52EEF">
        <w:rPr>
          <w:b/>
          <w:sz w:val="20"/>
          <w:szCs w:val="20"/>
        </w:rPr>
        <w:fldChar w:fldCharType="begin"/>
      </w:r>
      <w:r w:rsidRPr="00D52EEF">
        <w:rPr>
          <w:b/>
          <w:sz w:val="20"/>
          <w:szCs w:val="20"/>
        </w:rPr>
        <w:instrText xml:space="preserve"> REF _Ref65545795 \r </w:instrText>
      </w:r>
      <w:r>
        <w:rPr>
          <w:b/>
          <w:sz w:val="20"/>
          <w:szCs w:val="20"/>
        </w:rPr>
        <w:instrText xml:space="preserve"> \* MERGEFORMAT </w:instrText>
      </w:r>
      <w:r w:rsidRPr="00D52EEF">
        <w:rPr>
          <w:b/>
          <w:sz w:val="20"/>
          <w:szCs w:val="20"/>
        </w:rPr>
        <w:fldChar w:fldCharType="separate"/>
      </w:r>
      <w:r w:rsidR="009C0EEE">
        <w:rPr>
          <w:b/>
          <w:sz w:val="20"/>
          <w:szCs w:val="20"/>
        </w:rPr>
        <w:t>4.3.2.5</w:t>
      </w:r>
      <w:r w:rsidRPr="00D52EEF">
        <w:rPr>
          <w:b/>
          <w:sz w:val="20"/>
          <w:szCs w:val="20"/>
        </w:rPr>
        <w:fldChar w:fldCharType="end"/>
      </w:r>
      <w:r>
        <w:rPr>
          <w:sz w:val="20"/>
          <w:szCs w:val="20"/>
        </w:rPr>
        <w:t xml:space="preserve"> Договора</w:t>
      </w:r>
      <w:r w:rsidRPr="000E5D2B">
        <w:rPr>
          <w:sz w:val="20"/>
          <w:szCs w:val="20"/>
        </w:rPr>
        <w:t>)</w:t>
      </w:r>
    </w:p>
    <w:p w14:paraId="09D96F3A" w14:textId="77777777" w:rsidR="00A504E3" w:rsidRPr="000E5D2B"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БАЗА_остаток</m:t>
              </m:r>
            </m:sup>
          </m:sSubSup>
          <m:r>
            <w:rPr>
              <w:rFonts w:ascii="Cambria Math" w:hAnsi="Cambria Math"/>
              <w:sz w:val="20"/>
              <w:szCs w:val="20"/>
            </w:rPr>
            <m:t xml:space="preserve">= </m:t>
          </m:r>
          <m:r>
            <w:rPr>
              <w:rFonts w:ascii="Cambria Math" w:hAnsi="Cambria Math"/>
              <w:sz w:val="20"/>
              <w:szCs w:val="20"/>
              <w:lang w:val="en-US"/>
            </w:rPr>
            <m:t>max</m:t>
          </m:r>
          <m:d>
            <m:dPr>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k,i-1</m:t>
                  </m:r>
                </m:sub>
                <m:sup>
                  <m:r>
                    <w:rPr>
                      <w:rFonts w:ascii="Cambria Math" w:hAnsi="Cambria Math"/>
                      <w:sz w:val="20"/>
                      <w:szCs w:val="20"/>
                    </w:rPr>
                    <m:t>БАЗА_остаток</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k,i-1</m:t>
                  </m:r>
                </m:sub>
                <m:sup>
                  <m:r>
                    <w:rPr>
                      <w:rFonts w:ascii="Cambria Math" w:hAnsi="Cambria Math"/>
                      <w:sz w:val="20"/>
                      <w:szCs w:val="20"/>
                    </w:rPr>
                    <m:t>БАЗА_расход</m:t>
                  </m:r>
                </m:sup>
              </m:sSubSup>
              <m:r>
                <w:rPr>
                  <w:rFonts w:ascii="Cambria Math" w:hAnsi="Cambria Math"/>
                  <w:sz w:val="20"/>
                  <w:szCs w:val="20"/>
                </w:rPr>
                <m:t>; 0</m:t>
              </m:r>
            </m:e>
          </m:d>
        </m:oMath>
      </m:oMathPara>
    </w:p>
    <w:p w14:paraId="758CCC39" w14:textId="77777777" w:rsidR="00A504E3" w:rsidRDefault="00A504E3" w:rsidP="00A504E3">
      <w:pPr>
        <w:pStyle w:val="af8"/>
        <w:suppressAutoHyphens/>
        <w:spacing w:before="120" w:after="120"/>
        <w:ind w:left="0"/>
        <w:contextualSpacing w:val="0"/>
        <w:jc w:val="both"/>
        <w:rPr>
          <w:sz w:val="20"/>
          <w:szCs w:val="20"/>
        </w:rPr>
      </w:pPr>
      <w:r>
        <w:rPr>
          <w:sz w:val="20"/>
          <w:szCs w:val="20"/>
        </w:rPr>
        <w:t>где</w:t>
      </w:r>
    </w:p>
    <w:p w14:paraId="3583A3D7" w14:textId="4DEDA23A" w:rsidR="00A504E3" w:rsidRPr="006352BB"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r>
              <w:rPr>
                <w:rFonts w:ascii="Cambria Math" w:hAnsi="Cambria Math"/>
                <w:sz w:val="20"/>
                <w:szCs w:val="20"/>
              </w:rPr>
              <m:t>-1</m:t>
            </m:r>
          </m:sub>
          <m:sup>
            <m:r>
              <w:rPr>
                <w:rFonts w:ascii="Cambria Math" w:hAnsi="Cambria Math"/>
                <w:sz w:val="20"/>
                <w:szCs w:val="20"/>
              </w:rPr>
              <m:t>БАЗА_расход</m:t>
            </m:r>
          </m:sup>
        </m:sSubSup>
      </m:oMath>
      <w:r w:rsidR="00A504E3" w:rsidRPr="000E5D2B">
        <w:rPr>
          <w:sz w:val="20"/>
          <w:szCs w:val="20"/>
        </w:rPr>
        <w:t xml:space="preserve"> – распределение части базового объема Инвестиционной программы на </w:t>
      </w:r>
      <w:r w:rsidR="00A504E3">
        <w:rPr>
          <w:sz w:val="20"/>
          <w:szCs w:val="20"/>
        </w:rPr>
        <w:t>(</w:t>
      </w:r>
      <w:r w:rsidR="00A504E3" w:rsidRPr="000E5D2B">
        <w:rPr>
          <w:b/>
          <w:i/>
          <w:sz w:val="20"/>
          <w:szCs w:val="20"/>
          <w:lang w:val="en-US"/>
        </w:rPr>
        <w:t>i</w:t>
      </w:r>
      <w:r w:rsidR="00A504E3" w:rsidRPr="000E5D2B">
        <w:rPr>
          <w:b/>
          <w:i/>
          <w:sz w:val="20"/>
          <w:szCs w:val="20"/>
        </w:rPr>
        <w:t>-1</w:t>
      </w:r>
      <w:r w:rsidR="00A504E3" w:rsidRPr="00D41765">
        <w:rPr>
          <w:sz w:val="20"/>
          <w:szCs w:val="20"/>
        </w:rPr>
        <w:t>)-ое</w:t>
      </w:r>
      <w:r w:rsidR="00A504E3" w:rsidRPr="000E5D2B">
        <w:rPr>
          <w:sz w:val="20"/>
          <w:szCs w:val="20"/>
        </w:rPr>
        <w:t xml:space="preserve"> мероприятие, которое </w:t>
      </w:r>
      <w:r w:rsidR="00A504E3">
        <w:rPr>
          <w:sz w:val="20"/>
          <w:szCs w:val="20"/>
        </w:rPr>
        <w:t xml:space="preserve">было </w:t>
      </w:r>
      <w:r w:rsidR="00A504E3" w:rsidRPr="000E5D2B">
        <w:rPr>
          <w:sz w:val="20"/>
          <w:szCs w:val="20"/>
        </w:rPr>
        <w:t xml:space="preserve">включено </w:t>
      </w:r>
      <w:r w:rsidR="00A504E3">
        <w:rPr>
          <w:sz w:val="20"/>
          <w:szCs w:val="20"/>
        </w:rPr>
        <w:t xml:space="preserve">Сторонами </w:t>
      </w:r>
      <w:r w:rsidR="00A504E3" w:rsidRPr="000E5D2B">
        <w:rPr>
          <w:sz w:val="20"/>
          <w:szCs w:val="20"/>
        </w:rPr>
        <w:t xml:space="preserve">в Инвестиционную программу </w:t>
      </w:r>
      <w:r w:rsidR="00A504E3">
        <w:rPr>
          <w:sz w:val="20"/>
          <w:szCs w:val="20"/>
        </w:rPr>
        <w:t xml:space="preserve">как предшествующее </w:t>
      </w:r>
      <w:r w:rsidR="00A504E3" w:rsidRPr="000E5D2B">
        <w:rPr>
          <w:sz w:val="20"/>
          <w:szCs w:val="20"/>
        </w:rPr>
        <w:t xml:space="preserve">с более высоким приоритетом </w:t>
      </w:r>
      <w:r w:rsidR="00A504E3">
        <w:rPr>
          <w:sz w:val="20"/>
          <w:szCs w:val="20"/>
        </w:rPr>
        <w:t xml:space="preserve">(определенным в соответствии с </w:t>
      </w:r>
      <w:r w:rsidR="00A504E3" w:rsidRPr="00D52EEF">
        <w:rPr>
          <w:b/>
          <w:sz w:val="20"/>
          <w:szCs w:val="20"/>
        </w:rPr>
        <w:t xml:space="preserve">пунктом </w:t>
      </w:r>
      <w:r w:rsidR="00A504E3" w:rsidRPr="00D52EEF">
        <w:rPr>
          <w:b/>
          <w:sz w:val="20"/>
          <w:szCs w:val="20"/>
        </w:rPr>
        <w:fldChar w:fldCharType="begin"/>
      </w:r>
      <w:r w:rsidR="00A504E3" w:rsidRPr="00D52EEF">
        <w:rPr>
          <w:b/>
          <w:sz w:val="20"/>
          <w:szCs w:val="20"/>
        </w:rPr>
        <w:instrText xml:space="preserve"> REF _Ref65545795 \r </w:instrText>
      </w:r>
      <w:r w:rsidR="00A504E3">
        <w:rPr>
          <w:b/>
          <w:sz w:val="20"/>
          <w:szCs w:val="20"/>
        </w:rPr>
        <w:instrText xml:space="preserve"> \* MERGEFORMAT </w:instrText>
      </w:r>
      <w:r w:rsidR="00A504E3" w:rsidRPr="00D52EEF">
        <w:rPr>
          <w:b/>
          <w:sz w:val="20"/>
          <w:szCs w:val="20"/>
        </w:rPr>
        <w:fldChar w:fldCharType="separate"/>
      </w:r>
      <w:r w:rsidR="009C0EEE">
        <w:rPr>
          <w:b/>
          <w:sz w:val="20"/>
          <w:szCs w:val="20"/>
        </w:rPr>
        <w:t>4.3.2.5</w:t>
      </w:r>
      <w:r w:rsidR="00A504E3" w:rsidRPr="00D52EEF">
        <w:rPr>
          <w:b/>
          <w:sz w:val="20"/>
          <w:szCs w:val="20"/>
        </w:rPr>
        <w:fldChar w:fldCharType="end"/>
      </w:r>
      <w:r w:rsidR="00A504E3">
        <w:rPr>
          <w:sz w:val="20"/>
          <w:szCs w:val="20"/>
        </w:rPr>
        <w:t xml:space="preserve"> Договора) </w:t>
      </w:r>
      <w:r w:rsidR="00A504E3" w:rsidRPr="000E5D2B">
        <w:rPr>
          <w:b/>
          <w:i/>
          <w:sz w:val="20"/>
          <w:szCs w:val="20"/>
          <w:lang w:val="en-US"/>
        </w:rPr>
        <w:t>i</w:t>
      </w:r>
      <w:r w:rsidR="00A504E3" w:rsidRPr="000E5D2B">
        <w:rPr>
          <w:sz w:val="20"/>
          <w:szCs w:val="20"/>
        </w:rPr>
        <w:t>-</w:t>
      </w:r>
      <w:r w:rsidR="00A504E3">
        <w:rPr>
          <w:sz w:val="20"/>
          <w:szCs w:val="20"/>
        </w:rPr>
        <w:t>му</w:t>
      </w:r>
      <w:r w:rsidR="00A504E3" w:rsidRPr="000E5D2B">
        <w:rPr>
          <w:sz w:val="20"/>
          <w:szCs w:val="20"/>
        </w:rPr>
        <w:t xml:space="preserve"> мероприяти</w:t>
      </w:r>
      <w:r w:rsidR="00A504E3">
        <w:rPr>
          <w:sz w:val="20"/>
          <w:szCs w:val="20"/>
        </w:rPr>
        <w:t>ю</w:t>
      </w:r>
      <w:r w:rsidR="00A504E3" w:rsidRPr="000E5D2B">
        <w:rPr>
          <w:sz w:val="20"/>
          <w:szCs w:val="20"/>
        </w:rPr>
        <w:t>, определяется по формуле (в рублях, без учета НДС):</w:t>
      </w:r>
    </w:p>
    <w:p w14:paraId="16312FC5" w14:textId="77777777" w:rsidR="00A504E3" w:rsidRPr="00A80B88"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k,i-1</m:t>
              </m:r>
            </m:sub>
            <m:sup>
              <m:r>
                <w:rPr>
                  <w:rFonts w:ascii="Cambria Math" w:hAnsi="Cambria Math"/>
                  <w:sz w:val="20"/>
                  <w:szCs w:val="20"/>
                </w:rPr>
                <m:t>БАЗА_расход</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k,i-1</m:t>
              </m:r>
            </m:sub>
            <m:sup>
              <m:r>
                <w:rPr>
                  <w:rFonts w:ascii="Cambria Math" w:hAnsi="Cambria Math"/>
                  <w:sz w:val="20"/>
                  <w:szCs w:val="20"/>
                </w:rPr>
                <m:t>ИРП</m:t>
              </m:r>
            </m:sup>
          </m:sSubSup>
          <m:r>
            <w:rPr>
              <w:rFonts w:ascii="Cambria Math" w:hAnsi="Cambria Math"/>
              <w:sz w:val="20"/>
              <w:szCs w:val="20"/>
            </w:rPr>
            <m:t xml:space="preserve">- </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i-1</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num>
            <m:den>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den>
          </m:f>
        </m:oMath>
      </m:oMathPara>
    </w:p>
    <w:p w14:paraId="78026909" w14:textId="77777777" w:rsidR="00A504E3" w:rsidRDefault="00A504E3" w:rsidP="00A504E3">
      <w:pPr>
        <w:pStyle w:val="af8"/>
        <w:suppressAutoHyphens/>
        <w:spacing w:before="120" w:after="120"/>
        <w:ind w:left="0" w:firstLine="567"/>
        <w:contextualSpacing w:val="0"/>
        <w:jc w:val="both"/>
        <w:rPr>
          <w:sz w:val="20"/>
          <w:szCs w:val="20"/>
        </w:rPr>
      </w:pPr>
      <w:r>
        <w:rPr>
          <w:sz w:val="20"/>
          <w:szCs w:val="20"/>
        </w:rPr>
        <w:t>В</w:t>
      </w:r>
      <w:r w:rsidRPr="00937951">
        <w:rPr>
          <w:sz w:val="20"/>
          <w:szCs w:val="20"/>
        </w:rPr>
        <w:t xml:space="preserve"> случае</w:t>
      </w:r>
      <w:r>
        <w:rPr>
          <w:sz w:val="20"/>
          <w:szCs w:val="20"/>
        </w:rPr>
        <w:t>,</w:t>
      </w:r>
      <w:r w:rsidRPr="00937951">
        <w:rPr>
          <w:sz w:val="20"/>
          <w:szCs w:val="20"/>
        </w:rPr>
        <w:t xml:space="preserve"> когда </w:t>
      </w:r>
      <m:oMath>
        <m:nary>
          <m:naryPr>
            <m:chr m:val="∑"/>
            <m:limLoc m:val="undOvr"/>
            <m:supHide m:val="1"/>
            <m:ctrlPr>
              <w:rPr>
                <w:rFonts w:ascii="Cambria Math" w:hAnsi="Cambria Math"/>
                <w:i/>
                <w:sz w:val="20"/>
                <w:szCs w:val="20"/>
              </w:rPr>
            </m:ctrlPr>
          </m:naryPr>
          <m:sub>
            <m:r>
              <w:rPr>
                <w:rFonts w:ascii="Cambria Math" w:hAnsi="Cambria Math"/>
                <w:sz w:val="20"/>
                <w:szCs w:val="20"/>
                <w:lang w:val="en-US"/>
              </w:rPr>
              <m:t>i</m:t>
            </m:r>
          </m:sub>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ИРП</m:t>
                </m:r>
              </m:sup>
            </m:sSubSup>
          </m:e>
        </m:nary>
        <m:r>
          <w:rPr>
            <w:rFonts w:ascii="Cambria Math" w:hAnsi="Cambria Math"/>
            <w:sz w:val="20"/>
            <w:szCs w:val="20"/>
          </w:rPr>
          <m:t>=0</m:t>
        </m:r>
      </m:oMath>
      <w:r w:rsidRPr="00937951">
        <w:rPr>
          <w:sz w:val="20"/>
          <w:szCs w:val="20"/>
        </w:rPr>
        <w:t xml:space="preserve">, </w:t>
      </w:r>
      <w:r>
        <w:rPr>
          <w:sz w:val="20"/>
          <w:szCs w:val="20"/>
        </w:rPr>
        <w:t>в</w:t>
      </w:r>
      <w:r w:rsidRPr="00A5229D">
        <w:rPr>
          <w:sz w:val="20"/>
          <w:szCs w:val="20"/>
        </w:rPr>
        <w:t xml:space="preserve">еличина базового превышения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=0</m:t>
        </m:r>
      </m:oMath>
      <w:r>
        <w:rPr>
          <w:sz w:val="20"/>
          <w:szCs w:val="20"/>
        </w:rPr>
        <w:t>.</w:t>
      </w:r>
    </w:p>
    <w:p w14:paraId="0F84819F" w14:textId="245E4BD0" w:rsidR="00A504E3" w:rsidRDefault="00A504E3" w:rsidP="00847744">
      <w:pPr>
        <w:pStyle w:val="af8"/>
        <w:numPr>
          <w:ilvl w:val="0"/>
          <w:numId w:val="7"/>
        </w:numPr>
        <w:tabs>
          <w:tab w:val="left" w:pos="1276"/>
        </w:tabs>
        <w:suppressAutoHyphens/>
        <w:spacing w:before="120" w:after="120"/>
        <w:ind w:left="0" w:firstLine="567"/>
        <w:contextualSpacing w:val="0"/>
        <w:jc w:val="both"/>
        <w:rPr>
          <w:sz w:val="20"/>
          <w:szCs w:val="20"/>
        </w:rPr>
      </w:pPr>
      <w:bookmarkStart w:id="73" w:name="_Ref65545795"/>
      <w:r>
        <w:rPr>
          <w:sz w:val="20"/>
          <w:szCs w:val="20"/>
        </w:rPr>
        <w:t xml:space="preserve">Для определения в соответствии с </w:t>
      </w:r>
      <w:r w:rsidRPr="00D52EEF">
        <w:rPr>
          <w:b/>
          <w:sz w:val="20"/>
          <w:szCs w:val="20"/>
        </w:rPr>
        <w:t>пункт</w:t>
      </w:r>
      <w:r>
        <w:rPr>
          <w:b/>
          <w:sz w:val="20"/>
          <w:szCs w:val="20"/>
        </w:rPr>
        <w:t>ом</w:t>
      </w:r>
      <w:r w:rsidRPr="00D52EEF">
        <w:rPr>
          <w:b/>
          <w:sz w:val="20"/>
          <w:szCs w:val="20"/>
        </w:rPr>
        <w:t xml:space="preserve"> </w:t>
      </w:r>
      <w:r w:rsidRPr="00D52EEF">
        <w:rPr>
          <w:b/>
          <w:sz w:val="20"/>
          <w:szCs w:val="20"/>
        </w:rPr>
        <w:fldChar w:fldCharType="begin"/>
      </w:r>
      <w:r w:rsidRPr="00D52EEF">
        <w:rPr>
          <w:b/>
          <w:sz w:val="20"/>
          <w:szCs w:val="20"/>
        </w:rPr>
        <w:instrText xml:space="preserve"> REF _Ref65543288 \r </w:instrText>
      </w:r>
      <w:r>
        <w:rPr>
          <w:b/>
          <w:sz w:val="20"/>
          <w:szCs w:val="20"/>
        </w:rPr>
        <w:instrText xml:space="preserve"> \* MERGEFORMAT </w:instrText>
      </w:r>
      <w:r w:rsidRPr="00D52EEF">
        <w:rPr>
          <w:b/>
          <w:sz w:val="20"/>
          <w:szCs w:val="20"/>
        </w:rPr>
        <w:fldChar w:fldCharType="separate"/>
      </w:r>
      <w:r w:rsidR="009C0EEE">
        <w:rPr>
          <w:b/>
          <w:sz w:val="20"/>
          <w:szCs w:val="20"/>
        </w:rPr>
        <w:t>4.3.2.4</w:t>
      </w:r>
      <w:r w:rsidRPr="00D52EEF">
        <w:rPr>
          <w:b/>
          <w:sz w:val="20"/>
          <w:szCs w:val="20"/>
        </w:rPr>
        <w:fldChar w:fldCharType="end"/>
      </w:r>
      <w:r>
        <w:rPr>
          <w:b/>
          <w:sz w:val="20"/>
          <w:szCs w:val="20"/>
        </w:rPr>
        <w:t xml:space="preserve"> </w:t>
      </w:r>
      <w:r>
        <w:rPr>
          <w:sz w:val="20"/>
          <w:szCs w:val="20"/>
        </w:rPr>
        <w:t xml:space="preserve">Договора величин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БАЗА_остаток</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r>
              <w:rPr>
                <w:rFonts w:ascii="Cambria Math" w:hAnsi="Cambria Math"/>
                <w:sz w:val="20"/>
                <w:szCs w:val="20"/>
              </w:rPr>
              <m:t>-1</m:t>
            </m:r>
          </m:sub>
          <m:sup>
            <m:r>
              <w:rPr>
                <w:rFonts w:ascii="Cambria Math" w:hAnsi="Cambria Math"/>
                <w:sz w:val="20"/>
                <w:szCs w:val="20"/>
              </w:rPr>
              <m:t>БАЗА_расход</m:t>
            </m:r>
          </m:sup>
        </m:sSubSup>
        <m:r>
          <w:rPr>
            <w:rFonts w:ascii="Cambria Math" w:hAnsi="Cambria Math"/>
            <w:sz w:val="20"/>
            <w:szCs w:val="20"/>
          </w:rPr>
          <m:t xml:space="preserve"> и </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Pr>
          <w:sz w:val="20"/>
          <w:szCs w:val="20"/>
        </w:rPr>
        <w:t xml:space="preserve"> базовый объем</w:t>
      </w:r>
      <w:r w:rsidRPr="006C36E5">
        <w:rPr>
          <w:sz w:val="20"/>
          <w:szCs w:val="20"/>
        </w:rPr>
        <w:t xml:space="preserve"> </w:t>
      </w:r>
      <w:r w:rsidRPr="008A7745">
        <w:rPr>
          <w:sz w:val="20"/>
          <w:szCs w:val="20"/>
        </w:rPr>
        <w:t>Инвестиционной программы</w:t>
      </w:r>
      <w:r>
        <w:rPr>
          <w:sz w:val="20"/>
          <w:szCs w:val="20"/>
        </w:rPr>
        <w:t xml:space="preserve">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oMath>
      <w:r>
        <w:rPr>
          <w:sz w:val="20"/>
          <w:szCs w:val="20"/>
        </w:rPr>
        <w:t xml:space="preserve">, определяемый Сторонами в соответствии с </w:t>
      </w:r>
      <w:r w:rsidRPr="00547372">
        <w:rPr>
          <w:b/>
          <w:sz w:val="20"/>
          <w:szCs w:val="20"/>
        </w:rPr>
        <w:t xml:space="preserve">пунктом </w:t>
      </w:r>
      <w:r w:rsidRPr="00547372">
        <w:rPr>
          <w:b/>
          <w:sz w:val="20"/>
          <w:szCs w:val="20"/>
        </w:rPr>
        <w:fldChar w:fldCharType="begin"/>
      </w:r>
      <w:r w:rsidRPr="00547372">
        <w:rPr>
          <w:b/>
          <w:sz w:val="20"/>
          <w:szCs w:val="20"/>
        </w:rPr>
        <w:instrText xml:space="preserve"> REF _Ref65544437 \r </w:instrText>
      </w:r>
      <w:r>
        <w:rPr>
          <w:b/>
          <w:sz w:val="20"/>
          <w:szCs w:val="20"/>
        </w:rPr>
        <w:instrText xml:space="preserve"> \* MERGEFORMAT </w:instrText>
      </w:r>
      <w:r w:rsidRPr="00547372">
        <w:rPr>
          <w:b/>
          <w:sz w:val="20"/>
          <w:szCs w:val="20"/>
        </w:rPr>
        <w:fldChar w:fldCharType="separate"/>
      </w:r>
      <w:r w:rsidR="009C0EEE">
        <w:rPr>
          <w:b/>
          <w:sz w:val="20"/>
          <w:szCs w:val="20"/>
        </w:rPr>
        <w:t>4.2.1</w:t>
      </w:r>
      <w:r w:rsidRPr="00547372">
        <w:rPr>
          <w:b/>
          <w:sz w:val="20"/>
          <w:szCs w:val="20"/>
        </w:rPr>
        <w:fldChar w:fldCharType="end"/>
      </w:r>
      <w:r w:rsidRPr="00547372">
        <w:rPr>
          <w:b/>
          <w:sz w:val="20"/>
          <w:szCs w:val="20"/>
        </w:rPr>
        <w:t xml:space="preserve"> </w:t>
      </w:r>
      <w:r>
        <w:rPr>
          <w:sz w:val="20"/>
          <w:szCs w:val="20"/>
        </w:rPr>
        <w:t xml:space="preserve">Договора для календарного года </w:t>
      </w:r>
      <w:r w:rsidRPr="00E46FCF">
        <w:rPr>
          <w:b/>
          <w:i/>
          <w:sz w:val="20"/>
          <w:szCs w:val="20"/>
          <w:lang w:val="en-US"/>
        </w:rPr>
        <w:t>k</w:t>
      </w:r>
      <w:r>
        <w:rPr>
          <w:sz w:val="20"/>
          <w:szCs w:val="20"/>
        </w:rPr>
        <w:t xml:space="preserve">, распределяется между мероприятиями, включенными в Инвестиционную программу для календарного года </w:t>
      </w:r>
      <w:r w:rsidRPr="00E46FCF">
        <w:rPr>
          <w:b/>
          <w:i/>
          <w:sz w:val="20"/>
          <w:szCs w:val="20"/>
          <w:lang w:val="en-US"/>
        </w:rPr>
        <w:t>k</w:t>
      </w:r>
      <w:r w:rsidRPr="000E5D2B">
        <w:rPr>
          <w:sz w:val="20"/>
          <w:szCs w:val="20"/>
        </w:rPr>
        <w:t xml:space="preserve"> ,</w:t>
      </w:r>
      <w:r>
        <w:rPr>
          <w:b/>
          <w:i/>
          <w:sz w:val="20"/>
          <w:szCs w:val="20"/>
        </w:rPr>
        <w:t xml:space="preserve"> </w:t>
      </w:r>
      <w:r>
        <w:rPr>
          <w:sz w:val="20"/>
          <w:szCs w:val="20"/>
        </w:rPr>
        <w:t>в следующем порядке приоритета (от более высокого к более низкому):</w:t>
      </w:r>
      <w:bookmarkEnd w:id="73"/>
    </w:p>
    <w:p w14:paraId="696D7445" w14:textId="77777777" w:rsidR="00A504E3" w:rsidRPr="005644FC" w:rsidRDefault="00A504E3" w:rsidP="00847744">
      <w:pPr>
        <w:pStyle w:val="af8"/>
        <w:numPr>
          <w:ilvl w:val="2"/>
          <w:numId w:val="27"/>
        </w:numPr>
        <w:suppressAutoHyphens/>
        <w:spacing w:before="120" w:after="120"/>
        <w:ind w:left="851" w:hanging="284"/>
        <w:contextualSpacing w:val="0"/>
        <w:jc w:val="both"/>
        <w:rPr>
          <w:sz w:val="20"/>
          <w:szCs w:val="20"/>
        </w:rPr>
      </w:pPr>
      <w:r>
        <w:rPr>
          <w:sz w:val="20"/>
          <w:szCs w:val="20"/>
        </w:rPr>
        <w:t xml:space="preserve">мероприятия, включенные в </w:t>
      </w:r>
      <w:r w:rsidRPr="00905EAD">
        <w:rPr>
          <w:sz w:val="20"/>
          <w:szCs w:val="20"/>
        </w:rPr>
        <w:t>Инвестиционн</w:t>
      </w:r>
      <w:r>
        <w:rPr>
          <w:sz w:val="20"/>
          <w:szCs w:val="20"/>
        </w:rPr>
        <w:t>ую</w:t>
      </w:r>
      <w:r w:rsidRPr="00905EAD">
        <w:rPr>
          <w:sz w:val="20"/>
          <w:szCs w:val="20"/>
        </w:rPr>
        <w:t xml:space="preserve"> программ</w:t>
      </w:r>
      <w:r>
        <w:rPr>
          <w:sz w:val="20"/>
          <w:szCs w:val="20"/>
        </w:rPr>
        <w:t>у</w:t>
      </w:r>
      <w:r w:rsidRPr="006A10DD">
        <w:rPr>
          <w:sz w:val="20"/>
          <w:szCs w:val="20"/>
        </w:rPr>
        <w:t xml:space="preserve"> </w:t>
      </w:r>
      <w:r w:rsidRPr="00905EAD">
        <w:rPr>
          <w:sz w:val="20"/>
          <w:szCs w:val="20"/>
        </w:rPr>
        <w:t xml:space="preserve">на календарный год </w:t>
      </w:r>
      <w:r w:rsidRPr="00905EAD">
        <w:rPr>
          <w:b/>
          <w:i/>
          <w:sz w:val="20"/>
          <w:szCs w:val="20"/>
          <w:lang w:val="en-US"/>
        </w:rPr>
        <w:t>k</w:t>
      </w:r>
      <w:r>
        <w:rPr>
          <w:b/>
          <w:i/>
          <w:sz w:val="20"/>
          <w:szCs w:val="20"/>
        </w:rPr>
        <w:t xml:space="preserve"> </w:t>
      </w:r>
      <w:r w:rsidRPr="00F279CC">
        <w:rPr>
          <w:b/>
          <w:sz w:val="20"/>
          <w:szCs w:val="20"/>
        </w:rPr>
        <w:t xml:space="preserve">до 31 января </w:t>
      </w:r>
      <w:r w:rsidRPr="00A5229D">
        <w:rPr>
          <w:sz w:val="20"/>
          <w:szCs w:val="20"/>
        </w:rPr>
        <w:t xml:space="preserve">(включительно) календарного года </w:t>
      </w:r>
      <w:r w:rsidRPr="00A5229D">
        <w:rPr>
          <w:b/>
          <w:i/>
          <w:sz w:val="20"/>
          <w:szCs w:val="20"/>
          <w:lang w:val="en-US"/>
        </w:rPr>
        <w:t>k</w:t>
      </w:r>
      <w:r>
        <w:rPr>
          <w:b/>
          <w:i/>
          <w:sz w:val="20"/>
          <w:szCs w:val="20"/>
        </w:rPr>
        <w:t xml:space="preserve"> </w:t>
      </w:r>
      <w:r w:rsidRPr="005644FC">
        <w:rPr>
          <w:sz w:val="20"/>
          <w:szCs w:val="20"/>
        </w:rPr>
        <w:t>(</w:t>
      </w:r>
      <w:r>
        <w:rPr>
          <w:sz w:val="20"/>
          <w:szCs w:val="20"/>
        </w:rPr>
        <w:t xml:space="preserve">внутри данной группы мероприятия располагаются </w:t>
      </w:r>
      <w:r w:rsidRPr="005644FC">
        <w:rPr>
          <w:sz w:val="20"/>
          <w:szCs w:val="20"/>
        </w:rPr>
        <w:t xml:space="preserve">в </w:t>
      </w:r>
      <w:r>
        <w:rPr>
          <w:sz w:val="20"/>
          <w:szCs w:val="20"/>
        </w:rPr>
        <w:t xml:space="preserve">том же </w:t>
      </w:r>
      <w:r w:rsidRPr="005644FC">
        <w:rPr>
          <w:sz w:val="20"/>
          <w:szCs w:val="20"/>
        </w:rPr>
        <w:t>порядке</w:t>
      </w:r>
      <w:r>
        <w:rPr>
          <w:sz w:val="20"/>
          <w:szCs w:val="20"/>
        </w:rPr>
        <w:t xml:space="preserve">, который определен в согласованной на 31 января </w:t>
      </w:r>
      <w:r w:rsidRPr="00A5229D">
        <w:rPr>
          <w:sz w:val="20"/>
          <w:szCs w:val="20"/>
        </w:rPr>
        <w:t xml:space="preserve">календарного года </w:t>
      </w:r>
      <w:r w:rsidRPr="00A5229D">
        <w:rPr>
          <w:b/>
          <w:i/>
          <w:sz w:val="20"/>
          <w:szCs w:val="20"/>
          <w:lang w:val="en-US"/>
        </w:rPr>
        <w:t>k</w:t>
      </w:r>
      <w:r>
        <w:rPr>
          <w:sz w:val="20"/>
          <w:szCs w:val="20"/>
        </w:rPr>
        <w:t xml:space="preserve"> Инвестиционной программе</w:t>
      </w:r>
      <w:r w:rsidRPr="005644FC">
        <w:rPr>
          <w:sz w:val="20"/>
          <w:szCs w:val="20"/>
        </w:rPr>
        <w:t>)</w:t>
      </w:r>
      <w:r w:rsidRPr="00EC027B">
        <w:rPr>
          <w:sz w:val="20"/>
          <w:szCs w:val="20"/>
        </w:rPr>
        <w:t>;</w:t>
      </w:r>
    </w:p>
    <w:p w14:paraId="27126E28" w14:textId="77777777" w:rsidR="00A504E3" w:rsidRPr="006C36E5" w:rsidRDefault="00A504E3" w:rsidP="00847744">
      <w:pPr>
        <w:pStyle w:val="af8"/>
        <w:numPr>
          <w:ilvl w:val="2"/>
          <w:numId w:val="27"/>
        </w:numPr>
        <w:suppressAutoHyphens/>
        <w:spacing w:before="120" w:after="120"/>
        <w:ind w:left="851" w:hanging="284"/>
        <w:contextualSpacing w:val="0"/>
        <w:jc w:val="both"/>
        <w:rPr>
          <w:sz w:val="20"/>
          <w:szCs w:val="20"/>
        </w:rPr>
      </w:pPr>
      <w:r>
        <w:rPr>
          <w:sz w:val="20"/>
          <w:szCs w:val="20"/>
        </w:rPr>
        <w:t xml:space="preserve">мероприятия, включенные в </w:t>
      </w:r>
      <w:r w:rsidRPr="00905EAD">
        <w:rPr>
          <w:sz w:val="20"/>
          <w:szCs w:val="20"/>
        </w:rPr>
        <w:t>Инвестиционн</w:t>
      </w:r>
      <w:r>
        <w:rPr>
          <w:sz w:val="20"/>
          <w:szCs w:val="20"/>
        </w:rPr>
        <w:t>ую</w:t>
      </w:r>
      <w:r w:rsidRPr="00905EAD">
        <w:rPr>
          <w:sz w:val="20"/>
          <w:szCs w:val="20"/>
        </w:rPr>
        <w:t xml:space="preserve"> программ</w:t>
      </w:r>
      <w:r>
        <w:rPr>
          <w:sz w:val="20"/>
          <w:szCs w:val="20"/>
        </w:rPr>
        <w:t>у</w:t>
      </w:r>
      <w:r w:rsidRPr="006A10DD">
        <w:rPr>
          <w:sz w:val="20"/>
          <w:szCs w:val="20"/>
        </w:rPr>
        <w:t xml:space="preserve"> </w:t>
      </w:r>
      <w:r w:rsidRPr="00905EAD">
        <w:rPr>
          <w:sz w:val="20"/>
          <w:szCs w:val="20"/>
        </w:rPr>
        <w:t xml:space="preserve">на календарный год </w:t>
      </w:r>
      <w:r w:rsidRPr="00905EAD">
        <w:rPr>
          <w:b/>
          <w:i/>
          <w:sz w:val="20"/>
          <w:szCs w:val="20"/>
          <w:lang w:val="en-US"/>
        </w:rPr>
        <w:t>k</w:t>
      </w:r>
      <w:r>
        <w:rPr>
          <w:b/>
          <w:i/>
          <w:sz w:val="20"/>
          <w:szCs w:val="20"/>
        </w:rPr>
        <w:t xml:space="preserve"> </w:t>
      </w:r>
      <w:r w:rsidRPr="00F279CC">
        <w:rPr>
          <w:b/>
          <w:sz w:val="20"/>
          <w:szCs w:val="20"/>
        </w:rPr>
        <w:t>после 31 января</w:t>
      </w:r>
      <w:r w:rsidRPr="00A5229D">
        <w:rPr>
          <w:sz w:val="20"/>
          <w:szCs w:val="20"/>
        </w:rPr>
        <w:t xml:space="preserve"> календарного года </w:t>
      </w:r>
      <w:r w:rsidRPr="00A5229D">
        <w:rPr>
          <w:b/>
          <w:i/>
          <w:sz w:val="20"/>
          <w:szCs w:val="20"/>
          <w:lang w:val="en-US"/>
        </w:rPr>
        <w:t>k</w:t>
      </w:r>
      <w:r w:rsidRPr="004937C3">
        <w:rPr>
          <w:sz w:val="20"/>
          <w:szCs w:val="20"/>
        </w:rPr>
        <w:t xml:space="preserve"> </w:t>
      </w:r>
      <w:r w:rsidRPr="005644FC">
        <w:rPr>
          <w:sz w:val="20"/>
          <w:szCs w:val="20"/>
        </w:rPr>
        <w:t>(</w:t>
      </w:r>
      <w:r>
        <w:rPr>
          <w:sz w:val="20"/>
          <w:szCs w:val="20"/>
        </w:rPr>
        <w:t xml:space="preserve">внутри данной группы мероприятия располагаются в хронологическом порядке их включения в Инвестиционную программу; в случае включения нескольких мероприятий в одну дату, мероприятия располагаются </w:t>
      </w:r>
      <w:r w:rsidRPr="005644FC">
        <w:rPr>
          <w:sz w:val="20"/>
          <w:szCs w:val="20"/>
        </w:rPr>
        <w:t xml:space="preserve">в </w:t>
      </w:r>
      <w:r>
        <w:rPr>
          <w:sz w:val="20"/>
          <w:szCs w:val="20"/>
        </w:rPr>
        <w:t xml:space="preserve">том же </w:t>
      </w:r>
      <w:r w:rsidRPr="005644FC">
        <w:rPr>
          <w:sz w:val="20"/>
          <w:szCs w:val="20"/>
        </w:rPr>
        <w:t>порядке</w:t>
      </w:r>
      <w:r>
        <w:rPr>
          <w:sz w:val="20"/>
          <w:szCs w:val="20"/>
        </w:rPr>
        <w:t>, который определен в скорректированной и согласованной на данную дату Инвестиционной программе</w:t>
      </w:r>
      <w:r w:rsidRPr="005644FC">
        <w:rPr>
          <w:sz w:val="20"/>
          <w:szCs w:val="20"/>
        </w:rPr>
        <w:t>)</w:t>
      </w:r>
      <w:r>
        <w:rPr>
          <w:sz w:val="20"/>
          <w:szCs w:val="20"/>
        </w:rPr>
        <w:t>.</w:t>
      </w:r>
    </w:p>
    <w:p w14:paraId="0918CE60" w14:textId="77777777" w:rsidR="00A504E3" w:rsidRPr="008A329B" w:rsidRDefault="00A504E3" w:rsidP="00847744">
      <w:pPr>
        <w:pStyle w:val="af8"/>
        <w:numPr>
          <w:ilvl w:val="0"/>
          <w:numId w:val="7"/>
        </w:numPr>
        <w:tabs>
          <w:tab w:val="left" w:pos="1276"/>
        </w:tabs>
        <w:suppressAutoHyphens/>
        <w:spacing w:before="120" w:after="120"/>
        <w:ind w:left="0" w:firstLine="567"/>
        <w:contextualSpacing w:val="0"/>
        <w:jc w:val="both"/>
        <w:rPr>
          <w:sz w:val="20"/>
          <w:szCs w:val="20"/>
        </w:rPr>
      </w:pPr>
      <w:bookmarkStart w:id="74" w:name="_Ref65543275"/>
      <w:r>
        <w:rPr>
          <w:sz w:val="20"/>
          <w:szCs w:val="20"/>
        </w:rPr>
        <w:t xml:space="preserve">Величина базового превышения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Pr>
          <w:sz w:val="20"/>
          <w:szCs w:val="20"/>
        </w:rPr>
        <w:t xml:space="preserve"> в зависимости от указанных ниже условий рассчитывается</w:t>
      </w:r>
      <w:r w:rsidRPr="00954DBE">
        <w:rPr>
          <w:sz w:val="20"/>
          <w:szCs w:val="20"/>
        </w:rPr>
        <w:t xml:space="preserve"> </w:t>
      </w:r>
      <w:r>
        <w:rPr>
          <w:sz w:val="20"/>
          <w:szCs w:val="20"/>
        </w:rPr>
        <w:t>следующим образом:</w:t>
      </w:r>
      <w:bookmarkEnd w:id="74"/>
    </w:p>
    <w:p w14:paraId="17B1E430" w14:textId="77777777" w:rsidR="00A504E3" w:rsidRDefault="00A504E3" w:rsidP="00847744">
      <w:pPr>
        <w:pStyle w:val="af8"/>
        <w:numPr>
          <w:ilvl w:val="0"/>
          <w:numId w:val="14"/>
        </w:numPr>
        <w:suppressAutoHyphens/>
        <w:spacing w:before="120" w:after="120"/>
        <w:ind w:left="851" w:hanging="284"/>
        <w:contextualSpacing w:val="0"/>
        <w:jc w:val="both"/>
        <w:rPr>
          <w:sz w:val="20"/>
          <w:szCs w:val="20"/>
        </w:rPr>
      </w:pPr>
      <w:r>
        <w:rPr>
          <w:sz w:val="20"/>
          <w:szCs w:val="20"/>
        </w:rPr>
        <w:t>в случае выполнения любого из указанных ниже условий:</w:t>
      </w:r>
    </w:p>
    <w:p w14:paraId="1E8BB877" w14:textId="77777777" w:rsidR="00A504E3" w:rsidRPr="00FE43D9" w:rsidRDefault="00A504E3" w:rsidP="00847744">
      <w:pPr>
        <w:pStyle w:val="af8"/>
        <w:numPr>
          <w:ilvl w:val="0"/>
          <w:numId w:val="13"/>
        </w:numPr>
        <w:suppressAutoHyphens/>
        <w:spacing w:before="120" w:after="120"/>
        <w:contextualSpacing w:val="0"/>
        <w:jc w:val="both"/>
        <w:rPr>
          <w:sz w:val="20"/>
          <w:szCs w:val="20"/>
        </w:rPr>
      </w:pPr>
      <w:r w:rsidRPr="00FE43D9">
        <w:rPr>
          <w:sz w:val="20"/>
          <w:szCs w:val="20"/>
        </w:rPr>
        <w:t xml:space="preserve">при </w:t>
      </w:r>
      <m:oMath>
        <m:r>
          <w:rPr>
            <w:rFonts w:ascii="Cambria Math" w:hAnsi="Cambria Math"/>
            <w:sz w:val="20"/>
            <w:szCs w:val="20"/>
          </w:rPr>
          <m:t>5≤</m:t>
        </m:r>
        <m:r>
          <m:rPr>
            <m:sty m:val="bi"/>
          </m:rPr>
          <w:rPr>
            <w:rFonts w:ascii="Cambria Math" w:hAnsi="Cambria Math"/>
            <w:sz w:val="20"/>
            <w:szCs w:val="20"/>
            <w:lang w:val="en-US"/>
          </w:rPr>
          <m:t>m</m:t>
        </m:r>
        <m:r>
          <w:rPr>
            <w:rFonts w:ascii="Cambria Math" w:hAnsi="Cambria Math"/>
            <w:sz w:val="20"/>
            <w:szCs w:val="20"/>
          </w:rPr>
          <m:t>≤9</m:t>
        </m:r>
      </m:oMath>
      <w:r>
        <w:rPr>
          <w:sz w:val="20"/>
          <w:szCs w:val="20"/>
        </w:rPr>
        <w:t xml:space="preserve"> </w:t>
      </w:r>
      <w:r w:rsidRPr="00FE43D9">
        <w:rPr>
          <w:sz w:val="20"/>
          <w:szCs w:val="20"/>
        </w:rPr>
        <w:t>;</w:t>
      </w:r>
    </w:p>
    <w:p w14:paraId="71307B74" w14:textId="77777777" w:rsidR="00A504E3" w:rsidRPr="007C7F0F" w:rsidRDefault="00A504E3" w:rsidP="00847744">
      <w:pPr>
        <w:pStyle w:val="af8"/>
        <w:numPr>
          <w:ilvl w:val="0"/>
          <w:numId w:val="13"/>
        </w:numPr>
        <w:suppressAutoHyphens/>
        <w:spacing w:before="120" w:after="120"/>
        <w:contextualSpacing w:val="0"/>
        <w:jc w:val="both"/>
        <w:rPr>
          <w:sz w:val="20"/>
          <w:szCs w:val="20"/>
        </w:rPr>
      </w:pPr>
      <w:r w:rsidRPr="007C7F0F">
        <w:rPr>
          <w:sz w:val="20"/>
          <w:szCs w:val="20"/>
        </w:rPr>
        <w:t>если</w:t>
      </w:r>
      <w:r>
        <w:rPr>
          <w:sz w:val="20"/>
          <w:szCs w:val="20"/>
        </w:rPr>
        <w:t xml:space="preserve"> </w:t>
      </w:r>
      <w:r w:rsidRPr="007C7F0F">
        <w:rPr>
          <w:b/>
          <w:i/>
          <w:sz w:val="20"/>
          <w:szCs w:val="20"/>
          <w:lang w:val="en-US"/>
        </w:rPr>
        <w:t>i</w:t>
      </w:r>
      <w:r w:rsidRPr="007C7F0F">
        <w:rPr>
          <w:sz w:val="20"/>
          <w:szCs w:val="20"/>
        </w:rPr>
        <w:t xml:space="preserve">-ое мероприятие Инвестиционной программы </w:t>
      </w:r>
      <w:r>
        <w:rPr>
          <w:sz w:val="20"/>
          <w:szCs w:val="20"/>
        </w:rPr>
        <w:t>было</w:t>
      </w:r>
      <w:r w:rsidRPr="007C7F0F">
        <w:rPr>
          <w:sz w:val="20"/>
          <w:szCs w:val="20"/>
        </w:rPr>
        <w:t xml:space="preserve"> включен</w:t>
      </w:r>
      <w:r>
        <w:rPr>
          <w:sz w:val="20"/>
          <w:szCs w:val="20"/>
        </w:rPr>
        <w:t>о</w:t>
      </w:r>
      <w:r w:rsidRPr="007C7F0F">
        <w:rPr>
          <w:sz w:val="20"/>
          <w:szCs w:val="20"/>
        </w:rPr>
        <w:t xml:space="preserve"> </w:t>
      </w:r>
      <w:r>
        <w:rPr>
          <w:sz w:val="20"/>
          <w:szCs w:val="20"/>
        </w:rPr>
        <w:t xml:space="preserve">в Инвестиционную программу позднее последнего числа расчетного периода </w:t>
      </w:r>
      <w:r w:rsidRPr="007C7F0F">
        <w:rPr>
          <w:b/>
          <w:i/>
          <w:sz w:val="20"/>
          <w:szCs w:val="20"/>
          <w:lang w:val="en-US"/>
        </w:rPr>
        <w:t>m</w:t>
      </w:r>
      <w:r w:rsidRPr="007C7F0F">
        <w:rPr>
          <w:sz w:val="20"/>
          <w:szCs w:val="20"/>
        </w:rPr>
        <w:t xml:space="preserve"> календарного года </w:t>
      </w:r>
      <w:r w:rsidRPr="007C7F0F">
        <w:rPr>
          <w:b/>
          <w:i/>
          <w:sz w:val="20"/>
          <w:szCs w:val="20"/>
          <w:lang w:val="en-US"/>
        </w:rPr>
        <w:t>k</w:t>
      </w:r>
      <w:r w:rsidRPr="007C7F0F">
        <w:rPr>
          <w:sz w:val="20"/>
          <w:szCs w:val="20"/>
        </w:rPr>
        <w:t>;</w:t>
      </w:r>
    </w:p>
    <w:p w14:paraId="6BFD0341" w14:textId="77777777" w:rsidR="00A504E3" w:rsidRPr="00FE43D9" w:rsidRDefault="00A504E3" w:rsidP="00847744">
      <w:pPr>
        <w:pStyle w:val="af8"/>
        <w:numPr>
          <w:ilvl w:val="0"/>
          <w:numId w:val="13"/>
        </w:numPr>
        <w:suppressAutoHyphens/>
        <w:spacing w:before="120" w:after="120"/>
        <w:contextualSpacing w:val="0"/>
        <w:jc w:val="both"/>
        <w:rPr>
          <w:sz w:val="20"/>
          <w:szCs w:val="20"/>
        </w:rPr>
      </w:pPr>
      <w:r w:rsidRPr="00FE43D9">
        <w:rPr>
          <w:sz w:val="20"/>
          <w:szCs w:val="20"/>
        </w:rPr>
        <w:t xml:space="preserve">если в отношении </w:t>
      </w:r>
      <w:r w:rsidRPr="00FE43D9">
        <w:rPr>
          <w:b/>
          <w:i/>
          <w:sz w:val="20"/>
          <w:szCs w:val="20"/>
          <w:lang w:val="en-US"/>
        </w:rPr>
        <w:t>i</w:t>
      </w:r>
      <w:r w:rsidRPr="00FE43D9">
        <w:rPr>
          <w:sz w:val="20"/>
          <w:szCs w:val="20"/>
        </w:rPr>
        <w:t xml:space="preserve">-ого мероприятия Инвестиционной программы на календарный год </w:t>
      </w:r>
      <w:r w:rsidRPr="00FE43D9">
        <w:rPr>
          <w:b/>
          <w:i/>
          <w:sz w:val="20"/>
          <w:szCs w:val="20"/>
          <w:lang w:val="en-US"/>
        </w:rPr>
        <w:t>k</w:t>
      </w:r>
      <w:r w:rsidRPr="00FE43D9">
        <w:rPr>
          <w:sz w:val="20"/>
          <w:szCs w:val="20"/>
        </w:rPr>
        <w:t xml:space="preserve"> значение величины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=0</m:t>
        </m:r>
      </m:oMath>
      <w:r>
        <w:rPr>
          <w:sz w:val="20"/>
          <w:szCs w:val="20"/>
        </w:rPr>
        <w:t>,</w:t>
      </w:r>
    </w:p>
    <w:p w14:paraId="6472C707" w14:textId="77777777" w:rsidR="00A504E3" w:rsidRDefault="00A504E3" w:rsidP="00A504E3">
      <w:pPr>
        <w:pStyle w:val="af8"/>
        <w:suppressAutoHyphens/>
        <w:spacing w:before="120" w:after="120"/>
        <w:ind w:left="851"/>
        <w:contextualSpacing w:val="0"/>
        <w:jc w:val="both"/>
        <w:rPr>
          <w:sz w:val="20"/>
          <w:szCs w:val="20"/>
        </w:rPr>
      </w:pPr>
      <w:r>
        <w:rPr>
          <w:sz w:val="20"/>
          <w:szCs w:val="20"/>
        </w:rPr>
        <w:t xml:space="preserve">величина базового превышения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=0</m:t>
        </m:r>
      </m:oMath>
      <w:r>
        <w:rPr>
          <w:sz w:val="20"/>
          <w:szCs w:val="20"/>
        </w:rPr>
        <w:t>.</w:t>
      </w:r>
    </w:p>
    <w:p w14:paraId="224A3F78" w14:textId="77777777" w:rsidR="00A504E3" w:rsidRDefault="00A504E3" w:rsidP="00847744">
      <w:pPr>
        <w:pStyle w:val="af8"/>
        <w:numPr>
          <w:ilvl w:val="0"/>
          <w:numId w:val="14"/>
        </w:numPr>
        <w:suppressAutoHyphens/>
        <w:spacing w:before="120" w:after="120"/>
        <w:ind w:left="851" w:hanging="284"/>
        <w:contextualSpacing w:val="0"/>
        <w:jc w:val="both"/>
        <w:rPr>
          <w:sz w:val="20"/>
          <w:szCs w:val="20"/>
        </w:rPr>
      </w:pPr>
      <w:r>
        <w:rPr>
          <w:sz w:val="20"/>
          <w:szCs w:val="20"/>
        </w:rPr>
        <w:t xml:space="preserve">в остальных случаях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Pr>
          <w:sz w:val="20"/>
          <w:szCs w:val="20"/>
        </w:rPr>
        <w:t xml:space="preserve"> определяется по формуле:</w:t>
      </w:r>
    </w:p>
    <w:p w14:paraId="1571B5F7" w14:textId="77777777" w:rsidR="00A504E3" w:rsidRDefault="002F48C5" w:rsidP="00A504E3">
      <w:pPr>
        <w:suppressAutoHyphens/>
        <w:spacing w:before="120" w:after="12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 xml:space="preserve">= </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num>
            <m:den>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ОЗП</m:t>
                  </m:r>
                </m:sub>
              </m:sSub>
            </m:den>
          </m:f>
        </m:oMath>
      </m:oMathPara>
    </w:p>
    <w:p w14:paraId="465E7044" w14:textId="77777777" w:rsidR="00A504E3" w:rsidRDefault="00A504E3" w:rsidP="00A504E3">
      <w:pPr>
        <w:suppressAutoHyphens/>
        <w:spacing w:before="120" w:after="120"/>
        <w:jc w:val="both"/>
        <w:rPr>
          <w:sz w:val="20"/>
          <w:szCs w:val="20"/>
        </w:rPr>
      </w:pPr>
      <w:r>
        <w:rPr>
          <w:sz w:val="20"/>
          <w:szCs w:val="20"/>
        </w:rPr>
        <w:t>где</w:t>
      </w:r>
    </w:p>
    <w:p w14:paraId="3005A8A3" w14:textId="77777777" w:rsidR="00A504E3" w:rsidRPr="001442E3" w:rsidRDefault="002F48C5" w:rsidP="00A504E3">
      <w:pPr>
        <w:suppressAutoHyphens/>
        <w:spacing w:before="120" w:after="120"/>
        <w:jc w:val="both"/>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ОЗП</m:t>
            </m:r>
          </m:sub>
        </m:sSub>
      </m:oMath>
      <w:r w:rsidR="00A504E3">
        <w:rPr>
          <w:sz w:val="20"/>
          <w:szCs w:val="20"/>
        </w:rPr>
        <w:t xml:space="preserve"> – количество расчетных периодов, расположенных в интервале с расчетного периода </w:t>
      </w:r>
      <w:r w:rsidR="00A504E3" w:rsidRPr="004634B3">
        <w:rPr>
          <w:b/>
          <w:i/>
          <w:sz w:val="20"/>
          <w:szCs w:val="20"/>
          <w:lang w:val="en-US"/>
        </w:rPr>
        <w:t>m</w:t>
      </w:r>
      <w:r w:rsidR="00A504E3">
        <w:rPr>
          <w:b/>
          <w:i/>
          <w:sz w:val="20"/>
          <w:szCs w:val="20"/>
        </w:rPr>
        <w:t xml:space="preserve"> </w:t>
      </w:r>
      <w:r w:rsidR="00A504E3" w:rsidRPr="001707BC">
        <w:rPr>
          <w:sz w:val="20"/>
          <w:szCs w:val="20"/>
        </w:rPr>
        <w:t>(включая его)</w:t>
      </w:r>
      <w:r w:rsidR="00A504E3">
        <w:rPr>
          <w:b/>
          <w:i/>
          <w:sz w:val="20"/>
          <w:szCs w:val="20"/>
        </w:rPr>
        <w:t xml:space="preserve">, </w:t>
      </w:r>
      <w:r w:rsidR="00A504E3" w:rsidRPr="001442E3">
        <w:rPr>
          <w:sz w:val="20"/>
          <w:szCs w:val="20"/>
        </w:rPr>
        <w:t>в отношении которого рассчитывается стоимость Договора,</w:t>
      </w:r>
      <w:r w:rsidR="00A504E3">
        <w:rPr>
          <w:sz w:val="20"/>
          <w:szCs w:val="20"/>
        </w:rPr>
        <w:t xml:space="preserve"> и до</w:t>
      </w:r>
      <w:r w:rsidR="00A504E3" w:rsidRPr="00DE7584">
        <w:rPr>
          <w:sz w:val="20"/>
          <w:szCs w:val="20"/>
        </w:rPr>
        <w:t xml:space="preserve"> </w:t>
      </w:r>
      <w:r w:rsidR="00A504E3">
        <w:rPr>
          <w:sz w:val="20"/>
          <w:szCs w:val="20"/>
        </w:rPr>
        <w:t xml:space="preserve">окончания календарного года </w:t>
      </w:r>
      <w:r w:rsidR="00A504E3" w:rsidRPr="005A7D23">
        <w:rPr>
          <w:b/>
          <w:i/>
          <w:sz w:val="20"/>
          <w:szCs w:val="20"/>
          <w:lang w:val="en-US"/>
        </w:rPr>
        <w:t>k</w:t>
      </w:r>
      <w:r w:rsidR="00A504E3" w:rsidRPr="003D1511">
        <w:rPr>
          <w:sz w:val="20"/>
          <w:szCs w:val="20"/>
        </w:rPr>
        <w:t>,</w:t>
      </w:r>
      <w:r w:rsidR="00A504E3">
        <w:rPr>
          <w:sz w:val="20"/>
          <w:szCs w:val="20"/>
        </w:rPr>
        <w:t xml:space="preserve"> из совокупности расчетных периодов, которым соответствуют значения </w:t>
      </w:r>
      <m:oMath>
        <m:r>
          <w:rPr>
            <w:rFonts w:ascii="Cambria Math" w:hAnsi="Cambria Math" w:cs="Calibri"/>
            <w:sz w:val="20"/>
            <w:szCs w:val="20"/>
          </w:rPr>
          <m:t>1≤</m:t>
        </m:r>
        <m:r>
          <m:rPr>
            <m:sty m:val="bi"/>
          </m:rPr>
          <w:rPr>
            <w:rFonts w:ascii="Cambria Math" w:hAnsi="Cambria Math" w:cs="Calibri"/>
            <w:sz w:val="20"/>
            <w:szCs w:val="20"/>
          </w:rPr>
          <m:t>m</m:t>
        </m:r>
        <m:r>
          <w:rPr>
            <w:rFonts w:ascii="Cambria Math" w:hAnsi="Cambria Math" w:cs="Calibri"/>
            <w:sz w:val="20"/>
            <w:szCs w:val="20"/>
          </w:rPr>
          <m:t>≤4</m:t>
        </m:r>
      </m:oMath>
      <w:r w:rsidR="00A504E3">
        <w:rPr>
          <w:sz w:val="20"/>
          <w:szCs w:val="20"/>
        </w:rPr>
        <w:t xml:space="preserve"> либо </w:t>
      </w:r>
      <m:oMath>
        <m:r>
          <w:rPr>
            <w:rFonts w:ascii="Cambria Math" w:hAnsi="Cambria Math" w:cs="Calibri"/>
            <w:sz w:val="20"/>
            <w:szCs w:val="20"/>
          </w:rPr>
          <m:t>10≤</m:t>
        </m:r>
        <m:r>
          <m:rPr>
            <m:sty m:val="bi"/>
          </m:rPr>
          <w:rPr>
            <w:rFonts w:ascii="Cambria Math" w:hAnsi="Cambria Math" w:cs="Calibri"/>
            <w:sz w:val="20"/>
            <w:szCs w:val="20"/>
          </w:rPr>
          <m:t>m</m:t>
        </m:r>
        <m:r>
          <w:rPr>
            <w:rFonts w:ascii="Cambria Math" w:hAnsi="Cambria Math" w:cs="Calibri"/>
            <w:sz w:val="20"/>
            <w:szCs w:val="20"/>
          </w:rPr>
          <m:t>≤12</m:t>
        </m:r>
      </m:oMath>
      <w:r w:rsidR="00A504E3">
        <w:rPr>
          <w:sz w:val="20"/>
          <w:szCs w:val="20"/>
        </w:rPr>
        <w:t>.</w:t>
      </w:r>
    </w:p>
    <w:p w14:paraId="64233713" w14:textId="77777777" w:rsidR="00A504E3" w:rsidRDefault="00A504E3" w:rsidP="00847744">
      <w:pPr>
        <w:pStyle w:val="af8"/>
        <w:numPr>
          <w:ilvl w:val="0"/>
          <w:numId w:val="7"/>
        </w:numPr>
        <w:tabs>
          <w:tab w:val="left" w:pos="1276"/>
        </w:tabs>
        <w:suppressAutoHyphens/>
        <w:spacing w:before="120" w:after="120"/>
        <w:ind w:left="0" w:firstLine="567"/>
        <w:contextualSpacing w:val="0"/>
        <w:jc w:val="both"/>
        <w:rPr>
          <w:sz w:val="20"/>
          <w:szCs w:val="20"/>
        </w:rPr>
      </w:pPr>
      <w:bookmarkStart w:id="75" w:name="_Ref65543160"/>
      <w:r>
        <w:rPr>
          <w:sz w:val="20"/>
          <w:szCs w:val="20"/>
        </w:rPr>
        <w:t>П</w:t>
      </w:r>
      <w:r w:rsidRPr="00356FDC">
        <w:rPr>
          <w:sz w:val="20"/>
          <w:szCs w:val="20"/>
        </w:rPr>
        <w:t xml:space="preserve">редельная сумма возмещения со стороны Теплоснабжающей организации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oMath>
      <w:r>
        <w:rPr>
          <w:sz w:val="20"/>
          <w:szCs w:val="20"/>
        </w:rPr>
        <w:t>,</w:t>
      </w:r>
      <w:r w:rsidRPr="00463D36">
        <w:rPr>
          <w:sz w:val="20"/>
          <w:szCs w:val="20"/>
        </w:rPr>
        <w:t xml:space="preserve"> </w:t>
      </w:r>
      <w:r>
        <w:rPr>
          <w:sz w:val="20"/>
          <w:szCs w:val="20"/>
        </w:rPr>
        <w:t xml:space="preserve">определяемая только в отношении совокупности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oMath>
      <w:r>
        <w:rPr>
          <w:sz w:val="20"/>
          <w:szCs w:val="20"/>
        </w:rPr>
        <w:t xml:space="preserve">-ых </w:t>
      </w:r>
      <w:r w:rsidRPr="00356FDC">
        <w:rPr>
          <w:sz w:val="20"/>
          <w:szCs w:val="20"/>
        </w:rPr>
        <w:t xml:space="preserve">мероприятий </w:t>
      </w:r>
      <w:r>
        <w:rPr>
          <w:sz w:val="20"/>
          <w:szCs w:val="20"/>
        </w:rPr>
        <w:t xml:space="preserve">(для </w:t>
      </w:r>
      <m:oMath>
        <m:sSub>
          <m:sSubPr>
            <m:ctrlPr>
              <w:rPr>
                <w:rFonts w:ascii="Cambria Math" w:hAnsi="Cambria Math"/>
                <w:i/>
                <w:sz w:val="20"/>
                <w:szCs w:val="20"/>
              </w:rPr>
            </m:ctrlPr>
          </m:sSubPr>
          <m:e>
            <m:r>
              <m:rPr>
                <m:sty m:val="bi"/>
              </m:rPr>
              <w:rPr>
                <w:rFonts w:ascii="Cambria Math" w:hAnsi="Cambria Math"/>
                <w:sz w:val="20"/>
                <w:szCs w:val="20"/>
                <w:lang w:val="en-US"/>
              </w:rPr>
              <m:t>i</m:t>
            </m:r>
            <m:r>
              <m:rPr>
                <m:sty m:val="bi"/>
              </m:rPr>
              <w:rPr>
                <w:rFonts w:ascii="Cambria Math" w:hAnsi="Cambria Math"/>
                <w:sz w:val="20"/>
                <w:szCs w:val="20"/>
              </w:rPr>
              <m:t>=i</m:t>
            </m:r>
          </m:e>
          <m:sub>
            <m:r>
              <w:rPr>
                <w:rFonts w:ascii="Cambria Math" w:hAnsi="Cambria Math"/>
                <w:sz w:val="20"/>
                <w:szCs w:val="20"/>
              </w:rPr>
              <m:t>станд</m:t>
            </m:r>
          </m:sub>
        </m:sSub>
      </m:oMath>
      <w:r>
        <w:rPr>
          <w:sz w:val="20"/>
          <w:szCs w:val="20"/>
        </w:rPr>
        <w:t xml:space="preserve">) </w:t>
      </w:r>
      <w:r w:rsidRPr="00356FDC">
        <w:rPr>
          <w:sz w:val="20"/>
          <w:szCs w:val="20"/>
        </w:rPr>
        <w:t>Инвестиционной программы</w:t>
      </w:r>
      <w:r>
        <w:rPr>
          <w:sz w:val="20"/>
          <w:szCs w:val="20"/>
        </w:rPr>
        <w:t xml:space="preserve">, учитываемая при расчете стоимости Договора за месяц </w:t>
      </w:r>
      <w:r w:rsidRPr="009352A6">
        <w:rPr>
          <w:b/>
          <w:i/>
          <w:sz w:val="20"/>
          <w:szCs w:val="20"/>
          <w:lang w:val="en-US"/>
        </w:rPr>
        <w:t>m</w:t>
      </w:r>
      <w:r w:rsidRPr="009352A6">
        <w:rPr>
          <w:sz w:val="20"/>
          <w:szCs w:val="20"/>
        </w:rPr>
        <w:t xml:space="preserve"> </w:t>
      </w:r>
      <w:r>
        <w:rPr>
          <w:sz w:val="20"/>
          <w:szCs w:val="20"/>
        </w:rPr>
        <w:t>календарного года</w:t>
      </w:r>
      <w:r w:rsidRPr="00964C18">
        <w:rPr>
          <w:sz w:val="20"/>
          <w:szCs w:val="20"/>
        </w:rPr>
        <w:t xml:space="preserve"> </w:t>
      </w:r>
      <w:r w:rsidRPr="00964C18">
        <w:rPr>
          <w:b/>
          <w:i/>
          <w:sz w:val="20"/>
          <w:szCs w:val="20"/>
          <w:lang w:val="en-US"/>
        </w:rPr>
        <w:t>k</w:t>
      </w:r>
      <w:r>
        <w:rPr>
          <w:sz w:val="20"/>
          <w:szCs w:val="20"/>
        </w:rPr>
        <w:t>, рассчитывается следующим образом:</w:t>
      </w:r>
      <w:bookmarkEnd w:id="75"/>
    </w:p>
    <w:p w14:paraId="3604C725" w14:textId="77777777" w:rsidR="00A504E3" w:rsidRPr="007735C4" w:rsidRDefault="00A504E3" w:rsidP="00847744">
      <w:pPr>
        <w:pStyle w:val="af8"/>
        <w:numPr>
          <w:ilvl w:val="0"/>
          <w:numId w:val="30"/>
        </w:numPr>
        <w:suppressAutoHyphens/>
        <w:spacing w:before="120" w:after="120"/>
        <w:ind w:left="851" w:hanging="284"/>
        <w:contextualSpacing w:val="0"/>
        <w:jc w:val="both"/>
        <w:rPr>
          <w:sz w:val="20"/>
          <w:szCs w:val="20"/>
        </w:rPr>
      </w:pPr>
      <w:r>
        <w:rPr>
          <w:sz w:val="20"/>
          <w:szCs w:val="20"/>
        </w:rPr>
        <w:t xml:space="preserve">при </w:t>
      </w:r>
      <w:r w:rsidRPr="007735C4">
        <w:rPr>
          <w:b/>
          <w:i/>
          <w:sz w:val="20"/>
          <w:szCs w:val="20"/>
          <w:lang w:val="en-US"/>
        </w:rPr>
        <w:t>m</w:t>
      </w:r>
      <w:r>
        <w:rPr>
          <w:sz w:val="20"/>
          <w:szCs w:val="20"/>
          <w:lang w:val="en-US"/>
        </w:rPr>
        <w:t xml:space="preserve"> = 1</w:t>
      </w:r>
      <w:r>
        <w:rPr>
          <w:sz w:val="20"/>
          <w:szCs w:val="20"/>
        </w:rPr>
        <w:t>:</w:t>
      </w:r>
    </w:p>
    <w:p w14:paraId="705897DA" w14:textId="77777777" w:rsidR="00A504E3" w:rsidRPr="00663067"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r>
            <w:rPr>
              <w:rFonts w:ascii="Cambria Math" w:hAnsi="Cambria Math"/>
              <w:sz w:val="20"/>
              <w:szCs w:val="20"/>
            </w:rPr>
            <m:t>=</m:t>
          </m:r>
          <m:r>
            <w:rPr>
              <w:rFonts w:ascii="Cambria Math" w:hAnsi="Cambria Math"/>
              <w:sz w:val="20"/>
              <w:szCs w:val="20"/>
              <w:lang w:val="en-US"/>
            </w:rPr>
            <m:t>min</m:t>
          </m:r>
          <m:d>
            <m:dPr>
              <m:ctrlPr>
                <w:rPr>
                  <w:rFonts w:ascii="Cambria Math" w:hAnsi="Cambria Math"/>
                  <w:i/>
                  <w:sz w:val="20"/>
                  <w:szCs w:val="20"/>
                  <w:lang w:val="en-US"/>
                </w:rPr>
              </m:ctrlPr>
            </m:dPr>
            <m:e>
              <m:nary>
                <m:naryPr>
                  <m:chr m:val="∑"/>
                  <m:limLoc m:val="undOvr"/>
                  <m:supHide m:val="1"/>
                  <m:ctrlPr>
                    <w:rPr>
                      <w:rFonts w:ascii="Cambria Math" w:hAnsi="Cambria Math"/>
                      <w:i/>
                      <w:sz w:val="20"/>
                      <w:szCs w:val="20"/>
                    </w:rPr>
                  </m:ctrlPr>
                </m:naryPr>
                <m:sub>
                  <m:r>
                    <w:rPr>
                      <w:rFonts w:ascii="Cambria Math" w:hAnsi="Cambria Math"/>
                      <w:sz w:val="20"/>
                      <w:szCs w:val="20"/>
                      <w:lang w:val="en-US"/>
                    </w:rPr>
                    <m:t>i</m:t>
                  </m:r>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r>
                <w:rPr>
                  <w:rFonts w:ascii="Cambria Math" w:hAnsi="Cambria Math"/>
                  <w:sz w:val="20"/>
                  <w:szCs w:val="20"/>
                </w:rPr>
                <m:t>;</m:t>
              </m:r>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p>
              <m:r>
                <w:rPr>
                  <w:rFonts w:ascii="Cambria Math" w:hAnsi="Cambria Math"/>
                  <w:sz w:val="20"/>
                  <w:szCs w:val="20"/>
                </w:rPr>
                <m:t>×</m:t>
              </m:r>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r>
                <w:rPr>
                  <w:rFonts w:ascii="Cambria Math" w:hAnsi="Cambria Math" w:cs="Calibri"/>
                  <w:sz w:val="20"/>
                  <w:szCs w:val="20"/>
                </w:rPr>
                <m:t>×</m:t>
              </m:r>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e>
          </m:d>
        </m:oMath>
      </m:oMathPara>
    </w:p>
    <w:p w14:paraId="11C675FE" w14:textId="77777777" w:rsidR="00A504E3" w:rsidRDefault="00A504E3" w:rsidP="00847744">
      <w:pPr>
        <w:pStyle w:val="af8"/>
        <w:numPr>
          <w:ilvl w:val="0"/>
          <w:numId w:val="30"/>
        </w:numPr>
        <w:suppressAutoHyphens/>
        <w:spacing w:before="120" w:after="120"/>
        <w:ind w:left="851" w:hanging="284"/>
        <w:contextualSpacing w:val="0"/>
        <w:jc w:val="both"/>
        <w:rPr>
          <w:sz w:val="20"/>
          <w:szCs w:val="20"/>
        </w:rPr>
      </w:pPr>
      <w:r>
        <w:rPr>
          <w:sz w:val="20"/>
          <w:szCs w:val="20"/>
        </w:rPr>
        <w:t xml:space="preserve">при </w:t>
      </w:r>
      <m:oMath>
        <m:r>
          <w:rPr>
            <w:rFonts w:ascii="Cambria Math" w:hAnsi="Cambria Math" w:cs="Calibri"/>
            <w:sz w:val="20"/>
            <w:szCs w:val="20"/>
          </w:rPr>
          <m:t>2≤</m:t>
        </m:r>
        <m:r>
          <m:rPr>
            <m:sty m:val="bi"/>
          </m:rPr>
          <w:rPr>
            <w:rFonts w:ascii="Cambria Math" w:hAnsi="Cambria Math" w:cs="Calibri"/>
            <w:sz w:val="20"/>
            <w:szCs w:val="20"/>
          </w:rPr>
          <m:t>m</m:t>
        </m:r>
        <m:r>
          <w:rPr>
            <w:rFonts w:ascii="Cambria Math" w:hAnsi="Cambria Math" w:cs="Calibri"/>
            <w:sz w:val="20"/>
            <w:szCs w:val="20"/>
          </w:rPr>
          <m:t>≤12</m:t>
        </m:r>
      </m:oMath>
      <w:r w:rsidRPr="00E24ED0">
        <w:rPr>
          <w:rStyle w:val="af"/>
        </w:rPr>
        <w:t xml:space="preserve"> </w:t>
      </w:r>
      <w:r>
        <w:rPr>
          <w:sz w:val="20"/>
          <w:szCs w:val="20"/>
        </w:rPr>
        <w:t xml:space="preserve"> :</w:t>
      </w:r>
    </w:p>
    <w:p w14:paraId="05A9450E" w14:textId="77777777" w:rsidR="00A504E3" w:rsidRPr="00145BDD"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r>
            <w:rPr>
              <w:rFonts w:ascii="Cambria Math" w:hAnsi="Cambria Math"/>
              <w:sz w:val="20"/>
              <w:szCs w:val="20"/>
            </w:rPr>
            <m:t>=</m:t>
          </m:r>
          <m:r>
            <w:rPr>
              <w:rFonts w:ascii="Cambria Math" w:hAnsi="Cambria Math"/>
              <w:sz w:val="20"/>
              <w:szCs w:val="20"/>
              <w:lang w:val="en-US"/>
            </w:rPr>
            <m:t>min</m:t>
          </m:r>
          <m:d>
            <m:dPr>
              <m:ctrlPr>
                <w:rPr>
                  <w:rFonts w:ascii="Cambria Math" w:hAnsi="Cambria Math"/>
                  <w:i/>
                  <w:sz w:val="20"/>
                  <w:szCs w:val="20"/>
                  <w:lang w:val="en-US"/>
                </w:rPr>
              </m:ctrlPr>
            </m:dPr>
            <m:e>
              <m:nary>
                <m:naryPr>
                  <m:chr m:val="∑"/>
                  <m:limLoc m:val="undOvr"/>
                  <m:ctrlPr>
                    <w:rPr>
                      <w:rFonts w:ascii="Cambria Math" w:hAnsi="Cambria Math"/>
                      <w:i/>
                      <w:sz w:val="20"/>
                      <w:szCs w:val="20"/>
                    </w:rPr>
                  </m:ctrlPr>
                </m:naryPr>
                <m:sub>
                  <m:r>
                    <w:rPr>
                      <w:rFonts w:ascii="Cambria Math" w:hAnsi="Cambria Math"/>
                      <w:sz w:val="20"/>
                      <w:szCs w:val="20"/>
                      <w:lang w:val="en-US"/>
                    </w:rPr>
                    <m:t>m'=1</m:t>
                  </m:r>
                </m:sub>
                <m:sup>
                  <m:r>
                    <w:rPr>
                      <w:rFonts w:ascii="Cambria Math" w:hAnsi="Cambria Math"/>
                      <w:sz w:val="20"/>
                      <w:szCs w:val="20"/>
                      <w:lang w:val="en-US"/>
                    </w:rPr>
                    <m:t>m</m:t>
                  </m:r>
                </m:sup>
                <m:e>
                  <m:nary>
                    <m:naryPr>
                      <m:chr m:val="∑"/>
                      <m:limLoc m:val="undOvr"/>
                      <m:supHide m:val="1"/>
                      <m:ctrlPr>
                        <w:rPr>
                          <w:rFonts w:ascii="Cambria Math" w:hAnsi="Cambria Math"/>
                          <w:i/>
                          <w:sz w:val="20"/>
                          <w:szCs w:val="20"/>
                        </w:rPr>
                      </m:ctrlPr>
                    </m:naryPr>
                    <m:sub>
                      <m:r>
                        <w:rPr>
                          <w:rFonts w:ascii="Cambria Math" w:hAnsi="Cambria Math"/>
                          <w:sz w:val="20"/>
                          <w:szCs w:val="20"/>
                          <w:lang w:val="en-US"/>
                        </w:rPr>
                        <m:t>i</m:t>
                      </m:r>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e>
              </m:nary>
              <m:r>
                <w:rPr>
                  <w:rFonts w:ascii="Cambria Math" w:hAnsi="Cambria Math"/>
                  <w:sz w:val="20"/>
                  <w:szCs w:val="20"/>
                </w:rPr>
                <m:t xml:space="preserve"> - </m:t>
              </m:r>
              <m:nary>
                <m:naryPr>
                  <m:chr m:val="∑"/>
                  <m:limLoc m:val="undOvr"/>
                  <m:ctrlPr>
                    <w:rPr>
                      <w:rFonts w:ascii="Cambria Math" w:hAnsi="Cambria Math"/>
                      <w:i/>
                      <w:sz w:val="20"/>
                      <w:szCs w:val="20"/>
                    </w:rPr>
                  </m:ctrlPr>
                </m:naryPr>
                <m:sub>
                  <m:r>
                    <w:rPr>
                      <w:rFonts w:ascii="Cambria Math" w:hAnsi="Cambria Math"/>
                      <w:sz w:val="20"/>
                      <w:szCs w:val="20"/>
                    </w:rPr>
                    <m:t>m'=1</m:t>
                  </m:r>
                </m:sub>
                <m:sup>
                  <m:r>
                    <w:rPr>
                      <w:rFonts w:ascii="Cambria Math" w:hAnsi="Cambria Math"/>
                      <w:sz w:val="20"/>
                      <w:szCs w:val="20"/>
                    </w:rPr>
                    <m:t>(m-1)</m:t>
                  </m:r>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e>
              </m:nary>
              <m:r>
                <w:rPr>
                  <w:rFonts w:ascii="Cambria Math" w:hAnsi="Cambria Math"/>
                  <w:sz w:val="20"/>
                  <w:szCs w:val="20"/>
                </w:rPr>
                <m:t>;</m:t>
              </m:r>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p>
              <m:r>
                <w:rPr>
                  <w:rFonts w:ascii="Cambria Math" w:hAnsi="Cambria Math"/>
                  <w:sz w:val="20"/>
                  <w:szCs w:val="20"/>
                </w:rPr>
                <m:t>×</m:t>
              </m:r>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r>
                <w:rPr>
                  <w:rFonts w:ascii="Cambria Math" w:hAnsi="Cambria Math" w:cs="Calibri"/>
                  <w:sz w:val="20"/>
                  <w:szCs w:val="20"/>
                </w:rPr>
                <m:t>×</m:t>
              </m:r>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e>
          </m:d>
        </m:oMath>
      </m:oMathPara>
    </w:p>
    <w:p w14:paraId="49CACAE7" w14:textId="77777777" w:rsidR="00A504E3" w:rsidRPr="00145BDD" w:rsidRDefault="00A504E3" w:rsidP="00A504E3">
      <w:pPr>
        <w:pStyle w:val="af8"/>
        <w:suppressAutoHyphens/>
        <w:spacing w:before="120" w:after="120"/>
        <w:ind w:left="0"/>
        <w:contextualSpacing w:val="0"/>
        <w:jc w:val="both"/>
        <w:rPr>
          <w:sz w:val="20"/>
          <w:szCs w:val="20"/>
        </w:rPr>
      </w:pPr>
      <w:r w:rsidRPr="00145BDD">
        <w:rPr>
          <w:sz w:val="20"/>
          <w:szCs w:val="20"/>
        </w:rPr>
        <w:t>где</w:t>
      </w:r>
    </w:p>
    <w:p w14:paraId="03D6EF31" w14:textId="77777777" w:rsidR="00A504E3" w:rsidRPr="00145BDD" w:rsidRDefault="00A504E3" w:rsidP="00A504E3">
      <w:pPr>
        <w:pStyle w:val="af8"/>
        <w:suppressAutoHyphens/>
        <w:spacing w:before="120" w:after="120"/>
        <w:ind w:left="0"/>
        <w:contextualSpacing w:val="0"/>
        <w:jc w:val="both"/>
        <w:rPr>
          <w:sz w:val="20"/>
          <w:szCs w:val="20"/>
        </w:rPr>
      </w:pPr>
      <m:oMath>
        <m:r>
          <w:rPr>
            <w:rFonts w:ascii="Cambria Math" w:hAnsi="Cambria Math"/>
            <w:sz w:val="20"/>
            <w:szCs w:val="20"/>
            <w:lang w:val="en-US"/>
          </w:rPr>
          <m:t>m</m:t>
        </m:r>
        <m:r>
          <w:rPr>
            <w:rFonts w:ascii="Cambria Math" w:hAnsi="Cambria Math"/>
            <w:sz w:val="20"/>
            <w:szCs w:val="20"/>
          </w:rPr>
          <m:t>'</m:t>
        </m:r>
      </m:oMath>
      <w:r w:rsidRPr="00145BDD">
        <w:rPr>
          <w:sz w:val="20"/>
          <w:szCs w:val="20"/>
        </w:rPr>
        <w:t xml:space="preserve"> – порядковый номер расчетного периода (месяца) в календарном году</w:t>
      </w:r>
      <w:r>
        <w:rPr>
          <w:sz w:val="20"/>
          <w:szCs w:val="20"/>
        </w:rPr>
        <w:t>: целое число от 1 до 12 включительно</w:t>
      </w:r>
      <w:r w:rsidRPr="00145BDD">
        <w:rPr>
          <w:sz w:val="20"/>
          <w:szCs w:val="20"/>
        </w:rPr>
        <w:t>;</w:t>
      </w:r>
    </w:p>
    <w:p w14:paraId="67A2D429" w14:textId="77777777" w:rsidR="00A504E3"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00A504E3" w:rsidRPr="00145BDD">
        <w:rPr>
          <w:sz w:val="20"/>
          <w:szCs w:val="20"/>
        </w:rPr>
        <w:t xml:space="preserve"> </w:t>
      </w:r>
      <w:r w:rsidR="00A504E3">
        <w:rPr>
          <w:sz w:val="20"/>
          <w:szCs w:val="20"/>
        </w:rPr>
        <w:t xml:space="preserve">и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oMath>
      <w:r w:rsidR="00A504E3">
        <w:rPr>
          <w:sz w:val="20"/>
          <w:szCs w:val="20"/>
        </w:rPr>
        <w:t xml:space="preserve"> </w:t>
      </w:r>
      <w:r w:rsidR="00A504E3" w:rsidRPr="00145BDD">
        <w:rPr>
          <w:sz w:val="20"/>
          <w:szCs w:val="20"/>
        </w:rPr>
        <w:t>– величин</w:t>
      </w:r>
      <w:r w:rsidR="00A504E3">
        <w:rPr>
          <w:sz w:val="20"/>
          <w:szCs w:val="20"/>
        </w:rPr>
        <w:t>ы,</w:t>
      </w:r>
      <w:r w:rsidR="00A504E3" w:rsidRPr="00145BDD">
        <w:rPr>
          <w:sz w:val="20"/>
          <w:szCs w:val="20"/>
        </w:rPr>
        <w:t xml:space="preserve"> </w:t>
      </w:r>
      <w:r w:rsidR="00A504E3">
        <w:rPr>
          <w:sz w:val="20"/>
          <w:szCs w:val="20"/>
        </w:rPr>
        <w:t xml:space="preserve">равные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00A504E3">
        <w:rPr>
          <w:sz w:val="20"/>
          <w:szCs w:val="20"/>
        </w:rPr>
        <w:t xml:space="preserve"> и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oMath>
      <w:r w:rsidR="00A504E3">
        <w:rPr>
          <w:sz w:val="20"/>
          <w:szCs w:val="20"/>
        </w:rPr>
        <w:t xml:space="preserve"> соответственно при </w:t>
      </w:r>
      <w:r w:rsidR="00A504E3" w:rsidRPr="006818AB">
        <w:rPr>
          <w:b/>
          <w:i/>
          <w:sz w:val="20"/>
          <w:szCs w:val="20"/>
          <w:lang w:val="en-US"/>
        </w:rPr>
        <w:t>m</w:t>
      </w:r>
      <w:r w:rsidR="00A504E3" w:rsidRPr="006818AB">
        <w:rPr>
          <w:sz w:val="20"/>
          <w:szCs w:val="20"/>
        </w:rPr>
        <w:t xml:space="preserve"> </w:t>
      </w:r>
      <w:r w:rsidR="00A504E3">
        <w:rPr>
          <w:sz w:val="20"/>
          <w:szCs w:val="20"/>
        </w:rPr>
        <w:t>=</w:t>
      </w:r>
      <w:r w:rsidR="00A504E3" w:rsidRPr="006818AB">
        <w:rPr>
          <w:sz w:val="20"/>
          <w:szCs w:val="20"/>
        </w:rPr>
        <w:t xml:space="preserve"> </w:t>
      </w:r>
      <w:r w:rsidR="00A504E3" w:rsidRPr="006818AB">
        <w:rPr>
          <w:b/>
          <w:i/>
          <w:sz w:val="20"/>
          <w:szCs w:val="20"/>
          <w:lang w:val="en-US"/>
        </w:rPr>
        <w:t>m</w:t>
      </w:r>
      <w:r w:rsidR="00A504E3" w:rsidRPr="006818AB">
        <w:rPr>
          <w:b/>
          <w:i/>
          <w:sz w:val="20"/>
          <w:szCs w:val="20"/>
        </w:rPr>
        <w:t>'</w:t>
      </w:r>
      <w:r w:rsidR="00A504E3">
        <w:rPr>
          <w:b/>
          <w:i/>
          <w:sz w:val="20"/>
          <w:szCs w:val="20"/>
        </w:rPr>
        <w:t xml:space="preserve"> </w:t>
      </w:r>
      <w:r w:rsidR="00A504E3" w:rsidRPr="00C0189D">
        <w:rPr>
          <w:sz w:val="20"/>
          <w:szCs w:val="20"/>
        </w:rPr>
        <w:t xml:space="preserve">и прочих </w:t>
      </w:r>
      <w:r w:rsidR="00A504E3">
        <w:rPr>
          <w:sz w:val="20"/>
          <w:szCs w:val="20"/>
        </w:rPr>
        <w:t>совпадающих</w:t>
      </w:r>
      <w:r w:rsidR="00A504E3" w:rsidRPr="00C0189D">
        <w:rPr>
          <w:sz w:val="20"/>
          <w:szCs w:val="20"/>
        </w:rPr>
        <w:t xml:space="preserve"> аргументах</w:t>
      </w:r>
      <w:r w:rsidR="00A504E3">
        <w:rPr>
          <w:sz w:val="20"/>
          <w:szCs w:val="20"/>
        </w:rPr>
        <w:t>;</w:t>
      </w:r>
    </w:p>
    <w:p w14:paraId="6CB20CEC" w14:textId="77777777" w:rsidR="00A504E3" w:rsidRPr="008A329B" w:rsidRDefault="002F48C5" w:rsidP="00A504E3">
      <w:pPr>
        <w:pStyle w:val="af8"/>
        <w:suppressAutoHyphens/>
        <w:spacing w:before="120" w:after="120"/>
        <w:ind w:left="0"/>
        <w:contextualSpacing w:val="0"/>
        <w:jc w:val="both"/>
        <w:rPr>
          <w:sz w:val="20"/>
          <w:szCs w:val="20"/>
        </w:rPr>
      </w:pPr>
      <m:oMath>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p>
      </m:oMath>
      <w:r w:rsidR="00A504E3">
        <w:rPr>
          <w:sz w:val="20"/>
          <w:szCs w:val="20"/>
        </w:rPr>
        <w:t xml:space="preserve"> – лимит на максимальное увеличение стоимости Договора, согласованный Сторонами, равный </w:t>
      </w:r>
      <w:r w:rsidR="00A504E3">
        <w:rPr>
          <w:sz w:val="20"/>
          <w:szCs w:val="20"/>
          <w:highlight w:val="green"/>
        </w:rPr>
        <w:t>___</w:t>
      </w:r>
      <w:r w:rsidR="00A504E3">
        <w:rPr>
          <w:sz w:val="20"/>
          <w:szCs w:val="20"/>
        </w:rPr>
        <w:t>.</w:t>
      </w:r>
    </w:p>
    <w:p w14:paraId="05A6A662" w14:textId="77777777" w:rsidR="00A504E3" w:rsidRPr="00EC04B8" w:rsidRDefault="00A504E3" w:rsidP="00847744">
      <w:pPr>
        <w:pStyle w:val="af8"/>
        <w:numPr>
          <w:ilvl w:val="0"/>
          <w:numId w:val="7"/>
        </w:numPr>
        <w:tabs>
          <w:tab w:val="left" w:pos="1276"/>
        </w:tabs>
        <w:suppressAutoHyphens/>
        <w:spacing w:before="120" w:after="120"/>
        <w:ind w:left="0" w:firstLine="567"/>
        <w:contextualSpacing w:val="0"/>
        <w:jc w:val="both"/>
        <w:rPr>
          <w:sz w:val="20"/>
          <w:szCs w:val="20"/>
        </w:rPr>
      </w:pPr>
      <w:bookmarkStart w:id="76" w:name="_Ref65784465"/>
      <w:bookmarkStart w:id="77" w:name="_Ref65523697"/>
      <w:r w:rsidRPr="00EC04B8">
        <w:rPr>
          <w:sz w:val="20"/>
          <w:szCs w:val="20"/>
        </w:rPr>
        <w:t xml:space="preserve">Величина ускоренного дополнительного возмещения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ускор</m:t>
            </m:r>
          </m:sup>
        </m:sSubSup>
      </m:oMath>
      <w:r w:rsidRPr="00EC04B8">
        <w:rPr>
          <w:sz w:val="20"/>
          <w:szCs w:val="20"/>
        </w:rPr>
        <w:t xml:space="preserve"> рассчитывается</w:t>
      </w:r>
      <w:r w:rsidRPr="00954DBE">
        <w:rPr>
          <w:sz w:val="20"/>
          <w:szCs w:val="20"/>
        </w:rPr>
        <w:t xml:space="preserve"> </w:t>
      </w:r>
      <w:r>
        <w:rPr>
          <w:sz w:val="20"/>
          <w:szCs w:val="20"/>
        </w:rPr>
        <w:t xml:space="preserve">только для </w:t>
      </w:r>
      <m:oMath>
        <m:r>
          <m:rPr>
            <m:sty m:val="bi"/>
          </m:rPr>
          <w:rPr>
            <w:rFonts w:ascii="Cambria Math" w:hAnsi="Cambria Math"/>
            <w:sz w:val="20"/>
            <w:szCs w:val="20"/>
          </w:rPr>
          <m:t>i</m:t>
        </m:r>
      </m:oMath>
      <w:r>
        <w:rPr>
          <w:sz w:val="20"/>
          <w:szCs w:val="20"/>
        </w:rPr>
        <w:t xml:space="preserve">-ых мероприятий Инвестиционной программы, согласованной на календарный год </w:t>
      </w:r>
      <w:r w:rsidRPr="00A2395C">
        <w:rPr>
          <w:b/>
          <w:i/>
          <w:sz w:val="20"/>
          <w:szCs w:val="20"/>
          <w:lang w:val="en-US"/>
        </w:rPr>
        <w:t>k</w:t>
      </w:r>
      <w:r>
        <w:rPr>
          <w:sz w:val="20"/>
          <w:szCs w:val="20"/>
        </w:rPr>
        <w:t xml:space="preserve">, в отношении которых </w:t>
      </w:r>
      <w:r w:rsidRPr="007C444D">
        <w:rPr>
          <w:sz w:val="20"/>
          <w:szCs w:val="20"/>
        </w:rPr>
        <w:t xml:space="preserve">по состоянию на расчетный период </w:t>
      </w:r>
      <w:r w:rsidRPr="007C444D">
        <w:rPr>
          <w:b/>
          <w:i/>
          <w:sz w:val="20"/>
          <w:szCs w:val="20"/>
          <w:lang w:val="en-US"/>
        </w:rPr>
        <w:t>m</w:t>
      </w:r>
      <w:r w:rsidRPr="007C444D">
        <w:rPr>
          <w:sz w:val="20"/>
          <w:szCs w:val="20"/>
        </w:rPr>
        <w:t xml:space="preserve"> календарного года </w:t>
      </w:r>
      <w:r w:rsidRPr="007C444D">
        <w:rPr>
          <w:b/>
          <w:i/>
          <w:sz w:val="20"/>
          <w:szCs w:val="20"/>
          <w:lang w:val="en-US"/>
        </w:rPr>
        <w:t>k</w:t>
      </w:r>
      <w:r w:rsidRPr="007C444D">
        <w:rPr>
          <w:sz w:val="20"/>
          <w:szCs w:val="20"/>
        </w:rPr>
        <w:t xml:space="preserve"> </w:t>
      </w:r>
      <w:r>
        <w:rPr>
          <w:sz w:val="20"/>
          <w:szCs w:val="20"/>
        </w:rPr>
        <w:t>одновременно выполняются следующие условия</w:t>
      </w:r>
      <w:r w:rsidRPr="007C444D">
        <w:rPr>
          <w:sz w:val="20"/>
          <w:szCs w:val="20"/>
        </w:rPr>
        <w:t>:</w:t>
      </w:r>
      <w:bookmarkEnd w:id="76"/>
    </w:p>
    <w:bookmarkEnd w:id="77"/>
    <w:p w14:paraId="6549BFC3" w14:textId="77777777" w:rsidR="00A504E3" w:rsidRPr="00710900" w:rsidRDefault="00A504E3" w:rsidP="00847744">
      <w:pPr>
        <w:pStyle w:val="af8"/>
        <w:numPr>
          <w:ilvl w:val="0"/>
          <w:numId w:val="28"/>
        </w:numPr>
        <w:suppressAutoHyphens/>
        <w:spacing w:before="120" w:after="120"/>
        <w:ind w:left="851" w:hanging="284"/>
        <w:contextualSpacing w:val="0"/>
        <w:jc w:val="both"/>
        <w:rPr>
          <w:sz w:val="20"/>
          <w:szCs w:val="20"/>
        </w:rPr>
      </w:pPr>
      <w:r>
        <w:rPr>
          <w:sz w:val="20"/>
          <w:szCs w:val="20"/>
        </w:rPr>
        <w:t xml:space="preserve">плановые даты выполнения финальных контрольных точек, предусмотренные в Инвестиционной программе, </w:t>
      </w:r>
      <w:r w:rsidRPr="00C2711E">
        <w:rPr>
          <w:b/>
          <w:sz w:val="20"/>
          <w:szCs w:val="20"/>
        </w:rPr>
        <w:t>не позднее последнего числа расчетного периода</w:t>
      </w:r>
      <w:r>
        <w:rPr>
          <w:sz w:val="20"/>
          <w:szCs w:val="20"/>
        </w:rPr>
        <w:t xml:space="preserve"> </w:t>
      </w:r>
      <w:r w:rsidRPr="00475834">
        <w:rPr>
          <w:b/>
          <w:i/>
          <w:sz w:val="20"/>
          <w:szCs w:val="20"/>
          <w:lang w:val="en-US"/>
        </w:rPr>
        <w:t>m</w:t>
      </w:r>
      <w:r w:rsidRPr="00475834">
        <w:rPr>
          <w:b/>
          <w:i/>
          <w:sz w:val="20"/>
          <w:szCs w:val="20"/>
        </w:rPr>
        <w:t>-1</w:t>
      </w:r>
      <w:r>
        <w:rPr>
          <w:sz w:val="20"/>
          <w:szCs w:val="20"/>
        </w:rPr>
        <w:t xml:space="preserve"> календарного года </w:t>
      </w:r>
      <w:r w:rsidRPr="00C53086">
        <w:rPr>
          <w:b/>
          <w:i/>
          <w:sz w:val="20"/>
          <w:szCs w:val="20"/>
          <w:lang w:val="en-US"/>
        </w:rPr>
        <w:t>k</w:t>
      </w:r>
      <w:r>
        <w:rPr>
          <w:sz w:val="20"/>
          <w:szCs w:val="20"/>
        </w:rPr>
        <w:t xml:space="preserve">, и данные финальные контрольные точки были </w:t>
      </w:r>
      <w:r w:rsidRPr="00303352">
        <w:rPr>
          <w:b/>
          <w:sz w:val="20"/>
          <w:szCs w:val="20"/>
        </w:rPr>
        <w:t>выполнены</w:t>
      </w:r>
      <w:r>
        <w:rPr>
          <w:sz w:val="20"/>
          <w:szCs w:val="20"/>
        </w:rPr>
        <w:t xml:space="preserve"> Теплосетевой организацией в соответствии с требованиями Стандарта взаимодействия и Договора;</w:t>
      </w:r>
    </w:p>
    <w:p w14:paraId="594E8497" w14:textId="77777777" w:rsidR="00A504E3" w:rsidRPr="00273AE3" w:rsidRDefault="00A504E3" w:rsidP="00847744">
      <w:pPr>
        <w:pStyle w:val="af8"/>
        <w:numPr>
          <w:ilvl w:val="0"/>
          <w:numId w:val="28"/>
        </w:numPr>
        <w:suppressAutoHyphens/>
        <w:spacing w:before="120" w:after="120"/>
        <w:ind w:left="851" w:hanging="284"/>
        <w:contextualSpacing w:val="0"/>
        <w:jc w:val="both"/>
        <w:rPr>
          <w:sz w:val="20"/>
          <w:szCs w:val="20"/>
        </w:rPr>
      </w:pPr>
      <w:r>
        <w:rPr>
          <w:sz w:val="20"/>
          <w:szCs w:val="20"/>
        </w:rPr>
        <w:t xml:space="preserve">плановые даты выполнения промежуточных контрольных точек, предусмотренные в Инвестиционной программе, </w:t>
      </w:r>
      <w:r w:rsidRPr="00C2711E">
        <w:rPr>
          <w:b/>
          <w:sz w:val="20"/>
          <w:szCs w:val="20"/>
        </w:rPr>
        <w:t>не позднее последнего числа расчетного периода</w:t>
      </w:r>
      <w:r>
        <w:rPr>
          <w:sz w:val="20"/>
          <w:szCs w:val="20"/>
        </w:rPr>
        <w:t xml:space="preserve"> </w:t>
      </w:r>
      <w:r w:rsidRPr="00475834">
        <w:rPr>
          <w:b/>
          <w:i/>
          <w:sz w:val="20"/>
          <w:szCs w:val="20"/>
          <w:lang w:val="en-US"/>
        </w:rPr>
        <w:t>m</w:t>
      </w:r>
      <w:r w:rsidRPr="00475834">
        <w:rPr>
          <w:b/>
          <w:i/>
          <w:sz w:val="20"/>
          <w:szCs w:val="20"/>
        </w:rPr>
        <w:t>-1</w:t>
      </w:r>
      <w:r>
        <w:rPr>
          <w:sz w:val="20"/>
          <w:szCs w:val="20"/>
        </w:rPr>
        <w:t xml:space="preserve"> календарного года </w:t>
      </w:r>
      <w:r w:rsidRPr="00C53086">
        <w:rPr>
          <w:b/>
          <w:i/>
          <w:sz w:val="20"/>
          <w:szCs w:val="20"/>
          <w:lang w:val="en-US"/>
        </w:rPr>
        <w:t>k</w:t>
      </w:r>
      <w:r>
        <w:rPr>
          <w:sz w:val="20"/>
          <w:szCs w:val="20"/>
        </w:rPr>
        <w:t xml:space="preserve">, и данные промежуточные контрольные точки </w:t>
      </w:r>
      <w:r w:rsidRPr="00303352">
        <w:rPr>
          <w:b/>
          <w:sz w:val="20"/>
          <w:szCs w:val="20"/>
        </w:rPr>
        <w:t>выполнены</w:t>
      </w:r>
      <w:r>
        <w:rPr>
          <w:sz w:val="20"/>
          <w:szCs w:val="20"/>
        </w:rPr>
        <w:t xml:space="preserve"> Теплосетевой организацией в соответствии с требованиями Стандарта взаимодействия и Договора.</w:t>
      </w:r>
    </w:p>
    <w:p w14:paraId="34416C26" w14:textId="77777777" w:rsidR="00A504E3" w:rsidRDefault="00A504E3" w:rsidP="00A504E3">
      <w:pPr>
        <w:pStyle w:val="af8"/>
        <w:suppressAutoHyphens/>
        <w:spacing w:before="120" w:after="120"/>
        <w:ind w:left="0" w:firstLine="567"/>
        <w:contextualSpacing w:val="0"/>
        <w:jc w:val="both"/>
        <w:rPr>
          <w:sz w:val="20"/>
          <w:szCs w:val="20"/>
        </w:rPr>
      </w:pPr>
      <w:r>
        <w:rPr>
          <w:sz w:val="20"/>
          <w:szCs w:val="20"/>
        </w:rPr>
        <w:lastRenderedPageBreak/>
        <w:t xml:space="preserve">Мероприятия, удовлетворяющие вышеуказанным критериями одновременно, образуют совокупность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ускор</m:t>
            </m:r>
          </m:sub>
        </m:sSub>
      </m:oMath>
      <w:r>
        <w:rPr>
          <w:sz w:val="20"/>
          <w:szCs w:val="20"/>
        </w:rPr>
        <w:t xml:space="preserve">-ых мероприятий Инвестиционной программы, согласованной на календарный год </w:t>
      </w:r>
      <w:r w:rsidRPr="00A2395C">
        <w:rPr>
          <w:b/>
          <w:i/>
          <w:sz w:val="20"/>
          <w:szCs w:val="20"/>
          <w:lang w:val="en-US"/>
        </w:rPr>
        <w:t>k</w:t>
      </w:r>
      <w:r>
        <w:rPr>
          <w:sz w:val="20"/>
          <w:szCs w:val="20"/>
        </w:rPr>
        <w:t xml:space="preserve">. </w:t>
      </w:r>
    </w:p>
    <w:p w14:paraId="4CDEB8BC" w14:textId="77777777" w:rsidR="00A504E3" w:rsidRDefault="00A504E3" w:rsidP="00A504E3">
      <w:pPr>
        <w:pStyle w:val="af8"/>
        <w:suppressAutoHyphens/>
        <w:spacing w:before="120" w:after="120"/>
        <w:ind w:left="0" w:firstLine="567"/>
        <w:contextualSpacing w:val="0"/>
        <w:jc w:val="both"/>
        <w:rPr>
          <w:sz w:val="20"/>
          <w:szCs w:val="20"/>
        </w:rPr>
      </w:pPr>
      <w:r>
        <w:rPr>
          <w:sz w:val="20"/>
          <w:szCs w:val="20"/>
        </w:rPr>
        <w:t xml:space="preserve">При этом величина стандартного дополнительного </w:t>
      </w:r>
      <w:r w:rsidRPr="001A0A1B">
        <w:rPr>
          <w:sz w:val="20"/>
          <w:szCs w:val="20"/>
        </w:rPr>
        <w:t>возмещения</w:t>
      </w:r>
      <w:r>
        <w:rPr>
          <w:sz w:val="20"/>
          <w:szCs w:val="20"/>
        </w:rPr>
        <w:t xml:space="preserve">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ускор</m:t>
            </m:r>
          </m:sup>
        </m:sSubSup>
      </m:oMath>
      <w:r>
        <w:rPr>
          <w:sz w:val="20"/>
          <w:szCs w:val="20"/>
        </w:rPr>
        <w:t xml:space="preserve"> в отношении </w:t>
      </w:r>
      <m:oMath>
        <m:r>
          <m:rPr>
            <m:sty m:val="bi"/>
          </m:rPr>
          <w:rPr>
            <w:rFonts w:ascii="Cambria Math" w:hAnsi="Cambria Math"/>
            <w:sz w:val="20"/>
            <w:szCs w:val="20"/>
            <w:lang w:val="en-US"/>
          </w:rPr>
          <m:t>i</m:t>
        </m:r>
        <m:r>
          <w:rPr>
            <w:rFonts w:ascii="Cambria Math" w:hAnsi="Cambria Math"/>
            <w:sz w:val="20"/>
            <w:szCs w:val="20"/>
          </w:rPr>
          <m:t>=</m:t>
        </m:r>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ускор</m:t>
            </m:r>
          </m:sub>
        </m:sSub>
      </m:oMath>
      <w:r>
        <w:rPr>
          <w:sz w:val="20"/>
          <w:szCs w:val="20"/>
        </w:rPr>
        <w:t xml:space="preserve">-ых мероприятий Инвестиционной программы, согласованной на календарный год </w:t>
      </w:r>
      <w:r w:rsidRPr="00A2395C">
        <w:rPr>
          <w:b/>
          <w:i/>
          <w:sz w:val="20"/>
          <w:szCs w:val="20"/>
          <w:lang w:val="en-US"/>
        </w:rPr>
        <w:t>k</w:t>
      </w:r>
      <w:r>
        <w:rPr>
          <w:sz w:val="20"/>
          <w:szCs w:val="20"/>
        </w:rPr>
        <w:t xml:space="preserve"> рассчитывается следующим образом:</w:t>
      </w:r>
    </w:p>
    <w:p w14:paraId="1761D05A" w14:textId="77777777" w:rsidR="00A504E3" w:rsidRPr="004723CD"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ускор</m:t>
              </m:r>
            </m:sup>
          </m:sSubSup>
          <m:r>
            <w:rPr>
              <w:rFonts w:ascii="Cambria Math" w:hAnsi="Cambria Math"/>
              <w:sz w:val="20"/>
              <w:szCs w:val="20"/>
            </w:rPr>
            <m:t xml:space="preserve"> = </m:t>
          </m:r>
          <m:f>
            <m:fPr>
              <m:ctrlPr>
                <w:rPr>
                  <w:rFonts w:ascii="Cambria Math" w:hAnsi="Cambria Math"/>
                  <w:i/>
                  <w:sz w:val="20"/>
                  <w:szCs w:val="20"/>
                </w:rPr>
              </m:ctrlPr>
            </m:fPr>
            <m:num>
              <m:r>
                <w:rPr>
                  <w:rFonts w:ascii="Cambria Math" w:hAnsi="Cambria Math"/>
                  <w:sz w:val="20"/>
                  <w:szCs w:val="20"/>
                </w:rPr>
                <m:t>1</m:t>
              </m:r>
            </m:num>
            <m:den>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ускор</m:t>
                  </m:r>
                </m:sub>
              </m:sSub>
            </m:den>
          </m:f>
          <m:r>
            <w:rPr>
              <w:rFonts w:ascii="Cambria Math" w:hAnsi="Cambria Math"/>
              <w:sz w:val="20"/>
              <w:szCs w:val="20"/>
            </w:rPr>
            <m:t>×</m:t>
          </m:r>
          <m:d>
            <m:dPr>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 xml:space="preserve">- </m:t>
              </m:r>
              <m:nary>
                <m:naryPr>
                  <m:chr m:val="∑"/>
                  <m:limLoc m:val="undOvr"/>
                  <m:ctrlPr>
                    <w:rPr>
                      <w:rFonts w:ascii="Cambria Math" w:hAnsi="Cambria Math" w:cs="Arial"/>
                      <w:i/>
                      <w:sz w:val="20"/>
                      <w:szCs w:val="20"/>
                    </w:rPr>
                  </m:ctrlPr>
                </m:naryPr>
                <m:sub>
                  <m:r>
                    <w:rPr>
                      <w:rFonts w:ascii="Cambria Math" w:hAnsi="Cambria Math" w:cs="Arial"/>
                      <w:sz w:val="20"/>
                      <w:szCs w:val="20"/>
                      <w:lang w:val="en-US"/>
                    </w:rPr>
                    <m:t>m'</m:t>
                  </m:r>
                  <m:r>
                    <w:rPr>
                      <w:rFonts w:ascii="Cambria Math" w:hAnsi="Cambria Math" w:cs="Arial"/>
                      <w:sz w:val="20"/>
                      <w:szCs w:val="20"/>
                    </w:rPr>
                    <m:t>=1</m:t>
                  </m:r>
                </m:sub>
                <m:sup>
                  <m:r>
                    <w:rPr>
                      <w:rFonts w:ascii="Cambria Math" w:hAnsi="Cambria Math" w:cs="Arial"/>
                      <w:sz w:val="20"/>
                      <w:szCs w:val="20"/>
                    </w:rPr>
                    <m:t>(m-1)</m:t>
                  </m:r>
                </m:sup>
                <m:e>
                  <m:sSubSup>
                    <m:sSubSupPr>
                      <m:ctrlPr>
                        <w:rPr>
                          <w:rFonts w:ascii="Cambria Math" w:hAnsi="Cambria Math" w:cs="Arial"/>
                          <w:i/>
                          <w:sz w:val="20"/>
                          <w:szCs w:val="20"/>
                        </w:rPr>
                      </m:ctrlPr>
                    </m:sSubSupPr>
                    <m:e>
                      <m:r>
                        <w:rPr>
                          <w:rFonts w:ascii="Cambria Math" w:hAnsi="Cambria Math" w:cs="Arial"/>
                          <w:sz w:val="20"/>
                          <w:szCs w:val="20"/>
                          <w:lang w:val="en-US"/>
                        </w:rPr>
                        <m:t>S</m:t>
                      </m:r>
                      <m:ctrlPr>
                        <w:rPr>
                          <w:rFonts w:ascii="Cambria Math" w:hAnsi="Cambria Math" w:cs="Arial"/>
                          <w:i/>
                          <w:sz w:val="20"/>
                          <w:szCs w:val="20"/>
                          <w:lang w:val="en-US"/>
                        </w:rPr>
                      </m:ctrlPr>
                    </m:e>
                    <m:sub>
                      <m:r>
                        <w:rPr>
                          <w:rFonts w:ascii="Cambria Math" w:hAnsi="Cambria Math" w:cs="Arial"/>
                          <w:sz w:val="20"/>
                          <w:szCs w:val="20"/>
                          <w:lang w:val="en-US"/>
                        </w:rPr>
                        <m:t>k</m:t>
                      </m:r>
                      <m:r>
                        <w:rPr>
                          <w:rFonts w:ascii="Cambria Math" w:hAnsi="Cambria Math" w:cs="Arial"/>
                          <w:sz w:val="20"/>
                          <w:szCs w:val="20"/>
                        </w:rPr>
                        <m:t>,</m:t>
                      </m:r>
                      <m:r>
                        <w:rPr>
                          <w:rFonts w:ascii="Cambria Math" w:hAnsi="Cambria Math" w:cs="Arial"/>
                          <w:sz w:val="20"/>
                          <w:szCs w:val="20"/>
                          <w:lang w:val="en-US"/>
                        </w:rPr>
                        <m:t>m',i</m:t>
                      </m:r>
                    </m:sub>
                    <m:sup>
                      <m:r>
                        <w:rPr>
                          <w:rFonts w:ascii="Cambria Math" w:hAnsi="Cambria Math" w:cs="Arial"/>
                          <w:sz w:val="20"/>
                          <w:szCs w:val="20"/>
                        </w:rPr>
                        <m:t>+</m:t>
                      </m:r>
                    </m:sup>
                  </m:sSubSup>
                </m:e>
              </m:nary>
            </m:e>
          </m:d>
        </m:oMath>
      </m:oMathPara>
    </w:p>
    <w:p w14:paraId="1E82CE2F" w14:textId="77777777" w:rsidR="00A504E3" w:rsidRDefault="00A504E3" w:rsidP="00A504E3">
      <w:pPr>
        <w:pStyle w:val="af8"/>
        <w:suppressAutoHyphens/>
        <w:spacing w:before="120" w:after="120"/>
        <w:ind w:left="0"/>
        <w:contextualSpacing w:val="0"/>
        <w:jc w:val="both"/>
        <w:rPr>
          <w:sz w:val="20"/>
          <w:szCs w:val="20"/>
        </w:rPr>
      </w:pPr>
      <w:r>
        <w:rPr>
          <w:sz w:val="20"/>
          <w:szCs w:val="20"/>
        </w:rPr>
        <w:t>где</w:t>
      </w:r>
    </w:p>
    <w:p w14:paraId="1B2CB17A" w14:textId="77777777" w:rsidR="00A504E3" w:rsidRPr="00A25C19" w:rsidRDefault="002F48C5" w:rsidP="00A504E3">
      <w:pPr>
        <w:pStyle w:val="af8"/>
        <w:suppressAutoHyphens/>
        <w:spacing w:before="120" w:after="120"/>
        <w:ind w:left="0"/>
        <w:contextualSpacing w:val="0"/>
        <w:jc w:val="both"/>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ускор</m:t>
            </m:r>
          </m:sub>
        </m:sSub>
      </m:oMath>
      <w:r w:rsidR="00A504E3" w:rsidRPr="00A25C19">
        <w:rPr>
          <w:sz w:val="20"/>
          <w:szCs w:val="20"/>
        </w:rPr>
        <w:t xml:space="preserve"> – количество расчётных периодов, расположенных в интервале с расчетного периода </w:t>
      </w:r>
      <w:r w:rsidR="00A504E3" w:rsidRPr="00A25C19">
        <w:rPr>
          <w:b/>
          <w:i/>
          <w:sz w:val="20"/>
          <w:szCs w:val="20"/>
          <w:lang w:val="en-US"/>
        </w:rPr>
        <w:t>m</w:t>
      </w:r>
      <w:r w:rsidR="00A504E3" w:rsidRPr="00A25C19">
        <w:rPr>
          <w:b/>
          <w:i/>
          <w:sz w:val="20"/>
          <w:szCs w:val="20"/>
        </w:rPr>
        <w:t xml:space="preserve"> </w:t>
      </w:r>
      <w:r w:rsidR="00A504E3" w:rsidRPr="00A25C19">
        <w:rPr>
          <w:sz w:val="20"/>
          <w:szCs w:val="20"/>
        </w:rPr>
        <w:t>(включая его)</w:t>
      </w:r>
      <w:r w:rsidR="00A504E3" w:rsidRPr="00A25C19">
        <w:rPr>
          <w:b/>
          <w:i/>
          <w:sz w:val="20"/>
          <w:szCs w:val="20"/>
        </w:rPr>
        <w:t xml:space="preserve">, </w:t>
      </w:r>
      <w:r w:rsidR="00A504E3" w:rsidRPr="00A25C19">
        <w:rPr>
          <w:sz w:val="20"/>
          <w:szCs w:val="20"/>
        </w:rPr>
        <w:t xml:space="preserve">в котором в отношении </w:t>
      </w:r>
      <w:r w:rsidR="00A504E3" w:rsidRPr="003D1511">
        <w:rPr>
          <w:b/>
          <w:i/>
          <w:sz w:val="20"/>
          <w:szCs w:val="20"/>
          <w:lang w:val="en-US"/>
        </w:rPr>
        <w:t>i</w:t>
      </w:r>
      <w:r w:rsidR="00A504E3" w:rsidRPr="003D1511">
        <w:rPr>
          <w:sz w:val="20"/>
          <w:szCs w:val="20"/>
        </w:rPr>
        <w:t>-</w:t>
      </w:r>
      <w:r w:rsidR="00A504E3">
        <w:rPr>
          <w:sz w:val="20"/>
          <w:szCs w:val="20"/>
        </w:rPr>
        <w:t xml:space="preserve">го </w:t>
      </w:r>
      <w:r w:rsidR="00A504E3" w:rsidRPr="00A25C19">
        <w:rPr>
          <w:sz w:val="20"/>
          <w:szCs w:val="20"/>
        </w:rPr>
        <w:t xml:space="preserve">мероприятия впервые было зафиксировано выполнение всех указанных в настоящем пункте критериев отнесения мероприятия к совокупности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ускор</m:t>
            </m:r>
          </m:sub>
        </m:sSub>
      </m:oMath>
      <w:r w:rsidR="00A504E3" w:rsidRPr="00A25C19">
        <w:rPr>
          <w:sz w:val="20"/>
          <w:szCs w:val="20"/>
        </w:rPr>
        <w:t xml:space="preserve">-ых мероприятий Инвестиционной программы, и до окончания календарного года </w:t>
      </w:r>
      <w:r w:rsidR="00A504E3" w:rsidRPr="00A25C19">
        <w:rPr>
          <w:b/>
          <w:i/>
          <w:sz w:val="20"/>
          <w:szCs w:val="20"/>
          <w:lang w:val="en-US"/>
        </w:rPr>
        <w:t>k</w:t>
      </w:r>
      <w:r w:rsidR="00A504E3" w:rsidRPr="00A25C19">
        <w:rPr>
          <w:sz w:val="20"/>
          <w:szCs w:val="20"/>
        </w:rPr>
        <w:t>;</w:t>
      </w:r>
    </w:p>
    <w:p w14:paraId="1CA144FA" w14:textId="77777777" w:rsidR="00A504E3" w:rsidRPr="00145BDD" w:rsidRDefault="00A504E3" w:rsidP="00A504E3">
      <w:pPr>
        <w:pStyle w:val="af8"/>
        <w:suppressAutoHyphens/>
        <w:spacing w:before="120" w:after="120"/>
        <w:ind w:left="0"/>
        <w:contextualSpacing w:val="0"/>
        <w:jc w:val="both"/>
        <w:rPr>
          <w:sz w:val="20"/>
          <w:szCs w:val="20"/>
        </w:rPr>
      </w:pPr>
      <m:oMath>
        <m:r>
          <w:rPr>
            <w:rFonts w:ascii="Cambria Math" w:hAnsi="Cambria Math"/>
            <w:sz w:val="20"/>
            <w:szCs w:val="20"/>
            <w:lang w:val="en-US"/>
          </w:rPr>
          <m:t>m</m:t>
        </m:r>
        <m:r>
          <w:rPr>
            <w:rFonts w:ascii="Cambria Math" w:hAnsi="Cambria Math"/>
            <w:sz w:val="20"/>
            <w:szCs w:val="20"/>
          </w:rPr>
          <m:t>'</m:t>
        </m:r>
      </m:oMath>
      <w:r w:rsidRPr="00145BDD">
        <w:rPr>
          <w:sz w:val="20"/>
          <w:szCs w:val="20"/>
        </w:rPr>
        <w:t xml:space="preserve"> – порядковый номер расчетного периода (месяца) в календарном году</w:t>
      </w:r>
      <w:r>
        <w:rPr>
          <w:sz w:val="20"/>
          <w:szCs w:val="20"/>
        </w:rPr>
        <w:t>: целое число от 1 до 12 включительно</w:t>
      </w:r>
      <w:r w:rsidRPr="00145BDD">
        <w:rPr>
          <w:sz w:val="20"/>
          <w:szCs w:val="20"/>
        </w:rPr>
        <w:t>;</w:t>
      </w:r>
    </w:p>
    <w:p w14:paraId="71DFF260" w14:textId="77777777" w:rsidR="00A504E3" w:rsidRPr="00145BDD"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cs="Arial"/>
                <w:i/>
                <w:sz w:val="20"/>
                <w:szCs w:val="20"/>
              </w:rPr>
            </m:ctrlPr>
          </m:sSubSupPr>
          <m:e>
            <m:r>
              <w:rPr>
                <w:rFonts w:ascii="Cambria Math" w:hAnsi="Cambria Math" w:cs="Arial"/>
                <w:sz w:val="20"/>
                <w:szCs w:val="20"/>
                <w:lang w:val="en-US"/>
              </w:rPr>
              <m:t>S</m:t>
            </m:r>
            <m:ctrlPr>
              <w:rPr>
                <w:rFonts w:ascii="Cambria Math" w:hAnsi="Cambria Math" w:cs="Arial"/>
                <w:i/>
                <w:sz w:val="20"/>
                <w:szCs w:val="20"/>
                <w:lang w:val="en-US"/>
              </w:rPr>
            </m:ctrlPr>
          </m:e>
          <m:sub>
            <m:r>
              <w:rPr>
                <w:rFonts w:ascii="Cambria Math" w:hAnsi="Cambria Math" w:cs="Arial"/>
                <w:sz w:val="20"/>
                <w:szCs w:val="20"/>
                <w:lang w:val="en-US"/>
              </w:rPr>
              <m:t>k</m:t>
            </m:r>
            <m:r>
              <w:rPr>
                <w:rFonts w:ascii="Cambria Math" w:hAnsi="Cambria Math" w:cs="Arial"/>
                <w:sz w:val="20"/>
                <w:szCs w:val="20"/>
              </w:rPr>
              <m:t>,</m:t>
            </m:r>
            <m:r>
              <w:rPr>
                <w:rFonts w:ascii="Cambria Math" w:hAnsi="Cambria Math" w:cs="Arial"/>
                <w:sz w:val="20"/>
                <w:szCs w:val="20"/>
                <w:lang w:val="en-US"/>
              </w:rPr>
              <m:t>m</m:t>
            </m:r>
            <m:r>
              <w:rPr>
                <w:rFonts w:ascii="Cambria Math" w:hAnsi="Cambria Math" w:cs="Arial"/>
                <w:sz w:val="20"/>
                <w:szCs w:val="20"/>
              </w:rPr>
              <m:t>',</m:t>
            </m:r>
            <m:r>
              <w:rPr>
                <w:rFonts w:ascii="Cambria Math" w:hAnsi="Cambria Math" w:cs="Arial"/>
                <w:sz w:val="20"/>
                <w:szCs w:val="20"/>
                <w:lang w:val="en-US"/>
              </w:rPr>
              <m:t>i</m:t>
            </m:r>
          </m:sub>
          <m:sup>
            <m:r>
              <w:rPr>
                <w:rFonts w:ascii="Cambria Math" w:hAnsi="Cambria Math" w:cs="Arial"/>
                <w:sz w:val="20"/>
                <w:szCs w:val="20"/>
              </w:rPr>
              <m:t>+</m:t>
            </m:r>
          </m:sup>
        </m:sSubSup>
      </m:oMath>
      <w:r w:rsidR="00A504E3">
        <w:rPr>
          <w:sz w:val="20"/>
          <w:szCs w:val="20"/>
        </w:rPr>
        <w:t xml:space="preserve"> </w:t>
      </w:r>
      <w:r w:rsidR="00A504E3" w:rsidRPr="00145BDD">
        <w:rPr>
          <w:sz w:val="20"/>
          <w:szCs w:val="20"/>
        </w:rPr>
        <w:t>– величин</w:t>
      </w:r>
      <w:r w:rsidR="00A504E3">
        <w:rPr>
          <w:sz w:val="20"/>
          <w:szCs w:val="20"/>
        </w:rPr>
        <w:t>а,</w:t>
      </w:r>
      <w:r w:rsidR="00A504E3" w:rsidRPr="00145BDD">
        <w:rPr>
          <w:sz w:val="20"/>
          <w:szCs w:val="20"/>
        </w:rPr>
        <w:t xml:space="preserve"> </w:t>
      </w:r>
      <w:r w:rsidR="00A504E3">
        <w:rPr>
          <w:sz w:val="20"/>
          <w:szCs w:val="20"/>
        </w:rPr>
        <w:t xml:space="preserve">равная </w:t>
      </w:r>
      <m:oMath>
        <m:sSubSup>
          <m:sSubSupPr>
            <m:ctrlPr>
              <w:rPr>
                <w:rFonts w:ascii="Cambria Math" w:hAnsi="Cambria Math" w:cs="Arial"/>
                <w:i/>
                <w:sz w:val="20"/>
                <w:szCs w:val="20"/>
              </w:rPr>
            </m:ctrlPr>
          </m:sSubSupPr>
          <m:e>
            <m:r>
              <w:rPr>
                <w:rFonts w:ascii="Cambria Math" w:hAnsi="Cambria Math" w:cs="Arial"/>
                <w:sz w:val="20"/>
                <w:szCs w:val="20"/>
                <w:lang w:val="en-US"/>
              </w:rPr>
              <m:t>S</m:t>
            </m:r>
            <m:ctrlPr>
              <w:rPr>
                <w:rFonts w:ascii="Cambria Math" w:hAnsi="Cambria Math" w:cs="Arial"/>
                <w:i/>
                <w:sz w:val="20"/>
                <w:szCs w:val="20"/>
                <w:lang w:val="en-US"/>
              </w:rPr>
            </m:ctrlPr>
          </m:e>
          <m:sub>
            <m:r>
              <w:rPr>
                <w:rFonts w:ascii="Cambria Math" w:hAnsi="Cambria Math" w:cs="Arial"/>
                <w:sz w:val="20"/>
                <w:szCs w:val="20"/>
                <w:lang w:val="en-US"/>
              </w:rPr>
              <m:t>k</m:t>
            </m:r>
            <m:r>
              <w:rPr>
                <w:rFonts w:ascii="Cambria Math" w:hAnsi="Cambria Math" w:cs="Arial"/>
                <w:sz w:val="20"/>
                <w:szCs w:val="20"/>
              </w:rPr>
              <m:t>,</m:t>
            </m:r>
            <m:r>
              <w:rPr>
                <w:rFonts w:ascii="Cambria Math" w:hAnsi="Cambria Math" w:cs="Arial"/>
                <w:sz w:val="20"/>
                <w:szCs w:val="20"/>
                <w:lang w:val="en-US"/>
              </w:rPr>
              <m:t>m</m:t>
            </m:r>
            <m:r>
              <w:rPr>
                <w:rFonts w:ascii="Cambria Math" w:hAnsi="Cambria Math" w:cs="Arial"/>
                <w:sz w:val="20"/>
                <w:szCs w:val="20"/>
              </w:rPr>
              <m:t>,</m:t>
            </m:r>
            <m:r>
              <w:rPr>
                <w:rFonts w:ascii="Cambria Math" w:hAnsi="Cambria Math" w:cs="Arial"/>
                <w:sz w:val="20"/>
                <w:szCs w:val="20"/>
                <w:lang w:val="en-US"/>
              </w:rPr>
              <m:t>i</m:t>
            </m:r>
          </m:sub>
          <m:sup>
            <m:r>
              <w:rPr>
                <w:rFonts w:ascii="Cambria Math" w:hAnsi="Cambria Math" w:cs="Arial"/>
                <w:sz w:val="20"/>
                <w:szCs w:val="20"/>
              </w:rPr>
              <m:t>+</m:t>
            </m:r>
          </m:sup>
        </m:sSubSup>
      </m:oMath>
      <w:r w:rsidR="00A504E3">
        <w:rPr>
          <w:sz w:val="20"/>
          <w:szCs w:val="20"/>
        </w:rPr>
        <w:t xml:space="preserve"> при </w:t>
      </w:r>
      <w:r w:rsidR="00A504E3" w:rsidRPr="006818AB">
        <w:rPr>
          <w:b/>
          <w:i/>
          <w:sz w:val="20"/>
          <w:szCs w:val="20"/>
          <w:lang w:val="en-US"/>
        </w:rPr>
        <w:t>m</w:t>
      </w:r>
      <w:r w:rsidR="00A504E3" w:rsidRPr="006818AB">
        <w:rPr>
          <w:sz w:val="20"/>
          <w:szCs w:val="20"/>
        </w:rPr>
        <w:t xml:space="preserve"> </w:t>
      </w:r>
      <w:r w:rsidR="00A504E3">
        <w:rPr>
          <w:sz w:val="20"/>
          <w:szCs w:val="20"/>
        </w:rPr>
        <w:t>=</w:t>
      </w:r>
      <w:r w:rsidR="00A504E3" w:rsidRPr="006818AB">
        <w:rPr>
          <w:sz w:val="20"/>
          <w:szCs w:val="20"/>
        </w:rPr>
        <w:t xml:space="preserve"> </w:t>
      </w:r>
      <w:r w:rsidR="00A504E3" w:rsidRPr="006818AB">
        <w:rPr>
          <w:b/>
          <w:i/>
          <w:sz w:val="20"/>
          <w:szCs w:val="20"/>
          <w:lang w:val="en-US"/>
        </w:rPr>
        <w:t>m</w:t>
      </w:r>
      <w:r w:rsidR="00A504E3" w:rsidRPr="006818AB">
        <w:rPr>
          <w:b/>
          <w:i/>
          <w:sz w:val="20"/>
          <w:szCs w:val="20"/>
        </w:rPr>
        <w:t>'</w:t>
      </w:r>
      <w:r w:rsidR="00A504E3">
        <w:rPr>
          <w:b/>
          <w:i/>
          <w:sz w:val="20"/>
          <w:szCs w:val="20"/>
        </w:rPr>
        <w:t xml:space="preserve"> </w:t>
      </w:r>
      <w:r w:rsidR="00A504E3" w:rsidRPr="00C0189D">
        <w:rPr>
          <w:sz w:val="20"/>
          <w:szCs w:val="20"/>
        </w:rPr>
        <w:t xml:space="preserve">и прочих </w:t>
      </w:r>
      <w:r w:rsidR="00A504E3">
        <w:rPr>
          <w:sz w:val="20"/>
          <w:szCs w:val="20"/>
        </w:rPr>
        <w:t>совпадающих</w:t>
      </w:r>
      <w:r w:rsidR="00A504E3" w:rsidRPr="00C0189D">
        <w:rPr>
          <w:sz w:val="20"/>
          <w:szCs w:val="20"/>
        </w:rPr>
        <w:t xml:space="preserve"> аргументах</w:t>
      </w:r>
      <w:r w:rsidR="00A504E3" w:rsidRPr="00145BDD">
        <w:rPr>
          <w:sz w:val="20"/>
          <w:szCs w:val="20"/>
        </w:rPr>
        <w:t>;</w:t>
      </w:r>
    </w:p>
    <w:p w14:paraId="3762389F" w14:textId="77777777" w:rsidR="00A504E3" w:rsidRPr="00F84E04" w:rsidRDefault="00A504E3" w:rsidP="00A504E3">
      <w:pPr>
        <w:pStyle w:val="af8"/>
        <w:suppressAutoHyphens/>
        <w:spacing w:before="120" w:after="120"/>
        <w:ind w:left="0"/>
        <w:contextualSpacing w:val="0"/>
        <w:jc w:val="both"/>
        <w:rPr>
          <w:sz w:val="20"/>
          <w:szCs w:val="20"/>
        </w:rPr>
      </w:pPr>
    </w:p>
    <w:p w14:paraId="4E230D65" w14:textId="77777777" w:rsidR="00A504E3" w:rsidRDefault="00A504E3" w:rsidP="00A504E3">
      <w:pPr>
        <w:pStyle w:val="af8"/>
        <w:suppressAutoHyphens/>
        <w:spacing w:before="120" w:after="120"/>
        <w:ind w:left="0" w:firstLine="567"/>
        <w:contextualSpacing w:val="0"/>
        <w:jc w:val="both"/>
        <w:rPr>
          <w:sz w:val="20"/>
          <w:szCs w:val="20"/>
        </w:rPr>
      </w:pPr>
      <w:r>
        <w:rPr>
          <w:sz w:val="20"/>
          <w:szCs w:val="20"/>
        </w:rPr>
        <w:t xml:space="preserve">Для мероприятий Инвестиционной программы, согласованной на календарный год </w:t>
      </w:r>
      <w:r w:rsidRPr="00A2395C">
        <w:rPr>
          <w:b/>
          <w:i/>
          <w:sz w:val="20"/>
          <w:szCs w:val="20"/>
          <w:lang w:val="en-US"/>
        </w:rPr>
        <w:t>k</w:t>
      </w:r>
      <w:r>
        <w:rPr>
          <w:sz w:val="20"/>
          <w:szCs w:val="20"/>
        </w:rPr>
        <w:t xml:space="preserve">, не соответствующих вышеуказанным в настоящем пункте критериям (не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ускор</m:t>
            </m:r>
          </m:sub>
        </m:sSub>
      </m:oMath>
      <w:r>
        <w:rPr>
          <w:sz w:val="20"/>
          <w:szCs w:val="20"/>
        </w:rPr>
        <w:t xml:space="preserve">), </w:t>
      </w:r>
      <w:r w:rsidRPr="00937951">
        <w:rPr>
          <w:sz w:val="20"/>
          <w:szCs w:val="20"/>
        </w:rPr>
        <w:t>а также в случае</w:t>
      </w:r>
      <w:r>
        <w:rPr>
          <w:sz w:val="20"/>
          <w:szCs w:val="20"/>
        </w:rPr>
        <w:t>,</w:t>
      </w:r>
      <w:r w:rsidRPr="00937951">
        <w:rPr>
          <w:sz w:val="20"/>
          <w:szCs w:val="20"/>
        </w:rPr>
        <w:t xml:space="preserve"> когда </w:t>
      </w:r>
      <m:oMath>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r>
          <w:rPr>
            <w:rFonts w:ascii="Cambria Math" w:hAnsi="Cambria Math" w:cs="Calibri"/>
            <w:sz w:val="20"/>
            <w:szCs w:val="20"/>
          </w:rPr>
          <m:t>=0</m:t>
        </m:r>
      </m:oMath>
      <w:r w:rsidRPr="00937951">
        <w:rPr>
          <w:sz w:val="20"/>
          <w:szCs w:val="20"/>
        </w:rPr>
        <w:t xml:space="preserve">, величина стандартного дополнительного возмещения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ускор</m:t>
            </m:r>
          </m:sup>
        </m:sSubSup>
        <m:r>
          <w:rPr>
            <w:rFonts w:ascii="Cambria Math" w:hAnsi="Cambria Math"/>
            <w:sz w:val="20"/>
            <w:szCs w:val="20"/>
          </w:rPr>
          <m:t>=0</m:t>
        </m:r>
      </m:oMath>
      <w:r w:rsidRPr="00937951">
        <w:rPr>
          <w:sz w:val="20"/>
          <w:szCs w:val="20"/>
        </w:rPr>
        <w:t>.</w:t>
      </w:r>
    </w:p>
    <w:p w14:paraId="31C5A92B" w14:textId="2C6055B4" w:rsidR="00A504E3" w:rsidRDefault="00A504E3" w:rsidP="00A504E3">
      <w:pPr>
        <w:pStyle w:val="af8"/>
        <w:suppressAutoHyphens/>
        <w:spacing w:before="120" w:after="120"/>
        <w:ind w:left="0" w:firstLine="567"/>
        <w:contextualSpacing w:val="0"/>
        <w:jc w:val="both"/>
        <w:rPr>
          <w:sz w:val="20"/>
          <w:szCs w:val="20"/>
        </w:rPr>
      </w:pPr>
      <w:r>
        <w:rPr>
          <w:sz w:val="20"/>
          <w:szCs w:val="20"/>
        </w:rPr>
        <w:t xml:space="preserve">Для отнесения </w:t>
      </w:r>
      <w:r w:rsidRPr="00EE1C4E">
        <w:rPr>
          <w:b/>
          <w:i/>
          <w:sz w:val="20"/>
          <w:szCs w:val="20"/>
          <w:lang w:val="en-US"/>
        </w:rPr>
        <w:t>i</w:t>
      </w:r>
      <w:r w:rsidRPr="00EE1C4E">
        <w:rPr>
          <w:sz w:val="20"/>
          <w:szCs w:val="20"/>
        </w:rPr>
        <w:t>-</w:t>
      </w:r>
      <w:r>
        <w:rPr>
          <w:sz w:val="20"/>
          <w:szCs w:val="20"/>
        </w:rPr>
        <w:t xml:space="preserve">ых мероприятий Инвестиционной программы к совокупности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ускор</m:t>
            </m:r>
          </m:sub>
        </m:sSub>
      </m:oMath>
      <w:r>
        <w:rPr>
          <w:sz w:val="20"/>
          <w:szCs w:val="20"/>
        </w:rPr>
        <w:t xml:space="preserve">-ых мероприятий, Стороны договорились применять указанные в </w:t>
      </w:r>
      <w:r w:rsidRPr="009E5FCB">
        <w:rPr>
          <w:b/>
          <w:sz w:val="20"/>
          <w:szCs w:val="20"/>
        </w:rPr>
        <w:t xml:space="preserve">пункте </w:t>
      </w:r>
      <w:r w:rsidRPr="009E5FCB">
        <w:rPr>
          <w:b/>
          <w:sz w:val="20"/>
          <w:szCs w:val="20"/>
        </w:rPr>
        <w:fldChar w:fldCharType="begin"/>
      </w:r>
      <w:r w:rsidRPr="009E5FCB">
        <w:rPr>
          <w:b/>
          <w:sz w:val="20"/>
          <w:szCs w:val="20"/>
        </w:rPr>
        <w:instrText xml:space="preserve"> REF _Ref66022861 \r </w:instrText>
      </w:r>
      <w:r>
        <w:rPr>
          <w:b/>
          <w:sz w:val="20"/>
          <w:szCs w:val="20"/>
        </w:rPr>
        <w:instrText xml:space="preserve"> \* MERGEFORMAT </w:instrText>
      </w:r>
      <w:r w:rsidRPr="009E5FCB">
        <w:rPr>
          <w:b/>
          <w:sz w:val="20"/>
          <w:szCs w:val="20"/>
        </w:rPr>
        <w:fldChar w:fldCharType="separate"/>
      </w:r>
      <w:r w:rsidR="009C0EEE">
        <w:rPr>
          <w:b/>
          <w:sz w:val="20"/>
          <w:szCs w:val="20"/>
        </w:rPr>
        <w:t>4.3.2.3</w:t>
      </w:r>
      <w:r w:rsidRPr="009E5FCB">
        <w:rPr>
          <w:b/>
          <w:sz w:val="20"/>
          <w:szCs w:val="20"/>
        </w:rPr>
        <w:fldChar w:fldCharType="end"/>
      </w:r>
      <w:r>
        <w:rPr>
          <w:sz w:val="20"/>
          <w:szCs w:val="20"/>
        </w:rPr>
        <w:t xml:space="preserve"> Договора критерии выполнения или невыполнения контрольных точек, предусмотренных Инвестиционной программой.</w:t>
      </w:r>
    </w:p>
    <w:p w14:paraId="06F7A96C" w14:textId="77777777" w:rsidR="00A504E3" w:rsidRPr="00F84CE9" w:rsidRDefault="00A504E3" w:rsidP="00847744">
      <w:pPr>
        <w:pStyle w:val="af8"/>
        <w:numPr>
          <w:ilvl w:val="0"/>
          <w:numId w:val="7"/>
        </w:numPr>
        <w:tabs>
          <w:tab w:val="left" w:pos="1276"/>
        </w:tabs>
        <w:suppressAutoHyphens/>
        <w:spacing w:before="120" w:after="120"/>
        <w:ind w:left="0" w:firstLine="567"/>
        <w:contextualSpacing w:val="0"/>
        <w:jc w:val="both"/>
        <w:rPr>
          <w:sz w:val="20"/>
          <w:szCs w:val="20"/>
        </w:rPr>
      </w:pPr>
      <w:bookmarkStart w:id="78" w:name="_Ref65780770"/>
      <w:r w:rsidRPr="00F84CE9">
        <w:rPr>
          <w:sz w:val="20"/>
          <w:szCs w:val="20"/>
        </w:rPr>
        <w:t xml:space="preserve">Величина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k,m</m:t>
            </m:r>
          </m:sub>
          <m:sup>
            <m:r>
              <w:rPr>
                <w:rFonts w:ascii="Cambria Math" w:hAnsi="Cambria Math" w:cs="Calibri"/>
                <w:sz w:val="20"/>
                <w:szCs w:val="20"/>
              </w:rPr>
              <m:t>+</m:t>
            </m:r>
          </m:sup>
        </m:sSubSup>
      </m:oMath>
      <w:r w:rsidRPr="00F84CE9">
        <w:rPr>
          <w:sz w:val="20"/>
          <w:szCs w:val="20"/>
        </w:rPr>
        <w:t xml:space="preserve"> в зависимости от указанных ниже условий определяется следующим образом:</w:t>
      </w:r>
      <w:bookmarkEnd w:id="78"/>
    </w:p>
    <w:p w14:paraId="662B3CB2" w14:textId="3E3B470B" w:rsidR="00A504E3" w:rsidRDefault="00A504E3" w:rsidP="00847744">
      <w:pPr>
        <w:pStyle w:val="af8"/>
        <w:numPr>
          <w:ilvl w:val="0"/>
          <w:numId w:val="19"/>
        </w:numPr>
        <w:suppressAutoHyphens/>
        <w:spacing w:before="120" w:after="120"/>
        <w:ind w:left="851" w:hanging="284"/>
        <w:contextualSpacing w:val="0"/>
        <w:jc w:val="both"/>
        <w:rPr>
          <w:sz w:val="20"/>
          <w:szCs w:val="20"/>
        </w:rPr>
      </w:pPr>
      <w:r>
        <w:rPr>
          <w:sz w:val="20"/>
          <w:szCs w:val="20"/>
        </w:rPr>
        <w:t>п</w:t>
      </w:r>
      <w:r w:rsidRPr="00E24ED0">
        <w:rPr>
          <w:sz w:val="20"/>
          <w:szCs w:val="20"/>
        </w:rPr>
        <w:t xml:space="preserve">ри </w:t>
      </w:r>
      <m:oMath>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r>
          <w:rPr>
            <w:rFonts w:ascii="Cambria Math" w:hAnsi="Cambria Math" w:cs="Calibri"/>
            <w:sz w:val="20"/>
            <w:szCs w:val="20"/>
          </w:rPr>
          <m:t>=0</m:t>
        </m:r>
      </m:oMath>
      <w:r>
        <w:rPr>
          <w:sz w:val="20"/>
          <w:szCs w:val="20"/>
        </w:rPr>
        <w:t xml:space="preserve"> либо п</w:t>
      </w:r>
      <w:r w:rsidRPr="00E24ED0">
        <w:rPr>
          <w:sz w:val="20"/>
          <w:szCs w:val="20"/>
        </w:rPr>
        <w:t xml:space="preserve">ри </w:t>
      </w:r>
      <w:r w:rsidRPr="00E24ED0">
        <w:rPr>
          <w:b/>
          <w:i/>
          <w:sz w:val="20"/>
          <w:szCs w:val="20"/>
          <w:lang w:val="en-US"/>
        </w:rPr>
        <w:t>k</w:t>
      </w:r>
      <w:r w:rsidRPr="00E24ED0">
        <w:rPr>
          <w:b/>
          <w:i/>
          <w:sz w:val="20"/>
          <w:szCs w:val="20"/>
        </w:rPr>
        <w:t xml:space="preserve"> = </w:t>
      </w:r>
      <w:r w:rsidRPr="009A3809">
        <w:rPr>
          <w:sz w:val="20"/>
          <w:szCs w:val="20"/>
        </w:rPr>
        <w:t>номеру календарного года, указанно</w:t>
      </w:r>
      <w:r>
        <w:rPr>
          <w:sz w:val="20"/>
          <w:szCs w:val="20"/>
        </w:rPr>
        <w:t>му</w:t>
      </w:r>
      <w:r w:rsidRPr="009A3809">
        <w:rPr>
          <w:sz w:val="20"/>
          <w:szCs w:val="20"/>
        </w:rPr>
        <w:t xml:space="preserve">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говора, увеличенному на 1 (один)</w:t>
      </w:r>
      <w:r>
        <w:rPr>
          <w:sz w:val="20"/>
          <w:szCs w:val="20"/>
        </w:rPr>
        <w:t xml:space="preserve"> </w:t>
      </w:r>
      <w:r w:rsidRPr="00E24ED0">
        <w:rPr>
          <w:sz w:val="20"/>
          <w:szCs w:val="20"/>
        </w:rPr>
        <w:t xml:space="preserve">(выполнение </w:t>
      </w:r>
      <w:r>
        <w:rPr>
          <w:sz w:val="20"/>
          <w:szCs w:val="20"/>
        </w:rPr>
        <w:t xml:space="preserve">любого из </w:t>
      </w:r>
      <w:r w:rsidRPr="00E24ED0">
        <w:rPr>
          <w:sz w:val="20"/>
          <w:szCs w:val="20"/>
        </w:rPr>
        <w:t xml:space="preserve">условий): </w:t>
      </w:r>
    </w:p>
    <w:p w14:paraId="23C455CD" w14:textId="77777777" w:rsidR="00A504E3" w:rsidRPr="00F84CE9" w:rsidRDefault="002F48C5" w:rsidP="00A504E3">
      <w:pPr>
        <w:suppressAutoHyphens/>
        <w:spacing w:before="120" w:after="120"/>
        <w:ind w:left="567"/>
        <w:jc w:val="both"/>
        <w:rPr>
          <w:rStyle w:val="af"/>
          <w:sz w:val="20"/>
          <w:szCs w:val="20"/>
        </w:rPr>
      </w:pPr>
      <m:oMathPara>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k,m</m:t>
              </m:r>
            </m:sub>
            <m:sup>
              <m:r>
                <w:rPr>
                  <w:rFonts w:ascii="Cambria Math" w:hAnsi="Cambria Math" w:cs="Calibri"/>
                  <w:sz w:val="20"/>
                  <w:szCs w:val="20"/>
                </w:rPr>
                <m:t>+</m:t>
              </m:r>
            </m:sup>
          </m:sSubSup>
          <m:r>
            <w:rPr>
              <w:rFonts w:ascii="Cambria Math" w:hAnsi="Cambria Math"/>
              <w:sz w:val="20"/>
              <w:szCs w:val="20"/>
            </w:rPr>
            <m:t>=0</m:t>
          </m:r>
        </m:oMath>
      </m:oMathPara>
    </w:p>
    <w:p w14:paraId="3E1C6AD8" w14:textId="2FE77DEA" w:rsidR="00A504E3" w:rsidRPr="00E24ED0" w:rsidRDefault="00A504E3" w:rsidP="00847744">
      <w:pPr>
        <w:pStyle w:val="af8"/>
        <w:numPr>
          <w:ilvl w:val="0"/>
          <w:numId w:val="19"/>
        </w:numPr>
        <w:suppressAutoHyphens/>
        <w:spacing w:before="120" w:after="120"/>
        <w:ind w:left="851" w:hanging="284"/>
        <w:contextualSpacing w:val="0"/>
        <w:jc w:val="both"/>
        <w:rPr>
          <w:rStyle w:val="af"/>
          <w:sz w:val="20"/>
          <w:szCs w:val="20"/>
        </w:rPr>
      </w:pPr>
      <w:r>
        <w:rPr>
          <w:sz w:val="20"/>
          <w:szCs w:val="20"/>
        </w:rPr>
        <w:t>п</w:t>
      </w:r>
      <w:r w:rsidRPr="00E24ED0">
        <w:rPr>
          <w:sz w:val="20"/>
          <w:szCs w:val="20"/>
        </w:rPr>
        <w:t xml:space="preserve">ри </w:t>
      </w:r>
      <w:r w:rsidRPr="00E24ED0">
        <w:rPr>
          <w:b/>
          <w:i/>
          <w:sz w:val="20"/>
          <w:szCs w:val="20"/>
          <w:lang w:val="en-US"/>
        </w:rPr>
        <w:t>k</w:t>
      </w:r>
      <w:r w:rsidRPr="00E24ED0">
        <w:rPr>
          <w:b/>
          <w:i/>
          <w:sz w:val="20"/>
          <w:szCs w:val="20"/>
        </w:rPr>
        <w:t xml:space="preserve"> &gt;</w:t>
      </w:r>
      <w:r w:rsidRPr="00162FFE">
        <w:rPr>
          <w:sz w:val="20"/>
          <w:szCs w:val="20"/>
        </w:rPr>
        <w:t xml:space="preserve"> </w:t>
      </w:r>
      <w:r w:rsidRPr="009A3809">
        <w:rPr>
          <w:sz w:val="20"/>
          <w:szCs w:val="20"/>
        </w:rPr>
        <w:t>номер</w:t>
      </w:r>
      <w:r>
        <w:rPr>
          <w:sz w:val="20"/>
          <w:szCs w:val="20"/>
        </w:rPr>
        <w:t>а</w:t>
      </w:r>
      <w:r w:rsidRPr="009A3809">
        <w:rPr>
          <w:sz w:val="20"/>
          <w:szCs w:val="20"/>
        </w:rPr>
        <w:t xml:space="preserve"> календарного года, указанного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говора, увеличенного на 1 (один),</w:t>
      </w:r>
      <w:r>
        <w:rPr>
          <w:sz w:val="20"/>
          <w:szCs w:val="20"/>
        </w:rPr>
        <w:t xml:space="preserve"> </w:t>
      </w:r>
      <w:r w:rsidRPr="00E24ED0">
        <w:rPr>
          <w:sz w:val="20"/>
          <w:szCs w:val="20"/>
        </w:rPr>
        <w:t xml:space="preserve">и при </w:t>
      </w:r>
      <m:oMath>
        <m:r>
          <m:rPr>
            <m:sty m:val="bi"/>
          </m:rPr>
          <w:rPr>
            <w:rFonts w:ascii="Cambria Math" w:hAnsi="Cambria Math" w:cs="Calibri"/>
            <w:sz w:val="20"/>
            <w:szCs w:val="20"/>
          </w:rPr>
          <m:t>m</m:t>
        </m:r>
        <m:r>
          <w:rPr>
            <w:rFonts w:ascii="Cambria Math" w:hAnsi="Cambria Math" w:cs="Calibri"/>
            <w:sz w:val="20"/>
            <w:szCs w:val="20"/>
          </w:rPr>
          <m:t>=1</m:t>
        </m:r>
      </m:oMath>
      <w:r w:rsidRPr="00E24ED0">
        <w:rPr>
          <w:sz w:val="20"/>
          <w:szCs w:val="20"/>
        </w:rPr>
        <w:t xml:space="preserve"> (одновременное выполнение условий):</w:t>
      </w:r>
    </w:p>
    <w:p w14:paraId="633BC459" w14:textId="77777777" w:rsidR="00A504E3" w:rsidRPr="00E24ED0" w:rsidRDefault="002F48C5" w:rsidP="00A504E3">
      <w:pPr>
        <w:pStyle w:val="af8"/>
        <w:suppressAutoHyphens/>
        <w:spacing w:before="120" w:after="120"/>
        <w:ind w:left="0"/>
        <w:contextualSpacing w:val="0"/>
        <w:jc w:val="both"/>
        <w:rPr>
          <w:sz w:val="20"/>
          <w:szCs w:val="20"/>
          <w:lang w:val="en-US"/>
        </w:rPr>
      </w:pPr>
      <m:oMathPara>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k,m</m:t>
              </m:r>
            </m:sub>
            <m:sup>
              <m:r>
                <w:rPr>
                  <w:rFonts w:ascii="Cambria Math" w:hAnsi="Cambria Math" w:cs="Calibri"/>
                  <w:sz w:val="20"/>
                  <w:szCs w:val="20"/>
                </w:rPr>
                <m:t>+</m:t>
              </m:r>
            </m:sup>
          </m:sSubSup>
          <m:r>
            <w:rPr>
              <w:rFonts w:ascii="Cambria Math" w:hAnsi="Cambria Math" w:cs="Calibri"/>
              <w:sz w:val="20"/>
              <w:szCs w:val="20"/>
            </w:rPr>
            <m:t>=</m:t>
          </m:r>
          <m:f>
            <m:fPr>
              <m:ctrlPr>
                <w:rPr>
                  <w:rFonts w:ascii="Cambria Math" w:hAnsi="Cambria Math" w:cs="Calibri"/>
                  <w:i/>
                  <w:sz w:val="20"/>
                  <w:szCs w:val="20"/>
                </w:rPr>
              </m:ctrlPr>
            </m:fPr>
            <m:num>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r>
                <w:rPr>
                  <w:rFonts w:ascii="Cambria Math" w:hAnsi="Cambria Math" w:cs="Calibri"/>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3+</m:t>
                  </m:r>
                </m:sup>
              </m:sSubSup>
            </m:num>
            <m:den>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ОЗП</m:t>
                  </m:r>
                </m:sub>
              </m:sSub>
            </m:den>
          </m:f>
        </m:oMath>
      </m:oMathPara>
    </w:p>
    <w:p w14:paraId="06E8690C" w14:textId="5DF7248B" w:rsidR="00A504E3" w:rsidRPr="00E24ED0" w:rsidRDefault="00A504E3" w:rsidP="00847744">
      <w:pPr>
        <w:pStyle w:val="af8"/>
        <w:numPr>
          <w:ilvl w:val="0"/>
          <w:numId w:val="19"/>
        </w:numPr>
        <w:suppressAutoHyphens/>
        <w:spacing w:before="120" w:after="120"/>
        <w:ind w:left="851" w:hanging="284"/>
        <w:contextualSpacing w:val="0"/>
        <w:jc w:val="both"/>
        <w:rPr>
          <w:rStyle w:val="af"/>
          <w:sz w:val="20"/>
          <w:szCs w:val="20"/>
        </w:rPr>
      </w:pPr>
      <w:r>
        <w:rPr>
          <w:sz w:val="20"/>
          <w:szCs w:val="20"/>
        </w:rPr>
        <w:t>п</w:t>
      </w:r>
      <w:r w:rsidRPr="00E24ED0">
        <w:rPr>
          <w:sz w:val="20"/>
          <w:szCs w:val="20"/>
        </w:rPr>
        <w:t xml:space="preserve">ри </w:t>
      </w:r>
      <w:r w:rsidRPr="00E24ED0">
        <w:rPr>
          <w:b/>
          <w:i/>
          <w:sz w:val="20"/>
          <w:szCs w:val="20"/>
          <w:lang w:val="en-US"/>
        </w:rPr>
        <w:t>k</w:t>
      </w:r>
      <w:r w:rsidRPr="00E24ED0">
        <w:rPr>
          <w:b/>
          <w:i/>
          <w:sz w:val="20"/>
          <w:szCs w:val="20"/>
        </w:rPr>
        <w:t xml:space="preserve"> &gt;</w:t>
      </w:r>
      <w:r w:rsidRPr="00162FFE">
        <w:rPr>
          <w:sz w:val="20"/>
          <w:szCs w:val="20"/>
        </w:rPr>
        <w:t xml:space="preserve"> </w:t>
      </w:r>
      <w:r w:rsidRPr="009A3809">
        <w:rPr>
          <w:sz w:val="20"/>
          <w:szCs w:val="20"/>
        </w:rPr>
        <w:t>номер</w:t>
      </w:r>
      <w:r>
        <w:rPr>
          <w:sz w:val="20"/>
          <w:szCs w:val="20"/>
        </w:rPr>
        <w:t>а</w:t>
      </w:r>
      <w:r w:rsidRPr="009A3809">
        <w:rPr>
          <w:sz w:val="20"/>
          <w:szCs w:val="20"/>
        </w:rPr>
        <w:t xml:space="preserve"> календарного года, указанного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говора, увеличенного на 1 (один),</w:t>
      </w:r>
      <w:r w:rsidRPr="00E24ED0">
        <w:rPr>
          <w:sz w:val="20"/>
          <w:szCs w:val="20"/>
        </w:rPr>
        <w:t xml:space="preserve"> и при </w:t>
      </w:r>
      <m:oMath>
        <m:r>
          <m:rPr>
            <m:sty m:val="bi"/>
          </m:rPr>
          <w:rPr>
            <w:rFonts w:ascii="Cambria Math" w:hAnsi="Cambria Math" w:cs="Calibri"/>
            <w:sz w:val="20"/>
            <w:szCs w:val="20"/>
          </w:rPr>
          <m:t>m</m:t>
        </m:r>
        <m:r>
          <w:rPr>
            <w:rFonts w:ascii="Cambria Math" w:hAnsi="Cambria Math" w:cs="Calibri"/>
            <w:sz w:val="20"/>
            <w:szCs w:val="20"/>
          </w:rPr>
          <m:t>=2</m:t>
        </m:r>
      </m:oMath>
      <w:r w:rsidRPr="00E24ED0">
        <w:rPr>
          <w:sz w:val="20"/>
          <w:szCs w:val="20"/>
        </w:rPr>
        <w:t xml:space="preserve"> (одновременное выполнение условий):</w:t>
      </w:r>
    </w:p>
    <w:p w14:paraId="1D129541" w14:textId="77777777" w:rsidR="00A504E3" w:rsidRPr="00E24ED0"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k,m</m:t>
              </m:r>
            </m:sub>
            <m:sup>
              <m:r>
                <w:rPr>
                  <w:rFonts w:ascii="Cambria Math" w:hAnsi="Cambria Math" w:cs="Calibri"/>
                  <w:sz w:val="20"/>
                  <w:szCs w:val="20"/>
                </w:rPr>
                <m:t>+</m:t>
              </m:r>
            </m:sup>
          </m:sSubSup>
          <m:r>
            <w:rPr>
              <w:rFonts w:ascii="Cambria Math" w:hAnsi="Cambria Math" w:cs="Calibri"/>
              <w:sz w:val="20"/>
              <w:szCs w:val="20"/>
            </w:rPr>
            <m:t>=</m:t>
          </m:r>
          <m:f>
            <m:fPr>
              <m:ctrlPr>
                <w:rPr>
                  <w:rFonts w:ascii="Cambria Math" w:hAnsi="Cambria Math" w:cs="Calibri"/>
                  <w:i/>
                  <w:sz w:val="20"/>
                  <w:szCs w:val="20"/>
                </w:rPr>
              </m:ctrlPr>
            </m:fPr>
            <m:num>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r>
                <w:rPr>
                  <w:rFonts w:ascii="Cambria Math" w:hAnsi="Cambria Math" w:cs="Calibri"/>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3+</m:t>
                  </m:r>
                </m:sup>
              </m:sSubSup>
              <m:r>
                <w:rPr>
                  <w:rFonts w:ascii="Cambria Math" w:hAnsi="Cambria Math" w:cs="Calibri"/>
                  <w:sz w:val="20"/>
                  <w:szCs w:val="20"/>
                </w:rPr>
                <m:t>-</m:t>
              </m:r>
              <m:nary>
                <m:naryPr>
                  <m:chr m:val="∑"/>
                  <m:limLoc m:val="undOvr"/>
                  <m:ctrlPr>
                    <w:rPr>
                      <w:rFonts w:ascii="Cambria Math" w:hAnsi="Cambria Math"/>
                      <w:i/>
                      <w:sz w:val="20"/>
                      <w:szCs w:val="20"/>
                    </w:rPr>
                  </m:ctrlPr>
                </m:naryPr>
                <m:sub>
                  <m:r>
                    <w:rPr>
                      <w:rFonts w:ascii="Cambria Math" w:hAnsi="Cambria Math"/>
                      <w:sz w:val="20"/>
                      <w:szCs w:val="20"/>
                    </w:rPr>
                    <m:t>m'=1</m:t>
                  </m:r>
                </m:sub>
                <m:sup>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-1)</m:t>
                  </m:r>
                </m:sup>
                <m:e>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k,m'</m:t>
                      </m:r>
                    </m:sub>
                    <m:sup>
                      <m:r>
                        <w:rPr>
                          <w:rFonts w:ascii="Cambria Math" w:hAnsi="Cambria Math" w:cs="Calibri"/>
                          <w:sz w:val="20"/>
                          <w:szCs w:val="20"/>
                        </w:rPr>
                        <m:t>+</m:t>
                      </m:r>
                    </m:sup>
                  </m:sSubSup>
                </m:e>
              </m:nary>
            </m:num>
            <m:den>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ОЗП</m:t>
                  </m:r>
                </m:sub>
              </m:sSub>
            </m:den>
          </m:f>
        </m:oMath>
      </m:oMathPara>
    </w:p>
    <w:p w14:paraId="6CF49250" w14:textId="0F338A22" w:rsidR="00A504E3" w:rsidRPr="00E24ED0" w:rsidRDefault="00A504E3" w:rsidP="00847744">
      <w:pPr>
        <w:pStyle w:val="af8"/>
        <w:numPr>
          <w:ilvl w:val="0"/>
          <w:numId w:val="19"/>
        </w:numPr>
        <w:suppressAutoHyphens/>
        <w:spacing w:before="120" w:after="120"/>
        <w:ind w:left="851" w:hanging="284"/>
        <w:contextualSpacing w:val="0"/>
        <w:jc w:val="both"/>
        <w:rPr>
          <w:rStyle w:val="af"/>
          <w:sz w:val="20"/>
          <w:szCs w:val="20"/>
        </w:rPr>
      </w:pPr>
      <w:r>
        <w:rPr>
          <w:sz w:val="20"/>
          <w:szCs w:val="20"/>
        </w:rPr>
        <w:t>п</w:t>
      </w:r>
      <w:r w:rsidRPr="00E24ED0">
        <w:rPr>
          <w:sz w:val="20"/>
          <w:szCs w:val="20"/>
        </w:rPr>
        <w:t xml:space="preserve">ри </w:t>
      </w:r>
      <w:r w:rsidRPr="00E24ED0">
        <w:rPr>
          <w:b/>
          <w:i/>
          <w:sz w:val="20"/>
          <w:szCs w:val="20"/>
          <w:lang w:val="en-US"/>
        </w:rPr>
        <w:t>k</w:t>
      </w:r>
      <w:r w:rsidRPr="00E24ED0">
        <w:rPr>
          <w:b/>
          <w:i/>
          <w:sz w:val="20"/>
          <w:szCs w:val="20"/>
        </w:rPr>
        <w:t xml:space="preserve"> &gt;</w:t>
      </w:r>
      <w:r w:rsidRPr="00162FFE">
        <w:rPr>
          <w:sz w:val="20"/>
          <w:szCs w:val="20"/>
        </w:rPr>
        <w:t xml:space="preserve"> </w:t>
      </w:r>
      <w:r w:rsidRPr="009A3809">
        <w:rPr>
          <w:sz w:val="20"/>
          <w:szCs w:val="20"/>
        </w:rPr>
        <w:t>номер</w:t>
      </w:r>
      <w:r>
        <w:rPr>
          <w:sz w:val="20"/>
          <w:szCs w:val="20"/>
        </w:rPr>
        <w:t>а</w:t>
      </w:r>
      <w:r w:rsidRPr="009A3809">
        <w:rPr>
          <w:sz w:val="20"/>
          <w:szCs w:val="20"/>
        </w:rPr>
        <w:t xml:space="preserve"> календарного года, указанного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 xml:space="preserve">говора, увеличенного на 1 (один), </w:t>
      </w:r>
      <w:r w:rsidRPr="00E24ED0">
        <w:rPr>
          <w:sz w:val="20"/>
          <w:szCs w:val="20"/>
        </w:rPr>
        <w:t xml:space="preserve">и при </w:t>
      </w:r>
      <m:oMath>
        <m:r>
          <w:rPr>
            <w:rFonts w:ascii="Cambria Math" w:hAnsi="Cambria Math" w:cs="Calibri"/>
            <w:sz w:val="20"/>
            <w:szCs w:val="20"/>
          </w:rPr>
          <m:t>3≤</m:t>
        </m:r>
        <m:r>
          <m:rPr>
            <m:sty m:val="bi"/>
          </m:rPr>
          <w:rPr>
            <w:rFonts w:ascii="Cambria Math" w:hAnsi="Cambria Math" w:cs="Calibri"/>
            <w:sz w:val="20"/>
            <w:szCs w:val="20"/>
          </w:rPr>
          <m:t>m</m:t>
        </m:r>
        <m:r>
          <w:rPr>
            <w:rFonts w:ascii="Cambria Math" w:hAnsi="Cambria Math" w:cs="Calibri"/>
            <w:sz w:val="20"/>
            <w:szCs w:val="20"/>
          </w:rPr>
          <m:t>≤12</m:t>
        </m:r>
      </m:oMath>
      <w:r w:rsidRPr="00E24ED0">
        <w:rPr>
          <w:rStyle w:val="af"/>
        </w:rPr>
        <w:t xml:space="preserve"> </w:t>
      </w:r>
      <w:r w:rsidRPr="00E24ED0">
        <w:rPr>
          <w:sz w:val="20"/>
          <w:szCs w:val="20"/>
        </w:rPr>
        <w:t>(одновременное выполнение условий):</w:t>
      </w:r>
    </w:p>
    <w:p w14:paraId="7D9DEDA3" w14:textId="77777777" w:rsidR="00A504E3" w:rsidRPr="00E24ED0"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k,m</m:t>
              </m:r>
            </m:sub>
            <m:sup>
              <m:r>
                <w:rPr>
                  <w:rFonts w:ascii="Cambria Math" w:hAnsi="Cambria Math" w:cs="Calibri"/>
                  <w:sz w:val="20"/>
                  <w:szCs w:val="20"/>
                </w:rPr>
                <m:t>+</m:t>
              </m:r>
            </m:sup>
          </m:sSubSup>
          <m:r>
            <w:rPr>
              <w:rFonts w:ascii="Cambria Math" w:hAnsi="Cambria Math" w:cs="Calibri"/>
              <w:sz w:val="20"/>
              <w:szCs w:val="20"/>
            </w:rPr>
            <m:t>=</m:t>
          </m:r>
          <m:f>
            <m:fPr>
              <m:ctrlPr>
                <w:rPr>
                  <w:rFonts w:ascii="Cambria Math" w:hAnsi="Cambria Math" w:cs="Calibri"/>
                  <w:i/>
                  <w:sz w:val="20"/>
                  <w:szCs w:val="20"/>
                </w:rPr>
              </m:ctrlPr>
            </m:fPr>
            <m:num>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r>
                <w:rPr>
                  <w:rFonts w:ascii="Cambria Math" w:hAnsi="Cambria Math" w:cs="Calibri"/>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2+</m:t>
                  </m:r>
                </m:sup>
              </m:sSubSup>
              <m:r>
                <w:rPr>
                  <w:rFonts w:ascii="Cambria Math" w:hAnsi="Cambria Math" w:cs="Calibri"/>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3+</m:t>
                  </m:r>
                </m:sup>
              </m:sSubSup>
              <m:r>
                <w:rPr>
                  <w:rFonts w:ascii="Cambria Math" w:hAnsi="Cambria Math" w:cs="Calibri"/>
                  <w:sz w:val="20"/>
                  <w:szCs w:val="20"/>
                </w:rPr>
                <m:t>-</m:t>
              </m:r>
              <m:nary>
                <m:naryPr>
                  <m:chr m:val="∑"/>
                  <m:limLoc m:val="undOvr"/>
                  <m:ctrlPr>
                    <w:rPr>
                      <w:rFonts w:ascii="Cambria Math" w:hAnsi="Cambria Math"/>
                      <w:i/>
                      <w:sz w:val="20"/>
                      <w:szCs w:val="20"/>
                    </w:rPr>
                  </m:ctrlPr>
                </m:naryPr>
                <m:sub>
                  <m:r>
                    <w:rPr>
                      <w:rFonts w:ascii="Cambria Math" w:hAnsi="Cambria Math"/>
                      <w:sz w:val="20"/>
                      <w:szCs w:val="20"/>
                    </w:rPr>
                    <m:t>m'=1</m:t>
                  </m:r>
                </m:sub>
                <m:sup>
                  <m:r>
                    <w:rPr>
                      <w:rFonts w:ascii="Cambria Math" w:hAnsi="Cambria Math"/>
                      <w:sz w:val="20"/>
                      <w:szCs w:val="20"/>
                    </w:rPr>
                    <m:t>(m-1)</m:t>
                  </m:r>
                </m:sup>
                <m:e>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k,m'</m:t>
                      </m:r>
                    </m:sub>
                    <m:sup>
                      <m:r>
                        <w:rPr>
                          <w:rFonts w:ascii="Cambria Math" w:hAnsi="Cambria Math" w:cs="Calibri"/>
                          <w:sz w:val="20"/>
                          <w:szCs w:val="20"/>
                        </w:rPr>
                        <m:t>+</m:t>
                      </m:r>
                    </m:sup>
                  </m:sSubSup>
                </m:e>
              </m:nary>
            </m:num>
            <m:den>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ОЗП</m:t>
                  </m:r>
                </m:sub>
              </m:sSub>
            </m:den>
          </m:f>
        </m:oMath>
      </m:oMathPara>
    </w:p>
    <w:p w14:paraId="2EB279AE" w14:textId="77777777" w:rsidR="00A504E3" w:rsidRPr="00E24ED0" w:rsidRDefault="00A504E3" w:rsidP="00A504E3">
      <w:pPr>
        <w:suppressAutoHyphens/>
        <w:spacing w:before="120" w:after="120"/>
        <w:jc w:val="both"/>
        <w:rPr>
          <w:sz w:val="20"/>
          <w:szCs w:val="20"/>
        </w:rPr>
      </w:pPr>
      <w:r w:rsidRPr="00E24ED0">
        <w:rPr>
          <w:sz w:val="20"/>
          <w:szCs w:val="20"/>
        </w:rPr>
        <w:t xml:space="preserve">где </w:t>
      </w:r>
    </w:p>
    <w:p w14:paraId="0FF2DE9B" w14:textId="77777777" w:rsidR="00A504E3" w:rsidRPr="00145BDD" w:rsidRDefault="00A504E3" w:rsidP="00A504E3">
      <w:pPr>
        <w:pStyle w:val="af8"/>
        <w:suppressAutoHyphens/>
        <w:spacing w:before="120" w:after="120"/>
        <w:ind w:left="0"/>
        <w:contextualSpacing w:val="0"/>
        <w:jc w:val="both"/>
        <w:rPr>
          <w:sz w:val="20"/>
          <w:szCs w:val="20"/>
        </w:rPr>
      </w:pPr>
      <m:oMath>
        <m:r>
          <w:rPr>
            <w:rFonts w:ascii="Cambria Math" w:hAnsi="Cambria Math"/>
            <w:sz w:val="20"/>
            <w:szCs w:val="20"/>
            <w:lang w:val="en-US"/>
          </w:rPr>
          <m:t>m</m:t>
        </m:r>
        <m:r>
          <w:rPr>
            <w:rFonts w:ascii="Cambria Math" w:hAnsi="Cambria Math"/>
            <w:sz w:val="20"/>
            <w:szCs w:val="20"/>
          </w:rPr>
          <m:t>'</m:t>
        </m:r>
      </m:oMath>
      <w:r w:rsidRPr="00145BDD">
        <w:rPr>
          <w:sz w:val="20"/>
          <w:szCs w:val="20"/>
        </w:rPr>
        <w:t xml:space="preserve"> – порядковый номер расчетного периода (месяца) в календарном году</w:t>
      </w:r>
      <w:r>
        <w:rPr>
          <w:sz w:val="20"/>
          <w:szCs w:val="20"/>
        </w:rPr>
        <w:t>: целое число от 1 до 12 включительно</w:t>
      </w:r>
      <w:r w:rsidRPr="00145BDD">
        <w:rPr>
          <w:sz w:val="20"/>
          <w:szCs w:val="20"/>
        </w:rPr>
        <w:t>;</w:t>
      </w:r>
    </w:p>
    <w:p w14:paraId="7352A457" w14:textId="77777777" w:rsidR="00A504E3" w:rsidRPr="00145BDD"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k,m'</m:t>
            </m:r>
          </m:sub>
          <m:sup>
            <m:r>
              <w:rPr>
                <w:rFonts w:ascii="Cambria Math" w:hAnsi="Cambria Math" w:cs="Calibri"/>
                <w:sz w:val="20"/>
                <w:szCs w:val="20"/>
              </w:rPr>
              <m:t>+</m:t>
            </m:r>
          </m:sup>
        </m:sSubSup>
      </m:oMath>
      <w:r w:rsidR="00A504E3">
        <w:rPr>
          <w:sz w:val="20"/>
          <w:szCs w:val="20"/>
        </w:rPr>
        <w:t xml:space="preserve"> </w:t>
      </w:r>
      <w:r w:rsidR="00A504E3" w:rsidRPr="00145BDD">
        <w:rPr>
          <w:sz w:val="20"/>
          <w:szCs w:val="20"/>
        </w:rPr>
        <w:t>– величин</w:t>
      </w:r>
      <w:r w:rsidR="00A504E3">
        <w:rPr>
          <w:sz w:val="20"/>
          <w:szCs w:val="20"/>
        </w:rPr>
        <w:t>а,</w:t>
      </w:r>
      <w:r w:rsidR="00A504E3" w:rsidRPr="00145BDD">
        <w:rPr>
          <w:sz w:val="20"/>
          <w:szCs w:val="20"/>
        </w:rPr>
        <w:t xml:space="preserve"> </w:t>
      </w:r>
      <w:r w:rsidR="00A504E3">
        <w:rPr>
          <w:sz w:val="20"/>
          <w:szCs w:val="20"/>
        </w:rPr>
        <w:t xml:space="preserve">равная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k,m</m:t>
            </m:r>
          </m:sub>
          <m:sup>
            <m:r>
              <w:rPr>
                <w:rFonts w:ascii="Cambria Math" w:hAnsi="Cambria Math" w:cs="Calibri"/>
                <w:sz w:val="20"/>
                <w:szCs w:val="20"/>
              </w:rPr>
              <m:t>+</m:t>
            </m:r>
          </m:sup>
        </m:sSubSup>
      </m:oMath>
      <w:r w:rsidR="00A504E3">
        <w:rPr>
          <w:sz w:val="20"/>
          <w:szCs w:val="20"/>
        </w:rPr>
        <w:t xml:space="preserve"> при </w:t>
      </w:r>
      <w:r w:rsidR="00A504E3" w:rsidRPr="006818AB">
        <w:rPr>
          <w:b/>
          <w:i/>
          <w:sz w:val="20"/>
          <w:szCs w:val="20"/>
          <w:lang w:val="en-US"/>
        </w:rPr>
        <w:t>m</w:t>
      </w:r>
      <w:r w:rsidR="00A504E3" w:rsidRPr="006818AB">
        <w:rPr>
          <w:sz w:val="20"/>
          <w:szCs w:val="20"/>
        </w:rPr>
        <w:t xml:space="preserve"> </w:t>
      </w:r>
      <w:r w:rsidR="00A504E3">
        <w:rPr>
          <w:sz w:val="20"/>
          <w:szCs w:val="20"/>
        </w:rPr>
        <w:t>=</w:t>
      </w:r>
      <w:r w:rsidR="00A504E3" w:rsidRPr="006818AB">
        <w:rPr>
          <w:sz w:val="20"/>
          <w:szCs w:val="20"/>
        </w:rPr>
        <w:t xml:space="preserve"> </w:t>
      </w:r>
      <w:r w:rsidR="00A504E3" w:rsidRPr="006818AB">
        <w:rPr>
          <w:b/>
          <w:i/>
          <w:sz w:val="20"/>
          <w:szCs w:val="20"/>
          <w:lang w:val="en-US"/>
        </w:rPr>
        <w:t>m</w:t>
      </w:r>
      <w:r w:rsidR="00A504E3" w:rsidRPr="006818AB">
        <w:rPr>
          <w:b/>
          <w:i/>
          <w:sz w:val="20"/>
          <w:szCs w:val="20"/>
        </w:rPr>
        <w:t>'</w:t>
      </w:r>
      <w:r w:rsidR="00A504E3">
        <w:rPr>
          <w:b/>
          <w:i/>
          <w:sz w:val="20"/>
          <w:szCs w:val="20"/>
        </w:rPr>
        <w:t xml:space="preserve"> </w:t>
      </w:r>
      <w:r w:rsidR="00A504E3" w:rsidRPr="00C0189D">
        <w:rPr>
          <w:sz w:val="20"/>
          <w:szCs w:val="20"/>
        </w:rPr>
        <w:t xml:space="preserve">и прочих </w:t>
      </w:r>
      <w:r w:rsidR="00A504E3">
        <w:rPr>
          <w:sz w:val="20"/>
          <w:szCs w:val="20"/>
        </w:rPr>
        <w:t>совпадающих</w:t>
      </w:r>
      <w:r w:rsidR="00A504E3" w:rsidRPr="00C0189D">
        <w:rPr>
          <w:sz w:val="20"/>
          <w:szCs w:val="20"/>
        </w:rPr>
        <w:t xml:space="preserve"> аргументах</w:t>
      </w:r>
      <w:r w:rsidR="00A504E3" w:rsidRPr="00145BDD">
        <w:rPr>
          <w:sz w:val="20"/>
          <w:szCs w:val="20"/>
        </w:rPr>
        <w:t>;</w:t>
      </w:r>
    </w:p>
    <w:p w14:paraId="44779B1C" w14:textId="77777777" w:rsidR="00A504E3" w:rsidRPr="001442E3" w:rsidRDefault="002F48C5" w:rsidP="00A504E3">
      <w:pPr>
        <w:suppressAutoHyphens/>
        <w:spacing w:before="120" w:after="120"/>
        <w:jc w:val="both"/>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ОЗП</m:t>
            </m:r>
          </m:sub>
        </m:sSub>
      </m:oMath>
      <w:r w:rsidR="00A504E3">
        <w:rPr>
          <w:sz w:val="20"/>
          <w:szCs w:val="20"/>
        </w:rPr>
        <w:t xml:space="preserve"> – количество расчетных периодов, расположенных в интервале с расчетного периода </w:t>
      </w:r>
      <w:r w:rsidR="00A504E3" w:rsidRPr="004634B3">
        <w:rPr>
          <w:b/>
          <w:i/>
          <w:sz w:val="20"/>
          <w:szCs w:val="20"/>
          <w:lang w:val="en-US"/>
        </w:rPr>
        <w:t>m</w:t>
      </w:r>
      <w:r w:rsidR="00A504E3">
        <w:rPr>
          <w:b/>
          <w:i/>
          <w:sz w:val="20"/>
          <w:szCs w:val="20"/>
        </w:rPr>
        <w:t xml:space="preserve"> </w:t>
      </w:r>
      <w:r w:rsidR="00A504E3" w:rsidRPr="001707BC">
        <w:rPr>
          <w:sz w:val="20"/>
          <w:szCs w:val="20"/>
        </w:rPr>
        <w:t>(включая его)</w:t>
      </w:r>
      <w:r w:rsidR="00A504E3">
        <w:rPr>
          <w:b/>
          <w:i/>
          <w:sz w:val="20"/>
          <w:szCs w:val="20"/>
        </w:rPr>
        <w:t xml:space="preserve">, </w:t>
      </w:r>
      <w:r w:rsidR="00A504E3" w:rsidRPr="001442E3">
        <w:rPr>
          <w:sz w:val="20"/>
          <w:szCs w:val="20"/>
        </w:rPr>
        <w:t>в отношении которого рассчитывается стоимость Договора,</w:t>
      </w:r>
      <w:r w:rsidR="00A504E3">
        <w:rPr>
          <w:sz w:val="20"/>
          <w:szCs w:val="20"/>
        </w:rPr>
        <w:t xml:space="preserve"> и до</w:t>
      </w:r>
      <w:r w:rsidR="00A504E3" w:rsidRPr="00DE7584">
        <w:rPr>
          <w:sz w:val="20"/>
          <w:szCs w:val="20"/>
        </w:rPr>
        <w:t xml:space="preserve"> </w:t>
      </w:r>
      <w:r w:rsidR="00A504E3">
        <w:rPr>
          <w:sz w:val="20"/>
          <w:szCs w:val="20"/>
        </w:rPr>
        <w:t xml:space="preserve">окончания календарного года </w:t>
      </w:r>
      <w:r w:rsidR="00A504E3" w:rsidRPr="005A7D23">
        <w:rPr>
          <w:b/>
          <w:i/>
          <w:sz w:val="20"/>
          <w:szCs w:val="20"/>
          <w:lang w:val="en-US"/>
        </w:rPr>
        <w:t>k</w:t>
      </w:r>
      <w:r w:rsidR="00A504E3" w:rsidRPr="003D1511">
        <w:rPr>
          <w:sz w:val="20"/>
          <w:szCs w:val="20"/>
        </w:rPr>
        <w:t>,</w:t>
      </w:r>
      <w:r w:rsidR="00A504E3">
        <w:rPr>
          <w:sz w:val="20"/>
          <w:szCs w:val="20"/>
        </w:rPr>
        <w:t xml:space="preserve"> из совокупности расчетных периодов, которым соответствуют значения </w:t>
      </w:r>
      <m:oMath>
        <m:r>
          <w:rPr>
            <w:rFonts w:ascii="Cambria Math" w:hAnsi="Cambria Math" w:cs="Calibri"/>
            <w:sz w:val="20"/>
            <w:szCs w:val="20"/>
          </w:rPr>
          <m:t>1≤</m:t>
        </m:r>
        <m:r>
          <m:rPr>
            <m:sty m:val="bi"/>
          </m:rPr>
          <w:rPr>
            <w:rFonts w:ascii="Cambria Math" w:hAnsi="Cambria Math" w:cs="Calibri"/>
            <w:sz w:val="20"/>
            <w:szCs w:val="20"/>
          </w:rPr>
          <m:t>m</m:t>
        </m:r>
        <m:r>
          <w:rPr>
            <w:rFonts w:ascii="Cambria Math" w:hAnsi="Cambria Math" w:cs="Calibri"/>
            <w:sz w:val="20"/>
            <w:szCs w:val="20"/>
          </w:rPr>
          <m:t>≤4</m:t>
        </m:r>
      </m:oMath>
      <w:r w:rsidR="00A504E3">
        <w:rPr>
          <w:sz w:val="20"/>
          <w:szCs w:val="20"/>
        </w:rPr>
        <w:t xml:space="preserve"> либо </w:t>
      </w:r>
      <m:oMath>
        <m:r>
          <w:rPr>
            <w:rFonts w:ascii="Cambria Math" w:hAnsi="Cambria Math" w:cs="Calibri"/>
            <w:sz w:val="20"/>
            <w:szCs w:val="20"/>
          </w:rPr>
          <m:t>10≤</m:t>
        </m:r>
        <m:r>
          <m:rPr>
            <m:sty m:val="bi"/>
          </m:rPr>
          <w:rPr>
            <w:rFonts w:ascii="Cambria Math" w:hAnsi="Cambria Math" w:cs="Calibri"/>
            <w:sz w:val="20"/>
            <w:szCs w:val="20"/>
          </w:rPr>
          <m:t>m</m:t>
        </m:r>
        <m:r>
          <w:rPr>
            <w:rFonts w:ascii="Cambria Math" w:hAnsi="Cambria Math" w:cs="Calibri"/>
            <w:sz w:val="20"/>
            <w:szCs w:val="20"/>
          </w:rPr>
          <m:t>≤12</m:t>
        </m:r>
      </m:oMath>
      <w:r w:rsidR="00A504E3">
        <w:rPr>
          <w:sz w:val="20"/>
          <w:szCs w:val="20"/>
        </w:rPr>
        <w:t>;</w:t>
      </w:r>
    </w:p>
    <w:p w14:paraId="3B86649A" w14:textId="0735AEA8" w:rsidR="00A504E3"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oMath>
      <w:r w:rsidR="00A504E3" w:rsidRPr="00E24ED0">
        <w:rPr>
          <w:sz w:val="20"/>
          <w:szCs w:val="20"/>
        </w:rPr>
        <w:t xml:space="preserve">  – остаток величины дополнительного возмещения со стороны </w:t>
      </w:r>
      <w:r w:rsidR="00A504E3">
        <w:rPr>
          <w:sz w:val="20"/>
          <w:szCs w:val="20"/>
        </w:rPr>
        <w:t>Покупателя</w:t>
      </w:r>
      <w:r w:rsidR="00A504E3" w:rsidRPr="00E24ED0">
        <w:rPr>
          <w:sz w:val="20"/>
          <w:szCs w:val="20"/>
        </w:rPr>
        <w:t xml:space="preserve">, не учтенный в стоимости Договора за периоды календарного года </w:t>
      </w:r>
      <w:r w:rsidR="00A504E3" w:rsidRPr="00E24ED0">
        <w:rPr>
          <w:b/>
          <w:i/>
          <w:sz w:val="20"/>
          <w:szCs w:val="20"/>
          <w:lang w:val="en-US"/>
        </w:rPr>
        <w:t>k</w:t>
      </w:r>
      <w:r w:rsidR="00A504E3" w:rsidRPr="00E24ED0">
        <w:rPr>
          <w:b/>
          <w:i/>
          <w:sz w:val="20"/>
          <w:szCs w:val="20"/>
        </w:rPr>
        <w:t>-1</w:t>
      </w:r>
      <w:r w:rsidR="00A504E3" w:rsidRPr="00E24ED0">
        <w:rPr>
          <w:sz w:val="20"/>
          <w:szCs w:val="20"/>
        </w:rPr>
        <w:t xml:space="preserve">, в отношении мероприятий Инвестиционной программы на календарный год </w:t>
      </w:r>
      <w:r w:rsidR="00A504E3" w:rsidRPr="00E24ED0">
        <w:rPr>
          <w:b/>
          <w:i/>
          <w:sz w:val="20"/>
          <w:szCs w:val="20"/>
          <w:lang w:val="en-US"/>
        </w:rPr>
        <w:t>k</w:t>
      </w:r>
      <w:r w:rsidR="00A504E3" w:rsidRPr="00E24ED0">
        <w:rPr>
          <w:b/>
          <w:i/>
          <w:sz w:val="20"/>
          <w:szCs w:val="20"/>
        </w:rPr>
        <w:t>-1</w:t>
      </w:r>
      <w:r w:rsidR="00A504E3" w:rsidRPr="00E24ED0">
        <w:rPr>
          <w:sz w:val="20"/>
          <w:szCs w:val="20"/>
        </w:rPr>
        <w:t>, для</w:t>
      </w:r>
      <w:r w:rsidR="00A504E3">
        <w:rPr>
          <w:sz w:val="20"/>
          <w:szCs w:val="20"/>
        </w:rPr>
        <w:t xml:space="preserve"> каждого из которых </w:t>
      </w:r>
      <w:r w:rsidR="0023357F">
        <w:rPr>
          <w:sz w:val="20"/>
          <w:szCs w:val="20"/>
        </w:rPr>
        <w:t>Теплосетевая компания</w:t>
      </w:r>
      <w:r w:rsidR="0023357F" w:rsidRPr="00E24ED0">
        <w:rPr>
          <w:sz w:val="20"/>
          <w:szCs w:val="20"/>
        </w:rPr>
        <w:t xml:space="preserve"> </w:t>
      </w:r>
      <w:r w:rsidR="00A504E3">
        <w:rPr>
          <w:b/>
          <w:sz w:val="20"/>
          <w:szCs w:val="20"/>
        </w:rPr>
        <w:t>выполнил</w:t>
      </w:r>
      <w:r w:rsidR="0023357F">
        <w:rPr>
          <w:b/>
          <w:sz w:val="20"/>
          <w:szCs w:val="20"/>
        </w:rPr>
        <w:t>а</w:t>
      </w:r>
      <w:r w:rsidR="00A504E3">
        <w:rPr>
          <w:sz w:val="20"/>
          <w:szCs w:val="20"/>
        </w:rPr>
        <w:t xml:space="preserve"> </w:t>
      </w:r>
      <w:r w:rsidR="00A504E3">
        <w:rPr>
          <w:b/>
          <w:sz w:val="20"/>
          <w:szCs w:val="20"/>
        </w:rPr>
        <w:t xml:space="preserve">финальную </w:t>
      </w:r>
      <w:r w:rsidR="00A504E3" w:rsidRPr="00E24ED0">
        <w:rPr>
          <w:b/>
          <w:sz w:val="20"/>
          <w:szCs w:val="20"/>
        </w:rPr>
        <w:t>контрольн</w:t>
      </w:r>
      <w:r w:rsidR="00A504E3">
        <w:rPr>
          <w:b/>
          <w:sz w:val="20"/>
          <w:szCs w:val="20"/>
        </w:rPr>
        <w:t>ую</w:t>
      </w:r>
      <w:r w:rsidR="00A504E3" w:rsidRPr="00E24ED0">
        <w:rPr>
          <w:b/>
          <w:sz w:val="20"/>
          <w:szCs w:val="20"/>
        </w:rPr>
        <w:t xml:space="preserve"> точ</w:t>
      </w:r>
      <w:r w:rsidR="00A504E3">
        <w:rPr>
          <w:b/>
          <w:sz w:val="20"/>
          <w:szCs w:val="20"/>
        </w:rPr>
        <w:t xml:space="preserve">ку </w:t>
      </w:r>
      <w:r w:rsidR="00A504E3" w:rsidRPr="00CA71BD">
        <w:rPr>
          <w:sz w:val="20"/>
          <w:szCs w:val="20"/>
        </w:rPr>
        <w:t xml:space="preserve">в соответствии с требованиями Стандарта взаимодействия и Договора </w:t>
      </w:r>
      <w:r w:rsidR="00A504E3" w:rsidRPr="00CA71BD">
        <w:rPr>
          <w:b/>
          <w:sz w:val="20"/>
          <w:szCs w:val="20"/>
        </w:rPr>
        <w:t>на основании отчета о выполнении контрольной точки</w:t>
      </w:r>
      <w:r w:rsidR="00A504E3" w:rsidRPr="00CA71BD">
        <w:rPr>
          <w:sz w:val="20"/>
          <w:szCs w:val="20"/>
        </w:rPr>
        <w:t xml:space="preserve">, предоставляемого </w:t>
      </w:r>
      <w:r w:rsidR="00A504E3">
        <w:rPr>
          <w:sz w:val="20"/>
          <w:szCs w:val="20"/>
        </w:rPr>
        <w:t>Теплосетевой организацией</w:t>
      </w:r>
      <w:r w:rsidR="00A504E3" w:rsidRPr="00CA71BD">
        <w:rPr>
          <w:sz w:val="20"/>
          <w:szCs w:val="20"/>
        </w:rPr>
        <w:t>,</w:t>
      </w:r>
      <w:r w:rsidR="00A504E3" w:rsidRPr="00E24ED0">
        <w:rPr>
          <w:sz w:val="20"/>
          <w:szCs w:val="20"/>
        </w:rPr>
        <w:t xml:space="preserve"> и учитываемый при расчете стоимости Договора в расчетные периоды календарного года </w:t>
      </w:r>
      <w:r w:rsidR="00A504E3" w:rsidRPr="00E24ED0">
        <w:rPr>
          <w:b/>
          <w:i/>
          <w:sz w:val="20"/>
          <w:szCs w:val="20"/>
          <w:lang w:val="en-US"/>
        </w:rPr>
        <w:t>k</w:t>
      </w:r>
      <w:r w:rsidR="00A504E3" w:rsidRPr="00E24ED0">
        <w:rPr>
          <w:sz w:val="20"/>
          <w:szCs w:val="20"/>
        </w:rPr>
        <w:t xml:space="preserve">, рассчитывается в соответствии с </w:t>
      </w:r>
      <w:r w:rsidR="00A504E3" w:rsidRPr="00E24ED0">
        <w:rPr>
          <w:b/>
          <w:sz w:val="20"/>
          <w:szCs w:val="20"/>
        </w:rPr>
        <w:t xml:space="preserve">пунктом </w:t>
      </w:r>
      <w:r w:rsidR="00A504E3">
        <w:rPr>
          <w:b/>
          <w:sz w:val="20"/>
          <w:szCs w:val="20"/>
          <w:highlight w:val="yellow"/>
        </w:rPr>
        <w:fldChar w:fldCharType="begin"/>
      </w:r>
      <w:r w:rsidR="00A504E3">
        <w:rPr>
          <w:b/>
          <w:sz w:val="20"/>
          <w:szCs w:val="20"/>
        </w:rPr>
        <w:instrText xml:space="preserve"> REF _Ref65782493 \r </w:instrText>
      </w:r>
      <w:r w:rsidR="00A504E3">
        <w:rPr>
          <w:b/>
          <w:sz w:val="20"/>
          <w:szCs w:val="20"/>
          <w:highlight w:val="yellow"/>
        </w:rPr>
        <w:fldChar w:fldCharType="separate"/>
      </w:r>
      <w:r w:rsidR="009C0EEE">
        <w:rPr>
          <w:b/>
          <w:sz w:val="20"/>
          <w:szCs w:val="20"/>
        </w:rPr>
        <w:t>4.3.2.10</w:t>
      </w:r>
      <w:r w:rsidR="00A504E3">
        <w:rPr>
          <w:b/>
          <w:sz w:val="20"/>
          <w:szCs w:val="20"/>
          <w:highlight w:val="yellow"/>
        </w:rPr>
        <w:fldChar w:fldCharType="end"/>
      </w:r>
      <w:r w:rsidR="00A504E3" w:rsidRPr="00E24ED0">
        <w:rPr>
          <w:sz w:val="20"/>
          <w:szCs w:val="20"/>
        </w:rPr>
        <w:t xml:space="preserve"> Договора.</w:t>
      </w:r>
    </w:p>
    <w:p w14:paraId="2DCE4336" w14:textId="347C025D" w:rsidR="00A504E3" w:rsidRPr="00761C64"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2+</m:t>
            </m:r>
          </m:sup>
        </m:sSubSup>
      </m:oMath>
      <w:r w:rsidR="00A504E3" w:rsidRPr="00E24ED0">
        <w:rPr>
          <w:sz w:val="20"/>
          <w:szCs w:val="20"/>
        </w:rPr>
        <w:t xml:space="preserve"> – остаток величины дополнительного возмещения со стороны </w:t>
      </w:r>
      <w:r w:rsidR="00A504E3">
        <w:rPr>
          <w:sz w:val="20"/>
          <w:szCs w:val="20"/>
        </w:rPr>
        <w:t>Покупателя</w:t>
      </w:r>
      <w:r w:rsidR="00A504E3" w:rsidRPr="00E24ED0">
        <w:rPr>
          <w:sz w:val="20"/>
          <w:szCs w:val="20"/>
        </w:rPr>
        <w:t xml:space="preserve">, не учтенный в стоимости Договора за периоды календарного года </w:t>
      </w:r>
      <w:r w:rsidR="00A504E3" w:rsidRPr="00E24ED0">
        <w:rPr>
          <w:b/>
          <w:i/>
          <w:sz w:val="20"/>
          <w:szCs w:val="20"/>
          <w:lang w:val="en-US"/>
        </w:rPr>
        <w:t>k</w:t>
      </w:r>
      <w:r w:rsidR="00A504E3" w:rsidRPr="00E24ED0">
        <w:rPr>
          <w:b/>
          <w:i/>
          <w:sz w:val="20"/>
          <w:szCs w:val="20"/>
        </w:rPr>
        <w:t>-1</w:t>
      </w:r>
      <w:r w:rsidR="00A504E3" w:rsidRPr="00E24ED0">
        <w:rPr>
          <w:sz w:val="20"/>
          <w:szCs w:val="20"/>
        </w:rPr>
        <w:t xml:space="preserve">, а также при расчете величины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oMath>
      <w:r w:rsidR="00A504E3" w:rsidRPr="00E24ED0">
        <w:rPr>
          <w:sz w:val="20"/>
          <w:szCs w:val="20"/>
        </w:rPr>
        <w:t xml:space="preserve">   в отношении мероприятий Инвестиционной программы, согласованной на календарный год </w:t>
      </w:r>
      <w:r w:rsidR="00A504E3" w:rsidRPr="00E24ED0">
        <w:rPr>
          <w:b/>
          <w:i/>
          <w:sz w:val="20"/>
          <w:szCs w:val="20"/>
          <w:lang w:val="en-US"/>
        </w:rPr>
        <w:t>k</w:t>
      </w:r>
      <w:r w:rsidR="00A504E3" w:rsidRPr="00E24ED0">
        <w:rPr>
          <w:b/>
          <w:i/>
          <w:sz w:val="20"/>
          <w:szCs w:val="20"/>
        </w:rPr>
        <w:t>-1</w:t>
      </w:r>
      <w:r w:rsidR="00A504E3" w:rsidRPr="00E24ED0">
        <w:rPr>
          <w:sz w:val="20"/>
          <w:szCs w:val="20"/>
        </w:rPr>
        <w:t xml:space="preserve">, </w:t>
      </w:r>
      <w:r w:rsidR="00A504E3" w:rsidRPr="00E24ED0">
        <w:rPr>
          <w:b/>
          <w:sz w:val="20"/>
          <w:szCs w:val="20"/>
        </w:rPr>
        <w:t xml:space="preserve">выполнение которых было согласовано Сторонами </w:t>
      </w:r>
      <w:r w:rsidR="00A504E3" w:rsidRPr="00CA71BD">
        <w:rPr>
          <w:sz w:val="20"/>
          <w:szCs w:val="20"/>
        </w:rPr>
        <w:t>в соответствии с требованиями Стандарта взаимодействия и Договора</w:t>
      </w:r>
      <w:r w:rsidR="00A504E3" w:rsidRPr="00E24ED0">
        <w:rPr>
          <w:b/>
          <w:sz w:val="20"/>
          <w:szCs w:val="20"/>
        </w:rPr>
        <w:t xml:space="preserve"> на основании отчета об исполнении Инвестиционной программы </w:t>
      </w:r>
      <w:r w:rsidR="00A504E3">
        <w:rPr>
          <w:b/>
          <w:sz w:val="20"/>
          <w:szCs w:val="20"/>
        </w:rPr>
        <w:t>за</w:t>
      </w:r>
      <w:r w:rsidR="00A504E3" w:rsidRPr="00E24ED0">
        <w:rPr>
          <w:b/>
          <w:sz w:val="20"/>
          <w:szCs w:val="20"/>
        </w:rPr>
        <w:t xml:space="preserve"> календарн</w:t>
      </w:r>
      <w:r w:rsidR="00A504E3">
        <w:rPr>
          <w:b/>
          <w:sz w:val="20"/>
          <w:szCs w:val="20"/>
        </w:rPr>
        <w:t>ый</w:t>
      </w:r>
      <w:r w:rsidR="00A504E3" w:rsidRPr="00E24ED0">
        <w:rPr>
          <w:b/>
          <w:sz w:val="20"/>
          <w:szCs w:val="20"/>
        </w:rPr>
        <w:t xml:space="preserve"> год</w:t>
      </w:r>
      <w:r w:rsidR="00A504E3" w:rsidRPr="00E24ED0">
        <w:rPr>
          <w:sz w:val="20"/>
          <w:szCs w:val="20"/>
        </w:rPr>
        <w:t xml:space="preserve"> </w:t>
      </w:r>
      <w:r w:rsidR="00A504E3" w:rsidRPr="00E24ED0">
        <w:rPr>
          <w:b/>
          <w:i/>
          <w:sz w:val="20"/>
          <w:szCs w:val="20"/>
          <w:lang w:val="en-US"/>
        </w:rPr>
        <w:t>k</w:t>
      </w:r>
      <w:r w:rsidR="00A504E3" w:rsidRPr="00E24ED0">
        <w:rPr>
          <w:b/>
          <w:i/>
          <w:sz w:val="20"/>
          <w:szCs w:val="20"/>
        </w:rPr>
        <w:t>-1</w:t>
      </w:r>
      <w:r w:rsidR="00A504E3" w:rsidRPr="00E24ED0">
        <w:rPr>
          <w:sz w:val="20"/>
          <w:szCs w:val="20"/>
        </w:rPr>
        <w:t xml:space="preserve">, </w:t>
      </w:r>
      <w:r w:rsidR="00A504E3">
        <w:rPr>
          <w:sz w:val="20"/>
          <w:szCs w:val="20"/>
        </w:rPr>
        <w:t xml:space="preserve">предоставляемого Теплосетевой организацией, </w:t>
      </w:r>
      <w:r w:rsidR="00A504E3" w:rsidRPr="00E24ED0">
        <w:rPr>
          <w:sz w:val="20"/>
          <w:szCs w:val="20"/>
        </w:rPr>
        <w:t xml:space="preserve">учитываемый при расчете стоимости Договора в расчетные периоды календарного года </w:t>
      </w:r>
      <w:r w:rsidR="00A504E3" w:rsidRPr="00E24ED0">
        <w:rPr>
          <w:b/>
          <w:i/>
          <w:sz w:val="20"/>
          <w:szCs w:val="20"/>
          <w:lang w:val="en-US"/>
        </w:rPr>
        <w:t>k</w:t>
      </w:r>
      <w:r w:rsidR="00A504E3" w:rsidRPr="00E24ED0">
        <w:rPr>
          <w:b/>
          <w:i/>
          <w:sz w:val="20"/>
          <w:szCs w:val="20"/>
        </w:rPr>
        <w:t xml:space="preserve">, </w:t>
      </w:r>
      <w:r w:rsidR="00A504E3" w:rsidRPr="00E24ED0">
        <w:rPr>
          <w:sz w:val="20"/>
          <w:szCs w:val="20"/>
        </w:rPr>
        <w:t xml:space="preserve">рассчитывается в соответствии с </w:t>
      </w:r>
      <w:r w:rsidR="00A504E3" w:rsidRPr="00E24ED0">
        <w:rPr>
          <w:b/>
          <w:sz w:val="20"/>
          <w:szCs w:val="20"/>
        </w:rPr>
        <w:t xml:space="preserve">пунктом </w:t>
      </w:r>
      <w:r w:rsidR="00A504E3">
        <w:rPr>
          <w:b/>
          <w:sz w:val="20"/>
          <w:szCs w:val="20"/>
          <w:highlight w:val="yellow"/>
        </w:rPr>
        <w:fldChar w:fldCharType="begin"/>
      </w:r>
      <w:r w:rsidR="00A504E3">
        <w:rPr>
          <w:b/>
          <w:sz w:val="20"/>
          <w:szCs w:val="20"/>
        </w:rPr>
        <w:instrText xml:space="preserve"> REF _Ref65782493 \r </w:instrText>
      </w:r>
      <w:r w:rsidR="00A504E3">
        <w:rPr>
          <w:b/>
          <w:sz w:val="20"/>
          <w:szCs w:val="20"/>
          <w:highlight w:val="yellow"/>
        </w:rPr>
        <w:fldChar w:fldCharType="separate"/>
      </w:r>
      <w:r w:rsidR="009C0EEE">
        <w:rPr>
          <w:b/>
          <w:sz w:val="20"/>
          <w:szCs w:val="20"/>
        </w:rPr>
        <w:t>4.3.2.10</w:t>
      </w:r>
      <w:r w:rsidR="00A504E3">
        <w:rPr>
          <w:b/>
          <w:sz w:val="20"/>
          <w:szCs w:val="20"/>
          <w:highlight w:val="yellow"/>
        </w:rPr>
        <w:fldChar w:fldCharType="end"/>
      </w:r>
      <w:r w:rsidR="00A504E3" w:rsidRPr="00E24ED0">
        <w:rPr>
          <w:sz w:val="20"/>
          <w:szCs w:val="20"/>
        </w:rPr>
        <w:t xml:space="preserve"> Договора</w:t>
      </w:r>
      <w:r w:rsidR="00A504E3">
        <w:rPr>
          <w:sz w:val="20"/>
          <w:szCs w:val="20"/>
        </w:rPr>
        <w:t>;</w:t>
      </w:r>
    </w:p>
    <w:p w14:paraId="5CF52B3C" w14:textId="2DF7E986" w:rsidR="00A504E3" w:rsidRPr="00105D9F"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3+</m:t>
            </m:r>
          </m:sup>
        </m:sSubSup>
      </m:oMath>
      <w:r w:rsidR="00A504E3" w:rsidRPr="00E24ED0">
        <w:rPr>
          <w:sz w:val="20"/>
          <w:szCs w:val="20"/>
        </w:rPr>
        <w:t xml:space="preserve">– остаток величины дополнительного возмещения со стороны Теплоснабжающей организации в отношении мероприятий Инвестиционной программы </w:t>
      </w:r>
      <w:r w:rsidR="00A504E3" w:rsidRPr="00E24ED0">
        <w:rPr>
          <w:b/>
          <w:sz w:val="20"/>
          <w:szCs w:val="20"/>
        </w:rPr>
        <w:t>прошлых лет</w:t>
      </w:r>
      <w:r w:rsidR="00A504E3" w:rsidRPr="00E24ED0">
        <w:rPr>
          <w:sz w:val="20"/>
          <w:szCs w:val="20"/>
        </w:rPr>
        <w:t xml:space="preserve"> (ранее календарного года </w:t>
      </w:r>
      <w:r w:rsidR="00A504E3" w:rsidRPr="00E24ED0">
        <w:rPr>
          <w:b/>
          <w:i/>
          <w:sz w:val="20"/>
          <w:szCs w:val="20"/>
          <w:lang w:val="en-US"/>
        </w:rPr>
        <w:t>k</w:t>
      </w:r>
      <w:r w:rsidR="00A504E3" w:rsidRPr="00E24ED0">
        <w:rPr>
          <w:b/>
          <w:i/>
          <w:sz w:val="20"/>
          <w:szCs w:val="20"/>
        </w:rPr>
        <w:t>-1</w:t>
      </w:r>
      <w:r w:rsidR="00A504E3" w:rsidRPr="00E24ED0">
        <w:rPr>
          <w:sz w:val="20"/>
          <w:szCs w:val="20"/>
        </w:rPr>
        <w:t xml:space="preserve">), не учтенный в стоимости Договора за периоды календарного года </w:t>
      </w:r>
      <w:r w:rsidR="00A504E3" w:rsidRPr="00E24ED0">
        <w:rPr>
          <w:b/>
          <w:i/>
          <w:sz w:val="20"/>
          <w:szCs w:val="20"/>
          <w:lang w:val="en-US"/>
        </w:rPr>
        <w:t>k</w:t>
      </w:r>
      <w:r w:rsidR="00A504E3" w:rsidRPr="00E24ED0">
        <w:rPr>
          <w:b/>
          <w:i/>
          <w:sz w:val="20"/>
          <w:szCs w:val="20"/>
        </w:rPr>
        <w:t>-1</w:t>
      </w:r>
      <w:r w:rsidR="00A504E3" w:rsidRPr="00E24ED0">
        <w:rPr>
          <w:sz w:val="20"/>
          <w:szCs w:val="20"/>
        </w:rPr>
        <w:t xml:space="preserve">, и учитываемый при расчете стоимости Договора в расчетные периоды календарного года </w:t>
      </w:r>
      <w:r w:rsidR="00A504E3" w:rsidRPr="00E24ED0">
        <w:rPr>
          <w:b/>
          <w:i/>
          <w:sz w:val="20"/>
          <w:szCs w:val="20"/>
          <w:lang w:val="en-US"/>
        </w:rPr>
        <w:t>k</w:t>
      </w:r>
      <w:r w:rsidR="00A504E3" w:rsidRPr="00E24ED0">
        <w:rPr>
          <w:sz w:val="20"/>
          <w:szCs w:val="20"/>
        </w:rPr>
        <w:t xml:space="preserve">, рассчитывается в соответствии с </w:t>
      </w:r>
      <w:r w:rsidR="00A504E3" w:rsidRPr="00E24ED0">
        <w:rPr>
          <w:b/>
          <w:sz w:val="20"/>
          <w:szCs w:val="20"/>
        </w:rPr>
        <w:t xml:space="preserve">пунктом </w:t>
      </w:r>
      <w:r w:rsidR="00A504E3">
        <w:rPr>
          <w:b/>
          <w:sz w:val="20"/>
          <w:szCs w:val="20"/>
          <w:highlight w:val="yellow"/>
        </w:rPr>
        <w:fldChar w:fldCharType="begin"/>
      </w:r>
      <w:r w:rsidR="00A504E3">
        <w:rPr>
          <w:b/>
          <w:sz w:val="20"/>
          <w:szCs w:val="20"/>
        </w:rPr>
        <w:instrText xml:space="preserve"> REF _Ref65782493 \r </w:instrText>
      </w:r>
      <w:r w:rsidR="00A504E3">
        <w:rPr>
          <w:b/>
          <w:sz w:val="20"/>
          <w:szCs w:val="20"/>
          <w:highlight w:val="yellow"/>
        </w:rPr>
        <w:fldChar w:fldCharType="separate"/>
      </w:r>
      <w:r w:rsidR="009C0EEE">
        <w:rPr>
          <w:b/>
          <w:sz w:val="20"/>
          <w:szCs w:val="20"/>
        </w:rPr>
        <w:t>4.3.2.10</w:t>
      </w:r>
      <w:r w:rsidR="00A504E3">
        <w:rPr>
          <w:b/>
          <w:sz w:val="20"/>
          <w:szCs w:val="20"/>
          <w:highlight w:val="yellow"/>
        </w:rPr>
        <w:fldChar w:fldCharType="end"/>
      </w:r>
      <w:r w:rsidR="00A504E3" w:rsidRPr="00E24ED0">
        <w:rPr>
          <w:sz w:val="20"/>
          <w:szCs w:val="20"/>
        </w:rPr>
        <w:t xml:space="preserve"> Договора</w:t>
      </w:r>
      <w:r w:rsidR="00A504E3">
        <w:rPr>
          <w:sz w:val="20"/>
          <w:szCs w:val="20"/>
        </w:rPr>
        <w:t xml:space="preserve"> (в рублях, без учета НДС).</w:t>
      </w:r>
    </w:p>
    <w:p w14:paraId="4488749D" w14:textId="77777777" w:rsidR="00A504E3" w:rsidRPr="00E24ED0" w:rsidRDefault="00A504E3" w:rsidP="00847744">
      <w:pPr>
        <w:pStyle w:val="af8"/>
        <w:numPr>
          <w:ilvl w:val="0"/>
          <w:numId w:val="7"/>
        </w:numPr>
        <w:tabs>
          <w:tab w:val="left" w:pos="1276"/>
        </w:tabs>
        <w:suppressAutoHyphens/>
        <w:spacing w:before="120" w:after="120"/>
        <w:ind w:left="0" w:firstLine="567"/>
        <w:contextualSpacing w:val="0"/>
        <w:jc w:val="both"/>
        <w:rPr>
          <w:sz w:val="20"/>
          <w:szCs w:val="20"/>
        </w:rPr>
      </w:pPr>
      <w:bookmarkStart w:id="79" w:name="_Ref65782493"/>
      <w:r w:rsidRPr="00E24ED0">
        <w:rPr>
          <w:sz w:val="20"/>
          <w:szCs w:val="20"/>
        </w:rPr>
        <w:t xml:space="preserve">Величины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oMath>
      <w:r w:rsidRPr="00E24ED0">
        <w:rPr>
          <w:sz w:val="20"/>
          <w:szCs w:val="20"/>
        </w:rPr>
        <w:t xml:space="preserve"> и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2+</m:t>
            </m:r>
          </m:sup>
        </m:sSubSup>
      </m:oMath>
      <w:r w:rsidRPr="00E24ED0">
        <w:rPr>
          <w:sz w:val="20"/>
          <w:szCs w:val="20"/>
        </w:rPr>
        <w:t xml:space="preserve"> и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3+</m:t>
            </m:r>
          </m:sup>
        </m:sSubSup>
      </m:oMath>
      <w:r w:rsidRPr="00E24ED0">
        <w:rPr>
          <w:sz w:val="20"/>
          <w:szCs w:val="20"/>
        </w:rPr>
        <w:t xml:space="preserve"> определяются следующим образом:</w:t>
      </w:r>
      <w:bookmarkEnd w:id="79"/>
    </w:p>
    <w:p w14:paraId="41EE8061" w14:textId="77777777" w:rsidR="00A504E3" w:rsidRPr="00E24ED0" w:rsidRDefault="002F48C5" w:rsidP="00A504E3">
      <w:pPr>
        <w:suppressAutoHyphens/>
        <w:spacing w:before="120" w:after="120"/>
        <w:ind w:right="-143"/>
        <w:jc w:val="both"/>
        <w:rPr>
          <w:sz w:val="20"/>
          <w:szCs w:val="20"/>
        </w:rPr>
      </w:pPr>
      <m:oMathPara>
        <m:oMathParaPr>
          <m:jc m:val="center"/>
        </m:oMathPara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r>
            <w:rPr>
              <w:rFonts w:ascii="Cambria Math" w:hAnsi="Cambria Math"/>
              <w:sz w:val="20"/>
              <w:szCs w:val="20"/>
            </w:rPr>
            <m:t>=</m:t>
          </m:r>
          <m:nary>
            <m:naryPr>
              <m:chr m:val="∑"/>
              <m:limLoc m:val="undOvr"/>
              <m:ctrlPr>
                <w:rPr>
                  <w:rFonts w:ascii="Cambria Math" w:hAnsi="Cambria Math"/>
                  <w:i/>
                  <w:sz w:val="20"/>
                  <w:szCs w:val="20"/>
                </w:rPr>
              </m:ctrlPr>
            </m:naryPr>
            <m:sub>
              <m:sSub>
                <m:sSubPr>
                  <m:ctrlPr>
                    <w:rPr>
                      <w:rFonts w:ascii="Cambria Math" w:hAnsi="Cambria Math"/>
                      <w:i/>
                      <w:sz w:val="20"/>
                      <w:szCs w:val="20"/>
                    </w:rPr>
                  </m:ctrlPr>
                </m:sSubPr>
                <m:e>
                  <m:r>
                    <m:rPr>
                      <m:sty m:val="bi"/>
                    </m:rPr>
                    <w:rPr>
                      <w:rFonts w:ascii="Cambria Math" w:hAnsi="Cambria Math"/>
                      <w:sz w:val="20"/>
                      <w:szCs w:val="20"/>
                      <w:lang w:val="en-US"/>
                    </w:rPr>
                    <m:t>i=</m:t>
                  </m:r>
                  <m:r>
                    <m:rPr>
                      <m:sty m:val="bi"/>
                    </m:rPr>
                    <w:rPr>
                      <w:rFonts w:ascii="Cambria Math" w:hAnsi="Cambria Math"/>
                      <w:sz w:val="20"/>
                      <w:szCs w:val="20"/>
                    </w:rPr>
                    <m:t>i</m:t>
                  </m:r>
                </m:e>
                <m:sub>
                  <m:r>
                    <w:rPr>
                      <w:rFonts w:ascii="Cambria Math" w:hAnsi="Cambria Math"/>
                      <w:sz w:val="20"/>
                      <w:szCs w:val="20"/>
                    </w:rPr>
                    <m:t>Ф_КТ</m:t>
                  </m:r>
                </m:sub>
              </m:sSub>
            </m:sub>
            <m:sup>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Ф_КТ</m:t>
                  </m:r>
                </m:sub>
              </m:sSub>
            </m:sup>
            <m:e>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r>
                    <w:rPr>
                      <w:rFonts w:ascii="Cambria Math" w:hAnsi="Cambria Math" w:cs="Calibri"/>
                      <w:sz w:val="20"/>
                      <w:szCs w:val="20"/>
                      <w:lang w:val="en-US"/>
                    </w:rPr>
                    <m:t>,i</m:t>
                  </m:r>
                </m:sub>
                <m:sup>
                  <m:r>
                    <w:rPr>
                      <w:rFonts w:ascii="Cambria Math" w:hAnsi="Cambria Math" w:cs="Calibri"/>
                      <w:sz w:val="20"/>
                      <w:szCs w:val="20"/>
                    </w:rPr>
                    <m:t>1+</m:t>
                  </m:r>
                </m:sup>
              </m:sSubSup>
            </m:e>
          </m:nary>
          <m:r>
            <w:rPr>
              <w:rFonts w:ascii="Cambria Math" w:hAnsi="Cambria Math"/>
              <w:sz w:val="20"/>
              <w:szCs w:val="20"/>
            </w:rPr>
            <m:t>=</m:t>
          </m:r>
          <m:nary>
            <m:naryPr>
              <m:chr m:val="∑"/>
              <m:limLoc m:val="undOvr"/>
              <m:ctrlPr>
                <w:rPr>
                  <w:rFonts w:ascii="Cambria Math" w:hAnsi="Cambria Math"/>
                  <w:i/>
                  <w:sz w:val="20"/>
                  <w:szCs w:val="20"/>
                </w:rPr>
              </m:ctrlPr>
            </m:naryPr>
            <m:sub>
              <m:sSub>
                <m:sSubPr>
                  <m:ctrlPr>
                    <w:rPr>
                      <w:rFonts w:ascii="Cambria Math" w:hAnsi="Cambria Math"/>
                      <w:i/>
                      <w:sz w:val="20"/>
                      <w:szCs w:val="20"/>
                    </w:rPr>
                  </m:ctrlPr>
                </m:sSubPr>
                <m:e>
                  <m:r>
                    <m:rPr>
                      <m:sty m:val="bi"/>
                    </m:rPr>
                    <w:rPr>
                      <w:rFonts w:ascii="Cambria Math" w:hAnsi="Cambria Math"/>
                      <w:sz w:val="20"/>
                      <w:szCs w:val="20"/>
                      <w:lang w:val="en-US"/>
                    </w:rPr>
                    <m:t>i=</m:t>
                  </m:r>
                  <m:r>
                    <m:rPr>
                      <m:sty m:val="bi"/>
                    </m:rPr>
                    <w:rPr>
                      <w:rFonts w:ascii="Cambria Math" w:hAnsi="Cambria Math"/>
                      <w:sz w:val="20"/>
                      <w:szCs w:val="20"/>
                    </w:rPr>
                    <m:t>i</m:t>
                  </m:r>
                </m:e>
                <m:sub>
                  <m:r>
                    <w:rPr>
                      <w:rFonts w:ascii="Cambria Math" w:hAnsi="Cambria Math"/>
                      <w:sz w:val="20"/>
                      <w:szCs w:val="20"/>
                    </w:rPr>
                    <m:t>Ф_КТ</m:t>
                  </m:r>
                </m:sub>
              </m:sSub>
            </m:sub>
            <m:sup>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Ф_КТ</m:t>
                  </m:r>
                </m:sub>
              </m:sSub>
            </m:sup>
            <m:e>
              <m:d>
                <m:dPr>
                  <m:ctrlPr>
                    <w:rPr>
                      <w:rFonts w:ascii="Cambria Math" w:hAnsi="Cambria Math" w:cs="Arial"/>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k-1, 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m:t>
                  </m:r>
                  <m:nary>
                    <m:naryPr>
                      <m:chr m:val="∑"/>
                      <m:limLoc m:val="undOvr"/>
                      <m:ctrlPr>
                        <w:rPr>
                          <w:rFonts w:ascii="Cambria Math" w:hAnsi="Cambria Math" w:cs="Arial"/>
                          <w:i/>
                          <w:sz w:val="20"/>
                          <w:szCs w:val="20"/>
                        </w:rPr>
                      </m:ctrlPr>
                    </m:naryPr>
                    <m:sub>
                      <m:r>
                        <w:rPr>
                          <w:rFonts w:ascii="Cambria Math" w:hAnsi="Cambria Math" w:cs="Arial"/>
                          <w:sz w:val="20"/>
                          <w:szCs w:val="20"/>
                          <w:lang w:val="en-US"/>
                        </w:rPr>
                        <m:t>m</m:t>
                      </m:r>
                      <m:r>
                        <w:rPr>
                          <w:rFonts w:ascii="Cambria Math" w:hAnsi="Cambria Math" w:cs="Arial"/>
                          <w:sz w:val="20"/>
                          <w:szCs w:val="20"/>
                        </w:rPr>
                        <m:t>=1</m:t>
                      </m:r>
                    </m:sub>
                    <m:sup>
                      <m:r>
                        <w:rPr>
                          <w:rFonts w:ascii="Cambria Math" w:hAnsi="Cambria Math" w:cs="Arial"/>
                          <w:sz w:val="20"/>
                          <w:szCs w:val="20"/>
                        </w:rPr>
                        <m:t>12</m:t>
                      </m:r>
                    </m:sup>
                    <m:e>
                      <m:sSubSup>
                        <m:sSubSupPr>
                          <m:ctrlPr>
                            <w:rPr>
                              <w:rFonts w:ascii="Cambria Math" w:hAnsi="Cambria Math" w:cs="Arial"/>
                              <w:i/>
                              <w:sz w:val="20"/>
                              <w:szCs w:val="20"/>
                            </w:rPr>
                          </m:ctrlPr>
                        </m:sSubSupPr>
                        <m:e>
                          <m:r>
                            <w:rPr>
                              <w:rFonts w:ascii="Cambria Math" w:hAnsi="Cambria Math" w:cs="Arial"/>
                              <w:sz w:val="20"/>
                              <w:szCs w:val="20"/>
                              <w:lang w:val="en-US"/>
                            </w:rPr>
                            <m:t>S</m:t>
                          </m:r>
                        </m:e>
                        <m:sub>
                          <m:r>
                            <w:rPr>
                              <w:rFonts w:ascii="Cambria Math" w:hAnsi="Cambria Math" w:cs="Arial"/>
                              <w:sz w:val="20"/>
                              <w:szCs w:val="20"/>
                              <w:lang w:val="en-US"/>
                            </w:rPr>
                            <m:t>k-1</m:t>
                          </m:r>
                          <m:r>
                            <w:rPr>
                              <w:rFonts w:ascii="Cambria Math" w:hAnsi="Cambria Math" w:cs="Arial"/>
                              <w:sz w:val="20"/>
                              <w:szCs w:val="20"/>
                            </w:rPr>
                            <m:t>,</m:t>
                          </m:r>
                          <m:r>
                            <w:rPr>
                              <w:rFonts w:ascii="Cambria Math" w:hAnsi="Cambria Math" w:cs="Arial"/>
                              <w:sz w:val="20"/>
                              <w:szCs w:val="20"/>
                              <w:lang w:val="en-US"/>
                            </w:rPr>
                            <m:t>m,i</m:t>
                          </m:r>
                        </m:sub>
                        <m:sup>
                          <m:r>
                            <w:rPr>
                              <w:rFonts w:ascii="Cambria Math" w:hAnsi="Cambria Math" w:cs="Arial"/>
                              <w:sz w:val="20"/>
                              <w:szCs w:val="20"/>
                            </w:rPr>
                            <m:t>+</m:t>
                          </m:r>
                        </m:sup>
                      </m:sSubSup>
                    </m:e>
                  </m:nary>
                </m:e>
              </m:d>
            </m:e>
          </m:nary>
        </m:oMath>
      </m:oMathPara>
    </w:p>
    <w:p w14:paraId="75BFDECE" w14:textId="77777777" w:rsidR="00A504E3" w:rsidRPr="00E24ED0"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2+</m:t>
              </m:r>
            </m:sup>
          </m:sSubSup>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lang w:val="en-US"/>
                </w:rPr>
                <m:t>i=</m:t>
              </m:r>
              <m:sSub>
                <m:sSubPr>
                  <m:ctrlPr>
                    <w:rPr>
                      <w:rFonts w:ascii="Cambria Math" w:hAnsi="Cambria Math"/>
                      <w:i/>
                      <w:sz w:val="20"/>
                      <w:szCs w:val="20"/>
                    </w:rPr>
                  </m:ctrlPr>
                </m:sSubPr>
                <m:e>
                  <m:r>
                    <w:rPr>
                      <w:rFonts w:ascii="Cambria Math" w:hAnsi="Cambria Math"/>
                      <w:sz w:val="20"/>
                      <w:szCs w:val="20"/>
                      <w:lang w:val="en-US"/>
                    </w:rPr>
                    <m:t>i</m:t>
                  </m:r>
                </m:e>
                <m:sub>
                  <m:r>
                    <w:rPr>
                      <w:rFonts w:ascii="Cambria Math" w:hAnsi="Cambria Math"/>
                      <w:sz w:val="20"/>
                      <w:szCs w:val="20"/>
                    </w:rPr>
                    <m:t>Ф_ОТЧЕТ</m:t>
                  </m:r>
                </m:sub>
              </m:sSub>
            </m:sub>
            <m:sup>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Ф_ОТЧЕТ</m:t>
                  </m:r>
                </m:sub>
              </m:sSub>
            </m:sup>
            <m:e>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k-1,i</m:t>
                  </m:r>
                </m:sub>
                <m:sup>
                  <m:r>
                    <w:rPr>
                      <w:rFonts w:ascii="Cambria Math" w:hAnsi="Cambria Math" w:cs="Calibri"/>
                      <w:sz w:val="20"/>
                      <w:szCs w:val="20"/>
                    </w:rPr>
                    <m:t>2+</m:t>
                  </m:r>
                </m:sup>
              </m:sSubSup>
            </m:e>
          </m:nary>
          <m:r>
            <w:rPr>
              <w:rFonts w:ascii="Cambria Math" w:hAnsi="Cambria Math"/>
              <w:sz w:val="20"/>
              <w:szCs w:val="20"/>
            </w:rPr>
            <m:t xml:space="preserve"> =</m:t>
          </m:r>
          <m:nary>
            <m:naryPr>
              <m:chr m:val="∑"/>
              <m:limLoc m:val="undOvr"/>
              <m:ctrlPr>
                <w:rPr>
                  <w:rFonts w:ascii="Cambria Math" w:hAnsi="Cambria Math"/>
                  <w:i/>
                  <w:sz w:val="20"/>
                  <w:szCs w:val="20"/>
                </w:rPr>
              </m:ctrlPr>
            </m:naryPr>
            <m:sub>
              <m:r>
                <w:rPr>
                  <w:rFonts w:ascii="Cambria Math" w:hAnsi="Cambria Math"/>
                  <w:sz w:val="20"/>
                  <w:szCs w:val="20"/>
                  <w:lang w:val="en-US"/>
                </w:rPr>
                <m:t>i=</m:t>
              </m:r>
              <m:sSub>
                <m:sSubPr>
                  <m:ctrlPr>
                    <w:rPr>
                      <w:rFonts w:ascii="Cambria Math" w:hAnsi="Cambria Math"/>
                      <w:i/>
                      <w:sz w:val="20"/>
                      <w:szCs w:val="20"/>
                    </w:rPr>
                  </m:ctrlPr>
                </m:sSubPr>
                <m:e>
                  <m:r>
                    <w:rPr>
                      <w:rFonts w:ascii="Cambria Math" w:hAnsi="Cambria Math"/>
                      <w:sz w:val="20"/>
                      <w:szCs w:val="20"/>
                      <w:lang w:val="en-US"/>
                    </w:rPr>
                    <m:t>i</m:t>
                  </m:r>
                </m:e>
                <m:sub>
                  <m:r>
                    <w:rPr>
                      <w:rFonts w:ascii="Cambria Math" w:hAnsi="Cambria Math"/>
                      <w:sz w:val="20"/>
                      <w:szCs w:val="20"/>
                    </w:rPr>
                    <m:t>Ф_ОТЧЕТ</m:t>
                  </m:r>
                </m:sub>
              </m:sSub>
            </m:sub>
            <m:sup>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Ф_ОТЧЕТ</m:t>
                  </m:r>
                </m:sub>
              </m:sSub>
            </m:sup>
            <m:e>
              <m:d>
                <m:dPr>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k-1, 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m:t>
                  </m:r>
                  <m:nary>
                    <m:naryPr>
                      <m:chr m:val="∑"/>
                      <m:limLoc m:val="undOvr"/>
                      <m:ctrlPr>
                        <w:rPr>
                          <w:rFonts w:ascii="Cambria Math" w:hAnsi="Cambria Math" w:cs="Arial"/>
                          <w:i/>
                          <w:sz w:val="20"/>
                          <w:szCs w:val="20"/>
                        </w:rPr>
                      </m:ctrlPr>
                    </m:naryPr>
                    <m:sub>
                      <m:r>
                        <w:rPr>
                          <w:rFonts w:ascii="Cambria Math" w:hAnsi="Cambria Math" w:cs="Arial"/>
                          <w:sz w:val="20"/>
                          <w:szCs w:val="20"/>
                          <w:lang w:val="en-US"/>
                        </w:rPr>
                        <m:t>m</m:t>
                      </m:r>
                      <m:r>
                        <w:rPr>
                          <w:rFonts w:ascii="Cambria Math" w:hAnsi="Cambria Math" w:cs="Arial"/>
                          <w:sz w:val="20"/>
                          <w:szCs w:val="20"/>
                        </w:rPr>
                        <m:t>=1</m:t>
                      </m:r>
                    </m:sub>
                    <m:sup>
                      <m:r>
                        <w:rPr>
                          <w:rFonts w:ascii="Cambria Math" w:hAnsi="Cambria Math" w:cs="Arial"/>
                          <w:sz w:val="20"/>
                          <w:szCs w:val="20"/>
                        </w:rPr>
                        <m:t>12</m:t>
                      </m:r>
                    </m:sup>
                    <m:e>
                      <m:sSubSup>
                        <m:sSubSupPr>
                          <m:ctrlPr>
                            <w:rPr>
                              <w:rFonts w:ascii="Cambria Math" w:hAnsi="Cambria Math" w:cs="Arial"/>
                              <w:i/>
                              <w:sz w:val="20"/>
                              <w:szCs w:val="20"/>
                            </w:rPr>
                          </m:ctrlPr>
                        </m:sSubSupPr>
                        <m:e>
                          <m:r>
                            <w:rPr>
                              <w:rFonts w:ascii="Cambria Math" w:hAnsi="Cambria Math" w:cs="Arial"/>
                              <w:sz w:val="20"/>
                              <w:szCs w:val="20"/>
                              <w:lang w:val="en-US"/>
                            </w:rPr>
                            <m:t>S</m:t>
                          </m:r>
                        </m:e>
                        <m:sub>
                          <m:r>
                            <w:rPr>
                              <w:rFonts w:ascii="Cambria Math" w:hAnsi="Cambria Math" w:cs="Arial"/>
                              <w:sz w:val="20"/>
                              <w:szCs w:val="20"/>
                              <w:lang w:val="en-US"/>
                            </w:rPr>
                            <m:t>k-1</m:t>
                          </m:r>
                          <m:r>
                            <w:rPr>
                              <w:rFonts w:ascii="Cambria Math" w:hAnsi="Cambria Math" w:cs="Arial"/>
                              <w:sz w:val="20"/>
                              <w:szCs w:val="20"/>
                            </w:rPr>
                            <m:t>,</m:t>
                          </m:r>
                          <m:r>
                            <w:rPr>
                              <w:rFonts w:ascii="Cambria Math" w:hAnsi="Cambria Math" w:cs="Arial"/>
                              <w:sz w:val="20"/>
                              <w:szCs w:val="20"/>
                              <w:lang w:val="en-US"/>
                            </w:rPr>
                            <m:t>m,i</m:t>
                          </m:r>
                        </m:sub>
                        <m:sup>
                          <m:r>
                            <w:rPr>
                              <w:rFonts w:ascii="Cambria Math" w:hAnsi="Cambria Math" w:cs="Arial"/>
                              <w:sz w:val="20"/>
                              <w:szCs w:val="20"/>
                            </w:rPr>
                            <m:t>+</m:t>
                          </m:r>
                        </m:sup>
                      </m:sSubSup>
                    </m:e>
                  </m:nary>
                  <m:r>
                    <w:rPr>
                      <w:rFonts w:ascii="Cambria Math" w:hAnsi="Cambria Math"/>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k-1,i</m:t>
                      </m:r>
                    </m:sub>
                    <m:sup>
                      <m:r>
                        <w:rPr>
                          <w:rFonts w:ascii="Cambria Math" w:hAnsi="Cambria Math" w:cs="Calibri"/>
                          <w:sz w:val="20"/>
                          <w:szCs w:val="20"/>
                        </w:rPr>
                        <m:t>1+</m:t>
                      </m:r>
                    </m:sup>
                  </m:sSubSup>
                </m:e>
              </m:d>
            </m:e>
          </m:nary>
        </m:oMath>
      </m:oMathPara>
    </w:p>
    <w:p w14:paraId="5CD36F4F" w14:textId="77777777" w:rsidR="00A504E3" w:rsidRPr="00E24ED0"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3+</m:t>
              </m:r>
            </m:sup>
          </m:sSubSup>
          <m:r>
            <w:rPr>
              <w:rFonts w:ascii="Cambria Math" w:hAnsi="Cambria Math"/>
              <w:sz w:val="20"/>
              <w:szCs w:val="20"/>
            </w:rPr>
            <m:t xml:space="preserve">= </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k-2</m:t>
              </m:r>
            </m:sub>
            <m:sup>
              <m:r>
                <w:rPr>
                  <w:rFonts w:ascii="Cambria Math" w:hAnsi="Cambria Math" w:cs="Calibri"/>
                  <w:sz w:val="20"/>
                  <w:szCs w:val="20"/>
                </w:rPr>
                <m:t>1+</m:t>
              </m:r>
            </m:sup>
          </m:sSubSup>
          <m:r>
            <w:rPr>
              <w:rFonts w:ascii="Cambria Math" w:hAnsi="Cambria Math"/>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k-2</m:t>
              </m:r>
            </m:sub>
            <m:sup>
              <m:r>
                <w:rPr>
                  <w:rFonts w:ascii="Cambria Math" w:hAnsi="Cambria Math" w:cs="Calibri"/>
                  <w:sz w:val="20"/>
                  <w:szCs w:val="20"/>
                </w:rPr>
                <m:t>2+</m:t>
              </m:r>
            </m:sup>
          </m:sSubSup>
          <m:r>
            <w:rPr>
              <w:rFonts w:ascii="Cambria Math" w:hAnsi="Cambria Math"/>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k-2</m:t>
              </m:r>
            </m:sub>
            <m:sup>
              <m:r>
                <w:rPr>
                  <w:rFonts w:ascii="Cambria Math" w:hAnsi="Cambria Math" w:cs="Calibri"/>
                  <w:sz w:val="20"/>
                  <w:szCs w:val="20"/>
                </w:rPr>
                <m:t>3+</m:t>
              </m:r>
            </m:sup>
          </m:sSubSup>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rPr>
                <m:t>m=1</m:t>
              </m:r>
            </m:sub>
            <m:sup>
              <m:r>
                <w:rPr>
                  <w:rFonts w:ascii="Cambria Math" w:hAnsi="Cambria Math"/>
                  <w:sz w:val="20"/>
                  <w:szCs w:val="20"/>
                </w:rPr>
                <m:t>12</m:t>
              </m:r>
            </m:sup>
            <m:e>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m:t>
                  </m:r>
                </m:sub>
                <m:sup>
                  <m:r>
                    <w:rPr>
                      <w:rFonts w:ascii="Cambria Math" w:hAnsi="Cambria Math" w:cs="Calibri"/>
                      <w:sz w:val="20"/>
                      <w:szCs w:val="20"/>
                    </w:rPr>
                    <m:t>+</m:t>
                  </m:r>
                </m:sup>
              </m:sSubSup>
            </m:e>
          </m:nary>
        </m:oMath>
      </m:oMathPara>
    </w:p>
    <w:p w14:paraId="366207E3" w14:textId="77777777" w:rsidR="00A504E3" w:rsidRDefault="00A504E3" w:rsidP="00A504E3">
      <w:pPr>
        <w:pStyle w:val="af8"/>
        <w:suppressAutoHyphens/>
        <w:spacing w:before="120" w:after="120"/>
        <w:contextualSpacing w:val="0"/>
        <w:jc w:val="both"/>
        <w:rPr>
          <w:sz w:val="20"/>
          <w:szCs w:val="20"/>
        </w:rPr>
      </w:pPr>
      <w:r>
        <w:rPr>
          <w:sz w:val="20"/>
          <w:szCs w:val="20"/>
        </w:rPr>
        <w:t>При этом:</w:t>
      </w:r>
    </w:p>
    <w:p w14:paraId="69D54F4D" w14:textId="4CA3832E" w:rsidR="00A504E3" w:rsidRDefault="00A504E3" w:rsidP="00A504E3">
      <w:pPr>
        <w:pStyle w:val="af8"/>
        <w:suppressAutoHyphens/>
        <w:spacing w:before="120" w:after="120"/>
        <w:contextualSpacing w:val="0"/>
        <w:jc w:val="both"/>
        <w:rPr>
          <w:sz w:val="20"/>
          <w:szCs w:val="20"/>
        </w:rPr>
      </w:pPr>
      <w:r>
        <w:rPr>
          <w:sz w:val="20"/>
          <w:szCs w:val="20"/>
        </w:rPr>
        <w:t>п</w:t>
      </w:r>
      <w:r w:rsidRPr="00E24ED0">
        <w:rPr>
          <w:sz w:val="20"/>
          <w:szCs w:val="20"/>
        </w:rPr>
        <w:t xml:space="preserve">ри </w:t>
      </w:r>
      <w:r w:rsidRPr="00E24ED0">
        <w:rPr>
          <w:b/>
          <w:i/>
          <w:sz w:val="20"/>
          <w:szCs w:val="20"/>
          <w:lang w:val="en-US"/>
        </w:rPr>
        <w:t>k</w:t>
      </w:r>
      <w:r w:rsidRPr="00E24ED0">
        <w:rPr>
          <w:b/>
          <w:i/>
          <w:sz w:val="20"/>
          <w:szCs w:val="20"/>
        </w:rPr>
        <w:t xml:space="preserve"> </w:t>
      </w:r>
      <w:r w:rsidRPr="007C4FBB">
        <w:rPr>
          <w:b/>
          <w:i/>
          <w:sz w:val="20"/>
          <w:szCs w:val="20"/>
        </w:rPr>
        <w:t>&lt;</w:t>
      </w:r>
      <w:r>
        <w:rPr>
          <w:b/>
          <w:i/>
          <w:sz w:val="20"/>
          <w:szCs w:val="20"/>
        </w:rPr>
        <w:t xml:space="preserve"> </w:t>
      </w:r>
      <w:r>
        <w:rPr>
          <w:sz w:val="20"/>
          <w:szCs w:val="20"/>
        </w:rPr>
        <w:t>номера</w:t>
      </w:r>
      <w:r w:rsidRPr="009A3809">
        <w:rPr>
          <w:sz w:val="20"/>
          <w:szCs w:val="20"/>
        </w:rPr>
        <w:t xml:space="preserve"> календарного года, указанного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говора, увеличенного на 2 (два)</w:t>
      </w:r>
      <w:r w:rsidRPr="00E24ED0">
        <w:rPr>
          <w:sz w:val="20"/>
          <w:szCs w:val="20"/>
        </w:rPr>
        <w:t>:</w:t>
      </w:r>
    </w:p>
    <w:p w14:paraId="375033E2" w14:textId="77777777" w:rsidR="00A504E3" w:rsidRPr="00CA6323" w:rsidRDefault="002F48C5" w:rsidP="00A504E3">
      <w:pPr>
        <w:suppressAutoHyphens/>
        <w:spacing w:before="120" w:after="120"/>
        <w:jc w:val="center"/>
        <w:rPr>
          <w:sz w:val="20"/>
          <w:szCs w:val="20"/>
        </w:rPr>
      </w:pPr>
      <m:oMathPara>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r>
            <w:rPr>
              <w:rFonts w:ascii="Cambria Math" w:hAnsi="Cambria Math" w:cs="Calibri"/>
              <w:sz w:val="20"/>
              <w:szCs w:val="20"/>
            </w:rPr>
            <m:t>=0</m:t>
          </m:r>
          <m:r>
            <w:rPr>
              <w:rFonts w:ascii="Cambria Math" w:hAnsi="Cambria Math"/>
              <w:sz w:val="20"/>
              <w:szCs w:val="20"/>
            </w:rPr>
            <m:t xml:space="preserve">, </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2+</m:t>
              </m:r>
            </m:sup>
          </m:sSubSup>
          <m:r>
            <w:rPr>
              <w:rFonts w:ascii="Cambria Math" w:hAnsi="Cambria Math" w:cs="Calibri"/>
              <w:sz w:val="20"/>
              <w:szCs w:val="20"/>
            </w:rPr>
            <m:t>=0</m:t>
          </m:r>
        </m:oMath>
      </m:oMathPara>
    </w:p>
    <w:p w14:paraId="1AE3490F" w14:textId="02F0B900" w:rsidR="00A504E3" w:rsidRDefault="00A504E3" w:rsidP="00A504E3">
      <w:pPr>
        <w:pStyle w:val="af8"/>
        <w:suppressAutoHyphens/>
        <w:spacing w:before="120" w:after="120"/>
        <w:contextualSpacing w:val="0"/>
        <w:jc w:val="both"/>
        <w:rPr>
          <w:sz w:val="20"/>
          <w:szCs w:val="20"/>
        </w:rPr>
      </w:pPr>
      <w:r>
        <w:rPr>
          <w:sz w:val="20"/>
          <w:szCs w:val="20"/>
        </w:rPr>
        <w:t>п</w:t>
      </w:r>
      <w:r w:rsidRPr="00E24ED0">
        <w:rPr>
          <w:sz w:val="20"/>
          <w:szCs w:val="20"/>
        </w:rPr>
        <w:t xml:space="preserve">ри </w:t>
      </w:r>
      <w:r w:rsidRPr="00E24ED0">
        <w:rPr>
          <w:b/>
          <w:i/>
          <w:sz w:val="20"/>
          <w:szCs w:val="20"/>
          <w:lang w:val="en-US"/>
        </w:rPr>
        <w:t>k</w:t>
      </w:r>
      <w:r w:rsidRPr="00E24ED0">
        <w:rPr>
          <w:b/>
          <w:i/>
          <w:sz w:val="20"/>
          <w:szCs w:val="20"/>
        </w:rPr>
        <w:t xml:space="preserve"> </w:t>
      </w:r>
      <w:r w:rsidRPr="003F6543">
        <w:rPr>
          <w:b/>
          <w:i/>
          <w:sz w:val="20"/>
          <w:szCs w:val="20"/>
        </w:rPr>
        <w:t>&lt;</w:t>
      </w:r>
      <w:r w:rsidRPr="00E23761">
        <w:rPr>
          <w:sz w:val="20"/>
          <w:szCs w:val="20"/>
        </w:rPr>
        <w:t xml:space="preserve"> </w:t>
      </w:r>
      <w:r>
        <w:rPr>
          <w:sz w:val="20"/>
          <w:szCs w:val="20"/>
        </w:rPr>
        <w:t>номера</w:t>
      </w:r>
      <w:r w:rsidRPr="009A3809">
        <w:rPr>
          <w:sz w:val="20"/>
          <w:szCs w:val="20"/>
        </w:rPr>
        <w:t xml:space="preserve"> календарного года, указанного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говора, увеличенного на 3 (три)</w:t>
      </w:r>
      <w:r w:rsidRPr="00E24ED0">
        <w:rPr>
          <w:sz w:val="20"/>
          <w:szCs w:val="20"/>
        </w:rPr>
        <w:t>:</w:t>
      </w:r>
    </w:p>
    <w:p w14:paraId="1C7683C4" w14:textId="77777777" w:rsidR="00A504E3" w:rsidRPr="00E23761" w:rsidRDefault="002F48C5" w:rsidP="00A504E3">
      <w:pPr>
        <w:suppressAutoHyphens/>
        <w:spacing w:before="120" w:after="120"/>
        <w:jc w:val="center"/>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3+</m:t>
            </m:r>
          </m:sup>
        </m:sSubSup>
      </m:oMath>
      <w:r w:rsidR="00A504E3" w:rsidRPr="00E23761">
        <w:rPr>
          <w:sz w:val="20"/>
          <w:szCs w:val="20"/>
        </w:rPr>
        <w:t>= 0</w:t>
      </w:r>
    </w:p>
    <w:p w14:paraId="09A9BC57" w14:textId="5DD93988" w:rsidR="00A504E3" w:rsidRDefault="00A504E3" w:rsidP="00A504E3">
      <w:pPr>
        <w:pStyle w:val="af8"/>
        <w:suppressAutoHyphens/>
        <w:spacing w:before="120" w:after="120"/>
        <w:contextualSpacing w:val="0"/>
        <w:jc w:val="both"/>
        <w:rPr>
          <w:sz w:val="20"/>
          <w:szCs w:val="20"/>
        </w:rPr>
      </w:pPr>
      <w:r>
        <w:rPr>
          <w:sz w:val="20"/>
          <w:szCs w:val="20"/>
        </w:rPr>
        <w:t>п</w:t>
      </w:r>
      <w:r w:rsidRPr="00E24ED0">
        <w:rPr>
          <w:sz w:val="20"/>
          <w:szCs w:val="20"/>
        </w:rPr>
        <w:t xml:space="preserve">ри </w:t>
      </w:r>
      <w:r w:rsidRPr="00E24ED0">
        <w:rPr>
          <w:b/>
          <w:i/>
          <w:sz w:val="20"/>
          <w:szCs w:val="20"/>
          <w:lang w:val="en-US"/>
        </w:rPr>
        <w:t>k</w:t>
      </w:r>
      <w:r>
        <w:rPr>
          <w:b/>
          <w:i/>
          <w:sz w:val="20"/>
          <w:szCs w:val="20"/>
        </w:rPr>
        <w:t xml:space="preserve"> </w:t>
      </w:r>
      <w:r w:rsidRPr="003F6543">
        <w:rPr>
          <w:b/>
          <w:i/>
          <w:sz w:val="20"/>
          <w:szCs w:val="20"/>
        </w:rPr>
        <w:t>&lt;</w:t>
      </w:r>
      <w:r w:rsidRPr="00E23761">
        <w:rPr>
          <w:sz w:val="20"/>
          <w:szCs w:val="20"/>
        </w:rPr>
        <w:t xml:space="preserve"> </w:t>
      </w:r>
      <w:r>
        <w:rPr>
          <w:sz w:val="20"/>
          <w:szCs w:val="20"/>
        </w:rPr>
        <w:t>номера</w:t>
      </w:r>
      <w:r w:rsidRPr="009A3809">
        <w:rPr>
          <w:sz w:val="20"/>
          <w:szCs w:val="20"/>
        </w:rPr>
        <w:t xml:space="preserve"> календарного года, указанного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говора, увеличенного на 4 (четыре)</w:t>
      </w:r>
      <w:r w:rsidRPr="00E24ED0">
        <w:rPr>
          <w:sz w:val="20"/>
          <w:szCs w:val="20"/>
        </w:rPr>
        <w:t>:</w:t>
      </w:r>
    </w:p>
    <w:p w14:paraId="4FAB09AE" w14:textId="77777777" w:rsidR="00A504E3" w:rsidRPr="007C4FBB" w:rsidRDefault="002F48C5" w:rsidP="00A504E3">
      <w:pPr>
        <w:suppressAutoHyphens/>
        <w:spacing w:before="120" w:after="120"/>
        <w:jc w:val="center"/>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k-2</m:t>
            </m:r>
          </m:sub>
          <m:sup>
            <m:r>
              <w:rPr>
                <w:rFonts w:ascii="Cambria Math" w:hAnsi="Cambria Math" w:cs="Calibri"/>
                <w:sz w:val="20"/>
                <w:szCs w:val="20"/>
              </w:rPr>
              <m:t>3+</m:t>
            </m:r>
          </m:sup>
        </m:sSubSup>
      </m:oMath>
      <w:r w:rsidR="00A504E3" w:rsidRPr="007C4FBB">
        <w:rPr>
          <w:sz w:val="20"/>
          <w:szCs w:val="20"/>
        </w:rPr>
        <w:t>= 0</w:t>
      </w:r>
    </w:p>
    <w:p w14:paraId="6F9F3B43" w14:textId="77777777" w:rsidR="00A504E3" w:rsidRPr="00DC70B4" w:rsidRDefault="00A504E3" w:rsidP="00A504E3">
      <w:pPr>
        <w:tabs>
          <w:tab w:val="left" w:pos="1276"/>
        </w:tabs>
        <w:suppressAutoHyphens/>
        <w:spacing w:before="120" w:after="120"/>
        <w:jc w:val="both"/>
        <w:rPr>
          <w:sz w:val="20"/>
          <w:szCs w:val="20"/>
        </w:rPr>
      </w:pPr>
      <w:r w:rsidRPr="00DC70B4">
        <w:rPr>
          <w:sz w:val="20"/>
          <w:szCs w:val="20"/>
        </w:rPr>
        <w:t>где</w:t>
      </w:r>
    </w:p>
    <w:p w14:paraId="4AB17E7D" w14:textId="77777777" w:rsidR="00A504E3" w:rsidRPr="00DC70B4" w:rsidRDefault="002F48C5" w:rsidP="00A504E3">
      <w:pPr>
        <w:pStyle w:val="af8"/>
        <w:suppressAutoHyphens/>
        <w:spacing w:before="120" w:after="120"/>
        <w:ind w:left="0"/>
        <w:contextualSpacing w:val="0"/>
        <w:jc w:val="both"/>
        <w:rPr>
          <w:sz w:val="20"/>
          <w:szCs w:val="20"/>
        </w:rPr>
      </w:pPr>
      <m:oMath>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Ф_КТ</m:t>
            </m:r>
          </m:sub>
        </m:sSub>
      </m:oMath>
      <w:r w:rsidR="00A504E3" w:rsidRPr="00DC70B4">
        <w:rPr>
          <w:sz w:val="20"/>
          <w:szCs w:val="20"/>
        </w:rPr>
        <w:t xml:space="preserve"> – количество мероприятий Инвестиционной программы, согласованной на календарный год </w:t>
      </w:r>
      <w:r w:rsidR="00A504E3" w:rsidRPr="00DC70B4">
        <w:rPr>
          <w:b/>
          <w:i/>
          <w:sz w:val="20"/>
          <w:szCs w:val="20"/>
          <w:lang w:val="en-US"/>
        </w:rPr>
        <w:t>k</w:t>
      </w:r>
      <w:r w:rsidR="00A504E3" w:rsidRPr="00DC70B4">
        <w:rPr>
          <w:b/>
          <w:i/>
          <w:sz w:val="20"/>
          <w:szCs w:val="20"/>
        </w:rPr>
        <w:t>-1</w:t>
      </w:r>
      <w:r w:rsidR="00A504E3" w:rsidRPr="00DC70B4">
        <w:rPr>
          <w:sz w:val="20"/>
          <w:szCs w:val="20"/>
        </w:rPr>
        <w:t xml:space="preserve">, </w:t>
      </w:r>
      <w:r w:rsidR="00A504E3">
        <w:rPr>
          <w:sz w:val="20"/>
          <w:szCs w:val="20"/>
        </w:rPr>
        <w:t>в отношении которых Теплосетевая</w:t>
      </w:r>
      <w:r w:rsidR="00A504E3" w:rsidRPr="00DC70B4">
        <w:rPr>
          <w:sz w:val="20"/>
          <w:szCs w:val="20"/>
        </w:rPr>
        <w:t xml:space="preserve"> организаци</w:t>
      </w:r>
      <w:r w:rsidR="00A504E3">
        <w:rPr>
          <w:sz w:val="20"/>
          <w:szCs w:val="20"/>
        </w:rPr>
        <w:t>я</w:t>
      </w:r>
      <w:r w:rsidR="00A504E3" w:rsidRPr="00DC70B4">
        <w:rPr>
          <w:sz w:val="20"/>
          <w:szCs w:val="20"/>
        </w:rPr>
        <w:t xml:space="preserve"> </w:t>
      </w:r>
      <w:r w:rsidR="00A504E3" w:rsidRPr="005F3385">
        <w:rPr>
          <w:b/>
          <w:sz w:val="20"/>
          <w:szCs w:val="20"/>
        </w:rPr>
        <w:t>выполнила</w:t>
      </w:r>
      <w:r w:rsidR="00A504E3" w:rsidRPr="00DC70B4">
        <w:rPr>
          <w:b/>
          <w:sz w:val="20"/>
          <w:szCs w:val="20"/>
        </w:rPr>
        <w:t xml:space="preserve"> финальн</w:t>
      </w:r>
      <w:r w:rsidR="00A504E3">
        <w:rPr>
          <w:b/>
          <w:sz w:val="20"/>
          <w:szCs w:val="20"/>
        </w:rPr>
        <w:t>ые</w:t>
      </w:r>
      <w:r w:rsidR="00A504E3" w:rsidRPr="00DC70B4">
        <w:rPr>
          <w:b/>
          <w:sz w:val="20"/>
          <w:szCs w:val="20"/>
        </w:rPr>
        <w:t xml:space="preserve"> контрольн</w:t>
      </w:r>
      <w:r w:rsidR="00A504E3">
        <w:rPr>
          <w:b/>
          <w:sz w:val="20"/>
          <w:szCs w:val="20"/>
        </w:rPr>
        <w:t>ые</w:t>
      </w:r>
      <w:r w:rsidR="00A504E3" w:rsidRPr="00DC70B4">
        <w:rPr>
          <w:b/>
          <w:sz w:val="20"/>
          <w:szCs w:val="20"/>
        </w:rPr>
        <w:t xml:space="preserve"> точ</w:t>
      </w:r>
      <w:r w:rsidR="00A504E3">
        <w:rPr>
          <w:b/>
          <w:sz w:val="20"/>
          <w:szCs w:val="20"/>
        </w:rPr>
        <w:t>ки</w:t>
      </w:r>
      <w:r w:rsidR="00A504E3">
        <w:rPr>
          <w:sz w:val="20"/>
          <w:szCs w:val="20"/>
        </w:rPr>
        <w:t>, предусмотренные</w:t>
      </w:r>
      <w:r w:rsidR="00A504E3" w:rsidRPr="00DC70B4">
        <w:rPr>
          <w:sz w:val="20"/>
          <w:szCs w:val="20"/>
        </w:rPr>
        <w:t xml:space="preserve"> в </w:t>
      </w:r>
      <w:r w:rsidR="00A504E3">
        <w:rPr>
          <w:sz w:val="20"/>
          <w:szCs w:val="20"/>
        </w:rPr>
        <w:t xml:space="preserve">данной </w:t>
      </w:r>
      <w:r w:rsidR="00A504E3" w:rsidRPr="00DC70B4">
        <w:rPr>
          <w:sz w:val="20"/>
          <w:szCs w:val="20"/>
        </w:rPr>
        <w:t>Инвестиционной программе;</w:t>
      </w:r>
    </w:p>
    <w:p w14:paraId="164E52B6" w14:textId="77777777" w:rsidR="00A504E3" w:rsidRPr="00DC70B4" w:rsidRDefault="002F48C5" w:rsidP="00A504E3">
      <w:pPr>
        <w:pStyle w:val="af8"/>
        <w:suppressAutoHyphens/>
        <w:spacing w:before="120" w:after="120"/>
        <w:ind w:left="0"/>
        <w:contextualSpacing w:val="0"/>
        <w:jc w:val="both"/>
        <w:rPr>
          <w:sz w:val="20"/>
          <w:szCs w:val="20"/>
        </w:rPr>
      </w:pP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Ф_КТ</m:t>
            </m:r>
          </m:sub>
        </m:sSub>
      </m:oMath>
      <w:r w:rsidR="00A504E3" w:rsidRPr="00DC70B4">
        <w:rPr>
          <w:sz w:val="20"/>
          <w:szCs w:val="20"/>
        </w:rPr>
        <w:t xml:space="preserve"> – </w:t>
      </w:r>
      <w:r w:rsidR="00A504E3" w:rsidRPr="00DC70B4">
        <w:rPr>
          <w:b/>
          <w:i/>
          <w:sz w:val="20"/>
          <w:szCs w:val="20"/>
          <w:lang w:val="en-US"/>
        </w:rPr>
        <w:t>i</w:t>
      </w:r>
      <w:r w:rsidR="00A504E3" w:rsidRPr="00DC70B4">
        <w:rPr>
          <w:sz w:val="20"/>
          <w:szCs w:val="20"/>
        </w:rPr>
        <w:t xml:space="preserve">-ое мероприятие Инвестиционной программы, в отношении которого </w:t>
      </w:r>
      <w:r w:rsidR="00A504E3">
        <w:rPr>
          <w:sz w:val="20"/>
          <w:szCs w:val="20"/>
        </w:rPr>
        <w:t>Теплосетевая</w:t>
      </w:r>
      <w:r w:rsidR="00A504E3" w:rsidRPr="00DC70B4">
        <w:rPr>
          <w:sz w:val="20"/>
          <w:szCs w:val="20"/>
        </w:rPr>
        <w:t xml:space="preserve"> организаци</w:t>
      </w:r>
      <w:r w:rsidR="00A504E3">
        <w:rPr>
          <w:sz w:val="20"/>
          <w:szCs w:val="20"/>
        </w:rPr>
        <w:t>я</w:t>
      </w:r>
      <w:r w:rsidR="00A504E3" w:rsidRPr="00DC70B4">
        <w:rPr>
          <w:sz w:val="20"/>
          <w:szCs w:val="20"/>
        </w:rPr>
        <w:t xml:space="preserve"> </w:t>
      </w:r>
      <w:r w:rsidR="00A504E3" w:rsidRPr="005F3385">
        <w:rPr>
          <w:b/>
          <w:sz w:val="20"/>
          <w:szCs w:val="20"/>
        </w:rPr>
        <w:t>выполнила</w:t>
      </w:r>
      <w:r w:rsidR="00A504E3" w:rsidRPr="00DC70B4">
        <w:rPr>
          <w:b/>
          <w:sz w:val="20"/>
          <w:szCs w:val="20"/>
        </w:rPr>
        <w:t xml:space="preserve"> финальн</w:t>
      </w:r>
      <w:r w:rsidR="00A504E3">
        <w:rPr>
          <w:b/>
          <w:sz w:val="20"/>
          <w:szCs w:val="20"/>
        </w:rPr>
        <w:t>ую</w:t>
      </w:r>
      <w:r w:rsidR="00A504E3" w:rsidRPr="00DC70B4">
        <w:rPr>
          <w:b/>
          <w:sz w:val="20"/>
          <w:szCs w:val="20"/>
        </w:rPr>
        <w:t xml:space="preserve"> контрольн</w:t>
      </w:r>
      <w:r w:rsidR="00A504E3">
        <w:rPr>
          <w:b/>
          <w:sz w:val="20"/>
          <w:szCs w:val="20"/>
        </w:rPr>
        <w:t>ую</w:t>
      </w:r>
      <w:r w:rsidR="00A504E3" w:rsidRPr="00DC70B4">
        <w:rPr>
          <w:b/>
          <w:sz w:val="20"/>
          <w:szCs w:val="20"/>
        </w:rPr>
        <w:t xml:space="preserve"> точ</w:t>
      </w:r>
      <w:r w:rsidR="00A504E3">
        <w:rPr>
          <w:b/>
          <w:sz w:val="20"/>
          <w:szCs w:val="20"/>
        </w:rPr>
        <w:t>ку</w:t>
      </w:r>
      <w:r w:rsidR="00A504E3" w:rsidRPr="00DC70B4">
        <w:rPr>
          <w:sz w:val="20"/>
          <w:szCs w:val="20"/>
        </w:rPr>
        <w:t>, предусмотренн</w:t>
      </w:r>
      <w:r w:rsidR="00A504E3">
        <w:rPr>
          <w:sz w:val="20"/>
          <w:szCs w:val="20"/>
        </w:rPr>
        <w:t>ую</w:t>
      </w:r>
      <w:r w:rsidR="00A504E3" w:rsidRPr="00DC70B4">
        <w:rPr>
          <w:sz w:val="20"/>
          <w:szCs w:val="20"/>
        </w:rPr>
        <w:t xml:space="preserve"> в Инвестиционной программе, согласованной на календарный год </w:t>
      </w:r>
      <w:r w:rsidR="00A504E3" w:rsidRPr="00DC70B4">
        <w:rPr>
          <w:b/>
          <w:i/>
          <w:sz w:val="20"/>
          <w:szCs w:val="20"/>
          <w:lang w:val="en-US"/>
        </w:rPr>
        <w:t>k</w:t>
      </w:r>
      <w:r w:rsidR="00A504E3" w:rsidRPr="00DC70B4">
        <w:rPr>
          <w:b/>
          <w:i/>
          <w:sz w:val="20"/>
          <w:szCs w:val="20"/>
        </w:rPr>
        <w:t>-1</w:t>
      </w:r>
      <w:r w:rsidR="00A504E3" w:rsidRPr="00DC70B4">
        <w:rPr>
          <w:sz w:val="20"/>
          <w:szCs w:val="20"/>
        </w:rPr>
        <w:t>;</w:t>
      </w:r>
    </w:p>
    <w:p w14:paraId="55C7C6AA" w14:textId="77777777" w:rsidR="00A504E3" w:rsidRPr="00DC70B4" w:rsidRDefault="002F48C5" w:rsidP="00A504E3">
      <w:pPr>
        <w:pStyle w:val="af8"/>
        <w:suppressAutoHyphens/>
        <w:spacing w:before="120" w:after="120"/>
        <w:ind w:left="0"/>
        <w:contextualSpacing w:val="0"/>
        <w:jc w:val="both"/>
        <w:rPr>
          <w:sz w:val="20"/>
          <w:szCs w:val="20"/>
        </w:rPr>
      </w:pPr>
      <m:oMath>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Ф_ОТЧЕТ</m:t>
            </m:r>
          </m:sub>
        </m:sSub>
      </m:oMath>
      <w:r w:rsidR="00A504E3" w:rsidRPr="00DC70B4">
        <w:rPr>
          <w:sz w:val="20"/>
          <w:szCs w:val="20"/>
        </w:rPr>
        <w:t xml:space="preserve"> – количество мероприятий Инвестиционной программы, согласованной на календарный год </w:t>
      </w:r>
      <w:r w:rsidR="00A504E3" w:rsidRPr="00DC70B4">
        <w:rPr>
          <w:b/>
          <w:i/>
          <w:sz w:val="20"/>
          <w:szCs w:val="20"/>
          <w:lang w:val="en-US"/>
        </w:rPr>
        <w:t>k</w:t>
      </w:r>
      <w:r w:rsidR="00A504E3" w:rsidRPr="00DC70B4">
        <w:rPr>
          <w:b/>
          <w:i/>
          <w:sz w:val="20"/>
          <w:szCs w:val="20"/>
        </w:rPr>
        <w:t>-1</w:t>
      </w:r>
      <w:r w:rsidR="00A504E3" w:rsidRPr="00DC70B4">
        <w:rPr>
          <w:sz w:val="20"/>
          <w:szCs w:val="20"/>
        </w:rPr>
        <w:t xml:space="preserve">, </w:t>
      </w:r>
      <w:r w:rsidR="00A504E3" w:rsidRPr="00DC70B4">
        <w:rPr>
          <w:b/>
          <w:sz w:val="20"/>
          <w:szCs w:val="20"/>
        </w:rPr>
        <w:t>выполнение которых было согласовано Сторонами на основании отчета</w:t>
      </w:r>
      <w:r w:rsidR="00A504E3" w:rsidRPr="00DC70B4">
        <w:rPr>
          <w:sz w:val="20"/>
          <w:szCs w:val="20"/>
        </w:rPr>
        <w:t xml:space="preserve"> об исполнении Инвестиционной программы </w:t>
      </w:r>
      <w:r w:rsidR="00A504E3">
        <w:rPr>
          <w:sz w:val="20"/>
          <w:szCs w:val="20"/>
        </w:rPr>
        <w:t>за</w:t>
      </w:r>
      <w:r w:rsidR="00A504E3" w:rsidRPr="00DC70B4">
        <w:rPr>
          <w:sz w:val="20"/>
          <w:szCs w:val="20"/>
        </w:rPr>
        <w:t xml:space="preserve"> календарн</w:t>
      </w:r>
      <w:r w:rsidR="00A504E3">
        <w:rPr>
          <w:sz w:val="20"/>
          <w:szCs w:val="20"/>
        </w:rPr>
        <w:t>ый год</w:t>
      </w:r>
      <w:r w:rsidR="00A504E3" w:rsidRPr="00DC70B4">
        <w:rPr>
          <w:sz w:val="20"/>
          <w:szCs w:val="20"/>
        </w:rPr>
        <w:t xml:space="preserve"> </w:t>
      </w:r>
      <w:r w:rsidR="00A504E3" w:rsidRPr="00DC70B4">
        <w:rPr>
          <w:b/>
          <w:i/>
          <w:sz w:val="20"/>
          <w:szCs w:val="20"/>
          <w:lang w:val="en-US"/>
        </w:rPr>
        <w:t>k</w:t>
      </w:r>
      <w:r w:rsidR="00A504E3" w:rsidRPr="00DC70B4">
        <w:rPr>
          <w:b/>
          <w:i/>
          <w:sz w:val="20"/>
          <w:szCs w:val="20"/>
        </w:rPr>
        <w:t>-1</w:t>
      </w:r>
      <w:r w:rsidR="00A504E3" w:rsidRPr="00DC70B4">
        <w:rPr>
          <w:sz w:val="20"/>
          <w:szCs w:val="20"/>
        </w:rPr>
        <w:t>;</w:t>
      </w:r>
    </w:p>
    <w:p w14:paraId="6C1D4A96" w14:textId="77777777" w:rsidR="00A504E3" w:rsidRDefault="002F48C5" w:rsidP="00A504E3">
      <w:pPr>
        <w:pStyle w:val="af8"/>
        <w:suppressAutoHyphens/>
        <w:spacing w:before="120" w:after="120"/>
        <w:ind w:left="0"/>
        <w:contextualSpacing w:val="0"/>
        <w:jc w:val="both"/>
        <w:rPr>
          <w:sz w:val="20"/>
          <w:szCs w:val="20"/>
        </w:rPr>
      </w:pPr>
      <m:oMath>
        <m:sSub>
          <m:sSubPr>
            <m:ctrlPr>
              <w:rPr>
                <w:rFonts w:ascii="Cambria Math" w:hAnsi="Cambria Math"/>
                <w:i/>
                <w:sz w:val="20"/>
                <w:szCs w:val="20"/>
              </w:rPr>
            </m:ctrlPr>
          </m:sSubPr>
          <m:e>
            <m:r>
              <w:rPr>
                <w:rFonts w:ascii="Cambria Math" w:hAnsi="Cambria Math"/>
                <w:sz w:val="20"/>
                <w:szCs w:val="20"/>
                <w:lang w:val="en-US"/>
              </w:rPr>
              <m:t>i</m:t>
            </m:r>
          </m:e>
          <m:sub>
            <m:r>
              <w:rPr>
                <w:rFonts w:ascii="Cambria Math" w:hAnsi="Cambria Math"/>
                <w:sz w:val="20"/>
                <w:szCs w:val="20"/>
              </w:rPr>
              <m:t>Ф_ОТЧЕТ</m:t>
            </m:r>
          </m:sub>
        </m:sSub>
      </m:oMath>
      <w:r w:rsidR="00A504E3" w:rsidRPr="00DC70B4">
        <w:rPr>
          <w:sz w:val="20"/>
          <w:szCs w:val="20"/>
        </w:rPr>
        <w:t xml:space="preserve"> – мероприятие Инвестиционной программы, </w:t>
      </w:r>
      <w:r w:rsidR="00A504E3" w:rsidRPr="00DC70B4">
        <w:rPr>
          <w:b/>
          <w:sz w:val="20"/>
          <w:szCs w:val="20"/>
        </w:rPr>
        <w:t>выполнение которого было согласовано Сторонами на основании отчета</w:t>
      </w:r>
      <w:r w:rsidR="00A504E3" w:rsidRPr="00DC70B4">
        <w:rPr>
          <w:sz w:val="20"/>
          <w:szCs w:val="20"/>
        </w:rPr>
        <w:t xml:space="preserve"> об исполнении Инвестиционной программы </w:t>
      </w:r>
      <w:r w:rsidR="00A504E3">
        <w:rPr>
          <w:sz w:val="20"/>
          <w:szCs w:val="20"/>
        </w:rPr>
        <w:t>за</w:t>
      </w:r>
      <w:r w:rsidR="00A504E3" w:rsidRPr="00DC70B4">
        <w:rPr>
          <w:sz w:val="20"/>
          <w:szCs w:val="20"/>
        </w:rPr>
        <w:t xml:space="preserve"> календарн</w:t>
      </w:r>
      <w:r w:rsidR="00A504E3">
        <w:rPr>
          <w:sz w:val="20"/>
          <w:szCs w:val="20"/>
        </w:rPr>
        <w:t>ый год</w:t>
      </w:r>
      <w:r w:rsidR="00A504E3" w:rsidRPr="00DC70B4">
        <w:rPr>
          <w:sz w:val="20"/>
          <w:szCs w:val="20"/>
        </w:rPr>
        <w:t xml:space="preserve"> </w:t>
      </w:r>
      <w:r w:rsidR="00A504E3" w:rsidRPr="00DC70B4">
        <w:rPr>
          <w:b/>
          <w:i/>
          <w:sz w:val="20"/>
          <w:szCs w:val="20"/>
          <w:lang w:val="en-US"/>
        </w:rPr>
        <w:t>k</w:t>
      </w:r>
      <w:r w:rsidR="00A504E3" w:rsidRPr="00DC70B4">
        <w:rPr>
          <w:b/>
          <w:i/>
          <w:sz w:val="20"/>
          <w:szCs w:val="20"/>
        </w:rPr>
        <w:t>-1</w:t>
      </w:r>
      <w:r w:rsidR="00A504E3" w:rsidRPr="00DC70B4">
        <w:rPr>
          <w:sz w:val="20"/>
          <w:szCs w:val="20"/>
        </w:rPr>
        <w:t>;</w:t>
      </w:r>
    </w:p>
    <w:p w14:paraId="3AC34CBC" w14:textId="77777777" w:rsidR="00A504E3" w:rsidRDefault="002F48C5" w:rsidP="00A504E3">
      <w:pPr>
        <w:suppressAutoHyphens/>
        <w:spacing w:before="120" w:after="120"/>
        <w:jc w:val="both"/>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r>
              <w:rPr>
                <w:rFonts w:ascii="Cambria Math" w:hAnsi="Cambria Math" w:cs="Calibri"/>
                <w:sz w:val="20"/>
                <w:szCs w:val="20"/>
                <w:lang w:val="en-US"/>
              </w:rPr>
              <m:t>i</m:t>
            </m:r>
          </m:sub>
          <m:sup>
            <m:r>
              <w:rPr>
                <w:rFonts w:ascii="Cambria Math" w:hAnsi="Cambria Math" w:cs="Calibri"/>
                <w:sz w:val="20"/>
                <w:szCs w:val="20"/>
              </w:rPr>
              <m:t>1+</m:t>
            </m:r>
          </m:sup>
        </m:sSubSup>
      </m:oMath>
      <w:r w:rsidR="00A504E3">
        <w:rPr>
          <w:sz w:val="20"/>
          <w:szCs w:val="20"/>
        </w:rPr>
        <w:t xml:space="preserve"> </w:t>
      </w:r>
      <w:r w:rsidR="00A504E3" w:rsidRPr="00462205">
        <w:rPr>
          <w:sz w:val="20"/>
          <w:szCs w:val="20"/>
        </w:rPr>
        <w:t>–</w:t>
      </w:r>
      <w:r w:rsidR="00A504E3">
        <w:rPr>
          <w:sz w:val="20"/>
          <w:szCs w:val="20"/>
        </w:rPr>
        <w:t xml:space="preserve"> величина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oMath>
      <w:r w:rsidR="00A504E3">
        <w:rPr>
          <w:sz w:val="20"/>
          <w:szCs w:val="20"/>
        </w:rPr>
        <w:t xml:space="preserve"> в отношении </w:t>
      </w:r>
      <w:r w:rsidR="00A504E3" w:rsidRPr="00B7164F">
        <w:rPr>
          <w:b/>
          <w:i/>
          <w:sz w:val="20"/>
          <w:szCs w:val="20"/>
          <w:lang w:val="en-US"/>
        </w:rPr>
        <w:t>i</w:t>
      </w:r>
      <w:r w:rsidR="00A504E3" w:rsidRPr="00B7164F">
        <w:rPr>
          <w:sz w:val="20"/>
          <w:szCs w:val="20"/>
        </w:rPr>
        <w:t>-</w:t>
      </w:r>
      <w:r w:rsidR="00A504E3">
        <w:rPr>
          <w:sz w:val="20"/>
          <w:szCs w:val="20"/>
        </w:rPr>
        <w:t xml:space="preserve">го мероприятия из совокупности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Ф_КТ</m:t>
            </m:r>
          </m:sub>
        </m:sSub>
      </m:oMath>
      <w:r w:rsidR="00A504E3">
        <w:rPr>
          <w:sz w:val="20"/>
          <w:szCs w:val="20"/>
        </w:rPr>
        <w:t xml:space="preserve">-ых мероприятий Инвестиционной программы, согласованной на календарный год </w:t>
      </w:r>
      <w:r w:rsidR="00A504E3" w:rsidRPr="00B7164F">
        <w:rPr>
          <w:b/>
          <w:i/>
          <w:sz w:val="20"/>
          <w:szCs w:val="20"/>
          <w:lang w:val="en-US"/>
        </w:rPr>
        <w:t>k</w:t>
      </w:r>
      <w:r w:rsidR="00A504E3" w:rsidRPr="00B7164F">
        <w:rPr>
          <w:b/>
          <w:i/>
          <w:sz w:val="20"/>
          <w:szCs w:val="20"/>
        </w:rPr>
        <w:t>-1</w:t>
      </w:r>
      <w:r w:rsidR="00A504E3">
        <w:rPr>
          <w:sz w:val="20"/>
          <w:szCs w:val="20"/>
        </w:rPr>
        <w:t>;</w:t>
      </w:r>
    </w:p>
    <w:p w14:paraId="7163A608" w14:textId="77777777" w:rsidR="00A504E3" w:rsidRDefault="002F48C5" w:rsidP="00A504E3">
      <w:pPr>
        <w:suppressAutoHyphens/>
        <w:spacing w:before="120" w:after="120"/>
        <w:jc w:val="both"/>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r>
              <w:rPr>
                <w:rFonts w:ascii="Cambria Math" w:hAnsi="Cambria Math" w:cs="Calibri"/>
                <w:sz w:val="20"/>
                <w:szCs w:val="20"/>
                <w:lang w:val="en-US"/>
              </w:rPr>
              <m:t>i</m:t>
            </m:r>
          </m:sub>
          <m:sup>
            <m:r>
              <w:rPr>
                <w:rFonts w:ascii="Cambria Math" w:hAnsi="Cambria Math" w:cs="Calibri"/>
                <w:sz w:val="20"/>
                <w:szCs w:val="20"/>
              </w:rPr>
              <m:t>2+</m:t>
            </m:r>
          </m:sup>
        </m:sSubSup>
      </m:oMath>
      <w:r w:rsidR="00A504E3">
        <w:rPr>
          <w:sz w:val="20"/>
          <w:szCs w:val="20"/>
        </w:rPr>
        <w:t xml:space="preserve"> </w:t>
      </w:r>
      <w:r w:rsidR="00A504E3" w:rsidRPr="00462205">
        <w:rPr>
          <w:sz w:val="20"/>
          <w:szCs w:val="20"/>
        </w:rPr>
        <w:t>–</w:t>
      </w:r>
      <w:r w:rsidR="00A504E3">
        <w:rPr>
          <w:sz w:val="20"/>
          <w:szCs w:val="20"/>
        </w:rPr>
        <w:t xml:space="preserve"> величина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2+</m:t>
            </m:r>
          </m:sup>
        </m:sSubSup>
      </m:oMath>
      <w:r w:rsidR="00A504E3">
        <w:rPr>
          <w:sz w:val="20"/>
          <w:szCs w:val="20"/>
        </w:rPr>
        <w:t xml:space="preserve"> в отношении </w:t>
      </w:r>
      <w:r w:rsidR="00A504E3" w:rsidRPr="00B7164F">
        <w:rPr>
          <w:b/>
          <w:i/>
          <w:sz w:val="20"/>
          <w:szCs w:val="20"/>
          <w:lang w:val="en-US"/>
        </w:rPr>
        <w:t>i</w:t>
      </w:r>
      <w:r w:rsidR="00A504E3" w:rsidRPr="00B7164F">
        <w:rPr>
          <w:sz w:val="20"/>
          <w:szCs w:val="20"/>
        </w:rPr>
        <w:t>-</w:t>
      </w:r>
      <w:r w:rsidR="00A504E3">
        <w:rPr>
          <w:sz w:val="20"/>
          <w:szCs w:val="20"/>
        </w:rPr>
        <w:t xml:space="preserve">го мероприятия из совокупности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Ф_ОТЧЕТ</m:t>
            </m:r>
          </m:sub>
        </m:sSub>
      </m:oMath>
      <w:r w:rsidR="00A504E3">
        <w:rPr>
          <w:sz w:val="20"/>
          <w:szCs w:val="20"/>
        </w:rPr>
        <w:t xml:space="preserve">-ых мероприятий Инвестиционной программы, согласованной на календарный год </w:t>
      </w:r>
      <w:r w:rsidR="00A504E3" w:rsidRPr="00B7164F">
        <w:rPr>
          <w:b/>
          <w:i/>
          <w:sz w:val="20"/>
          <w:szCs w:val="20"/>
          <w:lang w:val="en-US"/>
        </w:rPr>
        <w:t>k</w:t>
      </w:r>
      <w:r w:rsidR="00A504E3" w:rsidRPr="00B7164F">
        <w:rPr>
          <w:b/>
          <w:i/>
          <w:sz w:val="20"/>
          <w:szCs w:val="20"/>
        </w:rPr>
        <w:t>-1</w:t>
      </w:r>
      <w:r w:rsidR="00A504E3">
        <w:rPr>
          <w:sz w:val="20"/>
          <w:szCs w:val="20"/>
        </w:rPr>
        <w:t>;</w:t>
      </w:r>
    </w:p>
    <w:p w14:paraId="16E563AA" w14:textId="7B598960" w:rsidR="00A504E3" w:rsidRDefault="002F48C5" w:rsidP="00A504E3">
      <w:pPr>
        <w:suppressAutoHyphens/>
        <w:spacing w:before="120" w:after="12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-1, </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00A504E3" w:rsidRPr="00462205">
        <w:rPr>
          <w:sz w:val="20"/>
          <w:szCs w:val="20"/>
        </w:rPr>
        <w:t xml:space="preserve"> – величина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00A504E3" w:rsidRPr="00462205">
        <w:rPr>
          <w:sz w:val="20"/>
          <w:szCs w:val="20"/>
        </w:rPr>
        <w:t xml:space="preserve">, рассчитанная в соответствии с </w:t>
      </w:r>
      <w:r w:rsidR="00A504E3" w:rsidRPr="00462205">
        <w:rPr>
          <w:b/>
          <w:sz w:val="20"/>
          <w:szCs w:val="20"/>
        </w:rPr>
        <w:t xml:space="preserve">пунктом </w:t>
      </w:r>
      <w:r w:rsidR="00A504E3" w:rsidRPr="00462205">
        <w:rPr>
          <w:b/>
          <w:sz w:val="20"/>
          <w:szCs w:val="20"/>
        </w:rPr>
        <w:fldChar w:fldCharType="begin"/>
      </w:r>
      <w:r w:rsidR="00A504E3" w:rsidRPr="00462205">
        <w:rPr>
          <w:b/>
          <w:sz w:val="20"/>
          <w:szCs w:val="20"/>
        </w:rPr>
        <w:instrText xml:space="preserve"> REF _Ref65543288 \r  \* MERGEFORMAT </w:instrText>
      </w:r>
      <w:r w:rsidR="00A504E3" w:rsidRPr="00462205">
        <w:rPr>
          <w:b/>
          <w:sz w:val="20"/>
          <w:szCs w:val="20"/>
        </w:rPr>
        <w:fldChar w:fldCharType="separate"/>
      </w:r>
      <w:r w:rsidR="009C0EEE">
        <w:rPr>
          <w:b/>
          <w:sz w:val="20"/>
          <w:szCs w:val="20"/>
        </w:rPr>
        <w:t>4.3.2.4</w:t>
      </w:r>
      <w:r w:rsidR="00A504E3" w:rsidRPr="00462205">
        <w:rPr>
          <w:b/>
          <w:sz w:val="20"/>
          <w:szCs w:val="20"/>
        </w:rPr>
        <w:fldChar w:fldCharType="end"/>
      </w:r>
      <w:r w:rsidR="00A504E3" w:rsidRPr="00462205">
        <w:rPr>
          <w:b/>
          <w:sz w:val="20"/>
          <w:szCs w:val="20"/>
        </w:rPr>
        <w:t xml:space="preserve"> </w:t>
      </w:r>
      <w:r w:rsidR="00A504E3" w:rsidRPr="00462205">
        <w:rPr>
          <w:sz w:val="20"/>
          <w:szCs w:val="20"/>
        </w:rPr>
        <w:t>Договора на осно</w:t>
      </w:r>
      <w:r w:rsidR="00A504E3">
        <w:rPr>
          <w:sz w:val="20"/>
          <w:szCs w:val="20"/>
        </w:rPr>
        <w:t>вании</w:t>
      </w:r>
      <w:r w:rsidR="00A504E3" w:rsidRPr="00462205">
        <w:rPr>
          <w:sz w:val="20"/>
          <w:szCs w:val="20"/>
        </w:rPr>
        <w:t xml:space="preserve"> данных для календарного года </w:t>
      </w:r>
      <w:r w:rsidR="00A504E3" w:rsidRPr="00462205">
        <w:rPr>
          <w:b/>
          <w:i/>
          <w:sz w:val="20"/>
          <w:szCs w:val="20"/>
          <w:lang w:val="en-US"/>
        </w:rPr>
        <w:t>k</w:t>
      </w:r>
      <w:r w:rsidR="00A504E3" w:rsidRPr="00462205">
        <w:rPr>
          <w:b/>
          <w:i/>
          <w:sz w:val="20"/>
          <w:szCs w:val="20"/>
        </w:rPr>
        <w:t>-1</w:t>
      </w:r>
      <w:r w:rsidR="00A504E3" w:rsidRPr="00462205">
        <w:rPr>
          <w:sz w:val="20"/>
          <w:szCs w:val="20"/>
        </w:rPr>
        <w:t xml:space="preserve"> в отношении </w:t>
      </w:r>
      <w:r w:rsidR="00A504E3" w:rsidRPr="00462205">
        <w:rPr>
          <w:b/>
          <w:i/>
          <w:sz w:val="20"/>
          <w:szCs w:val="20"/>
          <w:lang w:val="en-US"/>
        </w:rPr>
        <w:t>i</w:t>
      </w:r>
      <w:r w:rsidR="00A504E3" w:rsidRPr="00462205">
        <w:rPr>
          <w:sz w:val="20"/>
          <w:szCs w:val="20"/>
        </w:rPr>
        <w:t xml:space="preserve">–го мероприятия Инвестиционной программы, согласованной на календарный год </w:t>
      </w:r>
      <w:r w:rsidR="00A504E3" w:rsidRPr="00462205">
        <w:rPr>
          <w:b/>
          <w:i/>
          <w:sz w:val="20"/>
          <w:szCs w:val="20"/>
          <w:lang w:val="en-US"/>
        </w:rPr>
        <w:t>k</w:t>
      </w:r>
      <w:r w:rsidR="00A504E3" w:rsidRPr="00462205">
        <w:rPr>
          <w:b/>
          <w:i/>
          <w:sz w:val="20"/>
          <w:szCs w:val="20"/>
        </w:rPr>
        <w:t>-1</w:t>
      </w:r>
      <w:r w:rsidR="00A504E3" w:rsidRPr="00462205">
        <w:rPr>
          <w:sz w:val="20"/>
          <w:szCs w:val="20"/>
        </w:rPr>
        <w:t xml:space="preserve"> (в рублях, без учета НДС);</w:t>
      </w:r>
    </w:p>
    <w:p w14:paraId="792D33D1" w14:textId="2B7D432D" w:rsidR="00A504E3" w:rsidRPr="00462205" w:rsidRDefault="002F48C5" w:rsidP="00A504E3">
      <w:pPr>
        <w:tabs>
          <w:tab w:val="left" w:pos="1276"/>
        </w:tabs>
        <w:suppressAutoHyphens/>
        <w:spacing w:before="120" w:after="120"/>
        <w:jc w:val="both"/>
        <w:rPr>
          <w:sz w:val="20"/>
          <w:szCs w:val="20"/>
        </w:rPr>
      </w:pPr>
      <m:oMath>
        <m:sSubSup>
          <m:sSubSupPr>
            <m:ctrlPr>
              <w:rPr>
                <w:rFonts w:ascii="Cambria Math" w:hAnsi="Cambria Math" w:cs="Arial"/>
                <w:i/>
                <w:sz w:val="20"/>
                <w:szCs w:val="20"/>
              </w:rPr>
            </m:ctrlPr>
          </m:sSubSupPr>
          <m:e>
            <m:r>
              <w:rPr>
                <w:rFonts w:ascii="Cambria Math" w:hAnsi="Cambria Math" w:cs="Arial"/>
                <w:sz w:val="20"/>
                <w:szCs w:val="20"/>
                <w:lang w:val="en-US"/>
              </w:rPr>
              <m:t>S</m:t>
            </m:r>
          </m:e>
          <m:sub>
            <m:r>
              <w:rPr>
                <w:rFonts w:ascii="Cambria Math" w:hAnsi="Cambria Math" w:cs="Arial"/>
                <w:sz w:val="20"/>
                <w:szCs w:val="20"/>
                <w:lang w:val="en-US"/>
              </w:rPr>
              <m:t>k</m:t>
            </m:r>
            <m:r>
              <w:rPr>
                <w:rFonts w:ascii="Cambria Math" w:hAnsi="Cambria Math" w:cs="Arial"/>
                <w:sz w:val="20"/>
                <w:szCs w:val="20"/>
              </w:rPr>
              <m:t>-1,</m:t>
            </m:r>
            <m:r>
              <w:rPr>
                <w:rFonts w:ascii="Cambria Math" w:hAnsi="Cambria Math" w:cs="Arial"/>
                <w:sz w:val="20"/>
                <w:szCs w:val="20"/>
                <w:lang w:val="en-US"/>
              </w:rPr>
              <m:t>m</m:t>
            </m:r>
            <m:r>
              <w:rPr>
                <w:rFonts w:ascii="Cambria Math" w:hAnsi="Cambria Math" w:cs="Arial"/>
                <w:sz w:val="20"/>
                <w:szCs w:val="20"/>
              </w:rPr>
              <m:t>,</m:t>
            </m:r>
            <m:r>
              <w:rPr>
                <w:rFonts w:ascii="Cambria Math" w:hAnsi="Cambria Math" w:cs="Arial"/>
                <w:sz w:val="20"/>
                <w:szCs w:val="20"/>
                <w:lang w:val="en-US"/>
              </w:rPr>
              <m:t>i</m:t>
            </m:r>
          </m:sub>
          <m:sup>
            <m:r>
              <w:rPr>
                <w:rFonts w:ascii="Cambria Math" w:hAnsi="Cambria Math" w:cs="Arial"/>
                <w:sz w:val="20"/>
                <w:szCs w:val="20"/>
              </w:rPr>
              <m:t>+</m:t>
            </m:r>
          </m:sup>
        </m:sSubSup>
      </m:oMath>
      <w:r w:rsidR="00A504E3" w:rsidRPr="00462205">
        <w:rPr>
          <w:sz w:val="20"/>
          <w:szCs w:val="20"/>
        </w:rPr>
        <w:t xml:space="preserve"> – величина </w:t>
      </w:r>
      <m:oMath>
        <m:sSubSup>
          <m:sSubSupPr>
            <m:ctrlPr>
              <w:rPr>
                <w:rFonts w:ascii="Cambria Math" w:hAnsi="Cambria Math" w:cs="Arial"/>
                <w:i/>
                <w:sz w:val="20"/>
                <w:szCs w:val="20"/>
              </w:rPr>
            </m:ctrlPr>
          </m:sSubSupPr>
          <m:e>
            <m:r>
              <w:rPr>
                <w:rFonts w:ascii="Cambria Math" w:hAnsi="Cambria Math" w:cs="Arial"/>
                <w:sz w:val="20"/>
                <w:szCs w:val="20"/>
                <w:lang w:val="en-US"/>
              </w:rPr>
              <m:t>S</m:t>
            </m:r>
          </m:e>
          <m:sub>
            <m:r>
              <w:rPr>
                <w:rFonts w:ascii="Cambria Math" w:hAnsi="Cambria Math" w:cs="Arial"/>
                <w:sz w:val="20"/>
                <w:szCs w:val="20"/>
                <w:lang w:val="en-US"/>
              </w:rPr>
              <m:t>k</m:t>
            </m:r>
            <m:r>
              <w:rPr>
                <w:rFonts w:ascii="Cambria Math" w:hAnsi="Cambria Math" w:cs="Arial"/>
                <w:sz w:val="20"/>
                <w:szCs w:val="20"/>
              </w:rPr>
              <m:t>,</m:t>
            </m:r>
            <m:r>
              <w:rPr>
                <w:rFonts w:ascii="Cambria Math" w:hAnsi="Cambria Math" w:cs="Arial"/>
                <w:sz w:val="20"/>
                <w:szCs w:val="20"/>
                <w:lang w:val="en-US"/>
              </w:rPr>
              <m:t>m</m:t>
            </m:r>
            <m:r>
              <w:rPr>
                <w:rFonts w:ascii="Cambria Math" w:hAnsi="Cambria Math" w:cs="Arial"/>
                <w:sz w:val="20"/>
                <w:szCs w:val="20"/>
              </w:rPr>
              <m:t>,</m:t>
            </m:r>
            <m:r>
              <w:rPr>
                <w:rFonts w:ascii="Cambria Math" w:hAnsi="Cambria Math" w:cs="Arial"/>
                <w:sz w:val="20"/>
                <w:szCs w:val="20"/>
                <w:lang w:val="en-US"/>
              </w:rPr>
              <m:t>i</m:t>
            </m:r>
          </m:sub>
          <m:sup>
            <m:r>
              <w:rPr>
                <w:rFonts w:ascii="Cambria Math" w:hAnsi="Cambria Math" w:cs="Arial"/>
                <w:sz w:val="20"/>
                <w:szCs w:val="20"/>
              </w:rPr>
              <m:t>+</m:t>
            </m:r>
          </m:sup>
        </m:sSubSup>
      </m:oMath>
      <w:r w:rsidR="00A504E3" w:rsidRPr="00462205">
        <w:rPr>
          <w:sz w:val="20"/>
          <w:szCs w:val="20"/>
        </w:rPr>
        <w:t xml:space="preserve">, рассчитанная в соответствии с </w:t>
      </w:r>
      <w:r w:rsidR="00A504E3" w:rsidRPr="00462205">
        <w:rPr>
          <w:b/>
          <w:sz w:val="20"/>
          <w:szCs w:val="20"/>
        </w:rPr>
        <w:t xml:space="preserve">пунктом </w:t>
      </w:r>
      <w:r w:rsidR="00A504E3" w:rsidRPr="00462205">
        <w:rPr>
          <w:b/>
          <w:sz w:val="20"/>
          <w:szCs w:val="20"/>
        </w:rPr>
        <w:fldChar w:fldCharType="begin"/>
      </w:r>
      <w:r w:rsidR="00A504E3" w:rsidRPr="00462205">
        <w:rPr>
          <w:b/>
          <w:sz w:val="20"/>
          <w:szCs w:val="20"/>
        </w:rPr>
        <w:instrText xml:space="preserve"> REF _Ref65523110 \r  \* MERGEFORMAT </w:instrText>
      </w:r>
      <w:r w:rsidR="00A504E3" w:rsidRPr="00462205">
        <w:rPr>
          <w:b/>
          <w:sz w:val="20"/>
          <w:szCs w:val="20"/>
        </w:rPr>
        <w:fldChar w:fldCharType="separate"/>
      </w:r>
      <w:r w:rsidR="009C0EEE">
        <w:rPr>
          <w:b/>
          <w:sz w:val="20"/>
          <w:szCs w:val="20"/>
        </w:rPr>
        <w:t>4.3.2.1</w:t>
      </w:r>
      <w:r w:rsidR="00A504E3" w:rsidRPr="00462205">
        <w:rPr>
          <w:b/>
          <w:sz w:val="20"/>
          <w:szCs w:val="20"/>
        </w:rPr>
        <w:fldChar w:fldCharType="end"/>
      </w:r>
      <w:r w:rsidR="00A504E3" w:rsidRPr="00462205">
        <w:rPr>
          <w:b/>
          <w:sz w:val="20"/>
          <w:szCs w:val="20"/>
        </w:rPr>
        <w:t xml:space="preserve"> </w:t>
      </w:r>
      <w:r w:rsidR="00A504E3" w:rsidRPr="00462205">
        <w:rPr>
          <w:sz w:val="20"/>
          <w:szCs w:val="20"/>
        </w:rPr>
        <w:t>Договора на основ</w:t>
      </w:r>
      <w:r w:rsidR="00A504E3">
        <w:rPr>
          <w:sz w:val="20"/>
          <w:szCs w:val="20"/>
        </w:rPr>
        <w:t>ании</w:t>
      </w:r>
      <w:r w:rsidR="00A504E3" w:rsidRPr="00462205">
        <w:rPr>
          <w:sz w:val="20"/>
          <w:szCs w:val="20"/>
        </w:rPr>
        <w:t xml:space="preserve"> данных для </w:t>
      </w:r>
      <w:r w:rsidR="00A504E3">
        <w:rPr>
          <w:sz w:val="20"/>
          <w:szCs w:val="20"/>
        </w:rPr>
        <w:t xml:space="preserve">расчетного периода </w:t>
      </w:r>
      <w:r w:rsidR="00A504E3" w:rsidRPr="004175BC">
        <w:rPr>
          <w:b/>
          <w:i/>
          <w:sz w:val="20"/>
          <w:szCs w:val="20"/>
          <w:lang w:val="en-US"/>
        </w:rPr>
        <w:t>m</w:t>
      </w:r>
      <w:r w:rsidR="00A504E3" w:rsidRPr="004175BC">
        <w:rPr>
          <w:sz w:val="20"/>
          <w:szCs w:val="20"/>
        </w:rPr>
        <w:t xml:space="preserve"> </w:t>
      </w:r>
      <w:r w:rsidR="00A504E3" w:rsidRPr="00462205">
        <w:rPr>
          <w:sz w:val="20"/>
          <w:szCs w:val="20"/>
        </w:rPr>
        <w:t xml:space="preserve">календарного года </w:t>
      </w:r>
      <w:r w:rsidR="00A504E3" w:rsidRPr="00462205">
        <w:rPr>
          <w:b/>
          <w:i/>
          <w:sz w:val="20"/>
          <w:szCs w:val="20"/>
          <w:lang w:val="en-US"/>
        </w:rPr>
        <w:t>k</w:t>
      </w:r>
      <w:r w:rsidR="00A504E3">
        <w:rPr>
          <w:b/>
          <w:i/>
          <w:sz w:val="20"/>
          <w:szCs w:val="20"/>
        </w:rPr>
        <w:t>-1</w:t>
      </w:r>
      <w:r w:rsidR="00A504E3" w:rsidRPr="00462205">
        <w:rPr>
          <w:sz w:val="20"/>
          <w:szCs w:val="20"/>
        </w:rPr>
        <w:t xml:space="preserve"> в отношении </w:t>
      </w:r>
      <w:r w:rsidR="00A504E3" w:rsidRPr="00462205">
        <w:rPr>
          <w:b/>
          <w:i/>
          <w:sz w:val="20"/>
          <w:szCs w:val="20"/>
          <w:lang w:val="en-US"/>
        </w:rPr>
        <w:t>i</w:t>
      </w:r>
      <w:r w:rsidR="00A504E3" w:rsidRPr="00462205">
        <w:rPr>
          <w:sz w:val="20"/>
          <w:szCs w:val="20"/>
        </w:rPr>
        <w:t xml:space="preserve">–го мероприятия Инвестиционной программы, согласованной на календарный год </w:t>
      </w:r>
      <w:r w:rsidR="00A504E3" w:rsidRPr="00462205">
        <w:rPr>
          <w:b/>
          <w:i/>
          <w:sz w:val="20"/>
          <w:szCs w:val="20"/>
          <w:lang w:val="en-US"/>
        </w:rPr>
        <w:t>k</w:t>
      </w:r>
      <w:r w:rsidR="00A504E3" w:rsidRPr="00462205">
        <w:rPr>
          <w:b/>
          <w:i/>
          <w:sz w:val="20"/>
          <w:szCs w:val="20"/>
        </w:rPr>
        <w:t>-1</w:t>
      </w:r>
      <w:r w:rsidR="00A504E3" w:rsidRPr="00462205">
        <w:rPr>
          <w:sz w:val="20"/>
          <w:szCs w:val="20"/>
        </w:rPr>
        <w:t xml:space="preserve"> (в рублях, без учета НДС);</w:t>
      </w:r>
    </w:p>
    <w:p w14:paraId="5629C891" w14:textId="77777777" w:rsidR="00A504E3" w:rsidRPr="00A742C9" w:rsidRDefault="002F48C5" w:rsidP="00A504E3">
      <w:pPr>
        <w:tabs>
          <w:tab w:val="left" w:pos="1276"/>
        </w:tabs>
        <w:suppressAutoHyphens/>
        <w:spacing w:before="120" w:after="120"/>
        <w:jc w:val="both"/>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k-2</m:t>
            </m:r>
          </m:sub>
          <m:sup>
            <m:r>
              <w:rPr>
                <w:rFonts w:ascii="Cambria Math" w:hAnsi="Cambria Math" w:cs="Calibri"/>
                <w:sz w:val="20"/>
                <w:szCs w:val="20"/>
              </w:rPr>
              <m:t>1+</m:t>
            </m:r>
          </m:sup>
        </m:sSubSup>
        <m:r>
          <w:rPr>
            <w:rFonts w:ascii="Cambria Math" w:hAnsi="Cambria Math" w:cs="Calibri"/>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k-2</m:t>
            </m:r>
          </m:sub>
          <m:sup>
            <m:r>
              <w:rPr>
                <w:rFonts w:ascii="Cambria Math" w:hAnsi="Cambria Math" w:cs="Calibri"/>
                <w:sz w:val="20"/>
                <w:szCs w:val="20"/>
              </w:rPr>
              <m:t>2+</m:t>
            </m:r>
          </m:sup>
        </m:sSubSup>
      </m:oMath>
      <w:r w:rsidR="00A504E3" w:rsidRPr="00462205">
        <w:rPr>
          <w:sz w:val="20"/>
          <w:szCs w:val="20"/>
        </w:rPr>
        <w:t xml:space="preserve"> – остатки </w:t>
      </w:r>
      <w:r w:rsidR="00A504E3">
        <w:rPr>
          <w:sz w:val="20"/>
          <w:szCs w:val="20"/>
        </w:rPr>
        <w:t xml:space="preserve">величин </w:t>
      </w:r>
      <w:r w:rsidR="00A504E3" w:rsidRPr="00462205">
        <w:rPr>
          <w:sz w:val="20"/>
          <w:szCs w:val="20"/>
        </w:rPr>
        <w:t xml:space="preserve">дополнительного возмещения со стороны Теплоснабжающей организации, которые были определены в отношении мероприятий Инвестиционной программы календарного года </w:t>
      </w:r>
      <w:r w:rsidR="00A504E3" w:rsidRPr="00462205">
        <w:rPr>
          <w:b/>
          <w:i/>
          <w:sz w:val="20"/>
          <w:szCs w:val="20"/>
          <w:lang w:val="en-US"/>
        </w:rPr>
        <w:t>k</w:t>
      </w:r>
      <w:r w:rsidR="00A504E3" w:rsidRPr="00462205">
        <w:rPr>
          <w:b/>
          <w:i/>
          <w:sz w:val="20"/>
          <w:szCs w:val="20"/>
        </w:rPr>
        <w:t>-2</w:t>
      </w:r>
      <w:r w:rsidR="00A504E3" w:rsidRPr="00462205">
        <w:rPr>
          <w:sz w:val="20"/>
          <w:szCs w:val="20"/>
        </w:rPr>
        <w:t xml:space="preserve"> для учета при расчете стоимости Договора календарного года </w:t>
      </w:r>
      <w:r w:rsidR="00A504E3" w:rsidRPr="00462205">
        <w:rPr>
          <w:b/>
          <w:i/>
          <w:sz w:val="20"/>
          <w:szCs w:val="20"/>
          <w:lang w:val="en-US"/>
        </w:rPr>
        <w:t>k</w:t>
      </w:r>
      <w:r w:rsidR="00A504E3" w:rsidRPr="00462205">
        <w:rPr>
          <w:b/>
          <w:i/>
          <w:sz w:val="20"/>
          <w:szCs w:val="20"/>
        </w:rPr>
        <w:t>-1</w:t>
      </w:r>
      <w:r w:rsidR="00A504E3" w:rsidRPr="00462205">
        <w:rPr>
          <w:sz w:val="20"/>
          <w:szCs w:val="20"/>
        </w:rPr>
        <w:t xml:space="preserve"> аналогично </w:t>
      </w:r>
      <w:r w:rsidR="00A504E3">
        <w:rPr>
          <w:sz w:val="20"/>
          <w:szCs w:val="20"/>
        </w:rPr>
        <w:t>указанному в настоящем пункте порядку определения</w:t>
      </w:r>
      <w:r w:rsidR="00A504E3" w:rsidRPr="00462205">
        <w:rPr>
          <w:sz w:val="20"/>
          <w:szCs w:val="20"/>
        </w:rPr>
        <w:t xml:space="preserve"> для величин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r>
          <w:rPr>
            <w:rFonts w:ascii="Cambria Math" w:hAnsi="Cambria Math" w:cs="Calibri"/>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2+</m:t>
            </m:r>
          </m:sup>
        </m:sSubSup>
      </m:oMath>
      <w:r w:rsidR="00A504E3" w:rsidRPr="00462205">
        <w:rPr>
          <w:sz w:val="20"/>
          <w:szCs w:val="20"/>
        </w:rPr>
        <w:t xml:space="preserve"> (в рублях, без учета НДС);</w:t>
      </w:r>
    </w:p>
    <w:p w14:paraId="1C005565" w14:textId="77777777" w:rsidR="00A504E3" w:rsidRDefault="002F48C5" w:rsidP="00A504E3">
      <w:pPr>
        <w:tabs>
          <w:tab w:val="left" w:pos="1276"/>
        </w:tabs>
        <w:suppressAutoHyphens/>
        <w:spacing w:before="120" w:after="120"/>
        <w:jc w:val="both"/>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k-2</m:t>
            </m:r>
          </m:sub>
          <m:sup>
            <m:r>
              <w:rPr>
                <w:rFonts w:ascii="Cambria Math" w:hAnsi="Cambria Math" w:cs="Calibri"/>
                <w:sz w:val="20"/>
                <w:szCs w:val="20"/>
              </w:rPr>
              <m:t>3+</m:t>
            </m:r>
          </m:sup>
        </m:sSubSup>
      </m:oMath>
      <w:r w:rsidR="00A504E3" w:rsidRPr="002D16BA">
        <w:rPr>
          <w:sz w:val="20"/>
          <w:szCs w:val="20"/>
        </w:rPr>
        <w:t xml:space="preserve"> – остаток величины дополнительного возмещения со стороны Теплоснабжающей организации в отношении мероприятий Инвестиционной программы прошлых лет (ранее календарного года </w:t>
      </w:r>
      <w:r w:rsidR="00A504E3" w:rsidRPr="002D16BA">
        <w:rPr>
          <w:b/>
          <w:i/>
          <w:sz w:val="20"/>
          <w:szCs w:val="20"/>
          <w:lang w:val="en-US"/>
        </w:rPr>
        <w:t>k</w:t>
      </w:r>
      <w:r w:rsidR="00A504E3" w:rsidRPr="002D16BA">
        <w:rPr>
          <w:b/>
          <w:i/>
          <w:sz w:val="20"/>
          <w:szCs w:val="20"/>
        </w:rPr>
        <w:t>-2</w:t>
      </w:r>
      <w:r w:rsidR="00A504E3" w:rsidRPr="002D16BA">
        <w:rPr>
          <w:sz w:val="20"/>
          <w:szCs w:val="20"/>
        </w:rPr>
        <w:t xml:space="preserve">), не учтенный в стоимости Договора за периоды календарного года </w:t>
      </w:r>
      <w:r w:rsidR="00A504E3" w:rsidRPr="002D16BA">
        <w:rPr>
          <w:b/>
          <w:i/>
          <w:sz w:val="20"/>
          <w:szCs w:val="20"/>
          <w:lang w:val="en-US"/>
        </w:rPr>
        <w:t>k</w:t>
      </w:r>
      <w:r w:rsidR="00A504E3" w:rsidRPr="002D16BA">
        <w:rPr>
          <w:b/>
          <w:i/>
          <w:sz w:val="20"/>
          <w:szCs w:val="20"/>
        </w:rPr>
        <w:t>-2</w:t>
      </w:r>
      <w:r w:rsidR="00A504E3" w:rsidRPr="002D16BA">
        <w:rPr>
          <w:sz w:val="20"/>
          <w:szCs w:val="20"/>
        </w:rPr>
        <w:t xml:space="preserve">, и учитываемый при расчете стоимости Договора в расчетные периоды календарного года </w:t>
      </w:r>
      <w:r w:rsidR="00A504E3" w:rsidRPr="002D16BA">
        <w:rPr>
          <w:b/>
          <w:i/>
          <w:sz w:val="20"/>
          <w:szCs w:val="20"/>
          <w:lang w:val="en-US"/>
        </w:rPr>
        <w:t>k</w:t>
      </w:r>
      <w:r w:rsidR="00A504E3" w:rsidRPr="002D16BA">
        <w:rPr>
          <w:b/>
          <w:i/>
          <w:sz w:val="20"/>
          <w:szCs w:val="20"/>
        </w:rPr>
        <w:t>-1</w:t>
      </w:r>
      <w:r w:rsidR="00A504E3" w:rsidRPr="002D16BA">
        <w:rPr>
          <w:sz w:val="20"/>
          <w:szCs w:val="20"/>
        </w:rPr>
        <w:t xml:space="preserve">, аналогично </w:t>
      </w:r>
      <w:r w:rsidR="00A504E3">
        <w:rPr>
          <w:sz w:val="20"/>
          <w:szCs w:val="20"/>
        </w:rPr>
        <w:t>указанному</w:t>
      </w:r>
      <w:r w:rsidR="00A504E3" w:rsidRPr="00462205">
        <w:rPr>
          <w:sz w:val="20"/>
          <w:szCs w:val="20"/>
        </w:rPr>
        <w:t xml:space="preserve"> </w:t>
      </w:r>
      <w:r w:rsidR="00A504E3">
        <w:rPr>
          <w:sz w:val="20"/>
          <w:szCs w:val="20"/>
        </w:rPr>
        <w:t>в настоящем пункте порядку определения</w:t>
      </w:r>
      <w:r w:rsidR="00A504E3" w:rsidRPr="00462205">
        <w:rPr>
          <w:sz w:val="20"/>
          <w:szCs w:val="20"/>
        </w:rPr>
        <w:t xml:space="preserve"> для величин</w:t>
      </w:r>
      <w:r w:rsidR="00A504E3">
        <w:rPr>
          <w:sz w:val="20"/>
          <w:szCs w:val="20"/>
        </w:rPr>
        <w:t>ы</w:t>
      </w:r>
      <w:r w:rsidR="00A504E3" w:rsidRPr="002D16BA">
        <w:rPr>
          <w:sz w:val="20"/>
          <w:szCs w:val="20"/>
        </w:rPr>
        <w:t xml:space="preserve">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3+</m:t>
            </m:r>
          </m:sup>
        </m:sSubSup>
      </m:oMath>
      <w:r w:rsidR="00A504E3" w:rsidRPr="002D16BA">
        <w:rPr>
          <w:sz w:val="20"/>
          <w:szCs w:val="20"/>
        </w:rPr>
        <w:t xml:space="preserve"> (в рублях, без учета НДС).</w:t>
      </w:r>
    </w:p>
    <w:p w14:paraId="53D8BAB0" w14:textId="77777777" w:rsidR="00A504E3" w:rsidRDefault="00A504E3" w:rsidP="00A504E3">
      <w:pPr>
        <w:tabs>
          <w:tab w:val="left" w:pos="1276"/>
        </w:tabs>
        <w:suppressAutoHyphens/>
        <w:spacing w:before="120" w:after="120"/>
        <w:ind w:firstLine="567"/>
        <w:jc w:val="both"/>
        <w:rPr>
          <w:sz w:val="20"/>
          <w:szCs w:val="20"/>
        </w:rPr>
      </w:pPr>
      <w:r>
        <w:rPr>
          <w:sz w:val="20"/>
          <w:szCs w:val="20"/>
        </w:rPr>
        <w:t xml:space="preserve">Для мероприятий Инвестиционной программы, согласованной на календарный год </w:t>
      </w:r>
      <w:r w:rsidRPr="009C2DB9">
        <w:rPr>
          <w:b/>
          <w:i/>
          <w:sz w:val="20"/>
          <w:szCs w:val="20"/>
          <w:lang w:val="en-US"/>
        </w:rPr>
        <w:t>k</w:t>
      </w:r>
      <w:r w:rsidRPr="009C2DB9">
        <w:rPr>
          <w:b/>
          <w:i/>
          <w:sz w:val="20"/>
          <w:szCs w:val="20"/>
        </w:rPr>
        <w:t>-1</w:t>
      </w:r>
      <w:r>
        <w:rPr>
          <w:sz w:val="20"/>
          <w:szCs w:val="20"/>
        </w:rPr>
        <w:t xml:space="preserve">, в отношении которых Теплосетевая организация не выполнила финальную контрольную точку (не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Ф_КТ</m:t>
            </m:r>
          </m:sub>
        </m:sSub>
      </m:oMath>
      <w:r>
        <w:rPr>
          <w:sz w:val="20"/>
          <w:szCs w:val="20"/>
        </w:rPr>
        <w:t xml:space="preserve">)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r>
              <w:rPr>
                <w:rFonts w:ascii="Cambria Math" w:hAnsi="Cambria Math" w:cs="Calibri"/>
                <w:sz w:val="20"/>
                <w:szCs w:val="20"/>
                <w:lang w:val="en-US"/>
              </w:rPr>
              <m:t>i</m:t>
            </m:r>
          </m:sub>
          <m:sup>
            <m:r>
              <w:rPr>
                <w:rFonts w:ascii="Cambria Math" w:hAnsi="Cambria Math" w:cs="Calibri"/>
                <w:sz w:val="20"/>
                <w:szCs w:val="20"/>
              </w:rPr>
              <m:t>1+</m:t>
            </m:r>
          </m:sup>
        </m:sSubSup>
        <m:r>
          <w:rPr>
            <w:rFonts w:ascii="Cambria Math" w:hAnsi="Cambria Math" w:cs="Calibri"/>
            <w:sz w:val="20"/>
            <w:szCs w:val="20"/>
          </w:rPr>
          <m:t>=0</m:t>
        </m:r>
      </m:oMath>
      <w:r>
        <w:rPr>
          <w:sz w:val="20"/>
          <w:szCs w:val="20"/>
        </w:rPr>
        <w:t>.</w:t>
      </w:r>
    </w:p>
    <w:p w14:paraId="3C7ED837" w14:textId="77777777" w:rsidR="00A504E3" w:rsidRDefault="00A504E3" w:rsidP="00A504E3">
      <w:pPr>
        <w:tabs>
          <w:tab w:val="left" w:pos="1276"/>
        </w:tabs>
        <w:suppressAutoHyphens/>
        <w:spacing w:before="120" w:after="120"/>
        <w:ind w:firstLine="567"/>
        <w:jc w:val="both"/>
        <w:rPr>
          <w:sz w:val="20"/>
          <w:szCs w:val="20"/>
        </w:rPr>
      </w:pPr>
      <w:r>
        <w:rPr>
          <w:sz w:val="20"/>
          <w:szCs w:val="20"/>
        </w:rPr>
        <w:t xml:space="preserve">Для мероприятий Инвестиционной программы, согласованной на календарный год </w:t>
      </w:r>
      <w:r w:rsidRPr="009C2DB9">
        <w:rPr>
          <w:b/>
          <w:i/>
          <w:sz w:val="20"/>
          <w:szCs w:val="20"/>
          <w:lang w:val="en-US"/>
        </w:rPr>
        <w:t>k</w:t>
      </w:r>
      <w:r w:rsidRPr="009C2DB9">
        <w:rPr>
          <w:b/>
          <w:i/>
          <w:sz w:val="20"/>
          <w:szCs w:val="20"/>
        </w:rPr>
        <w:t>-1</w:t>
      </w:r>
      <w:r>
        <w:rPr>
          <w:sz w:val="20"/>
          <w:szCs w:val="20"/>
        </w:rPr>
        <w:t xml:space="preserve">, в отношении которых на основании отчета об исполнении Инвестиционной программы за календарный год </w:t>
      </w:r>
      <w:r w:rsidRPr="0046032E">
        <w:rPr>
          <w:b/>
          <w:i/>
          <w:sz w:val="20"/>
          <w:szCs w:val="20"/>
          <w:lang w:val="en-US"/>
        </w:rPr>
        <w:t>k</w:t>
      </w:r>
      <w:r w:rsidRPr="0046032E">
        <w:rPr>
          <w:b/>
          <w:i/>
          <w:sz w:val="20"/>
          <w:szCs w:val="20"/>
        </w:rPr>
        <w:t>-1</w:t>
      </w:r>
      <w:r w:rsidRPr="009C2DB9">
        <w:rPr>
          <w:sz w:val="20"/>
          <w:szCs w:val="20"/>
        </w:rPr>
        <w:t xml:space="preserve"> </w:t>
      </w:r>
      <w:r>
        <w:rPr>
          <w:sz w:val="20"/>
          <w:szCs w:val="20"/>
        </w:rPr>
        <w:t xml:space="preserve">Стороны не согласовали выполнение (не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Ф_ОТЧЕТ</m:t>
            </m:r>
          </m:sub>
        </m:sSub>
      </m:oMath>
      <w:r>
        <w:rPr>
          <w:sz w:val="20"/>
          <w:szCs w:val="20"/>
        </w:rPr>
        <w:t xml:space="preserve">)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r>
              <w:rPr>
                <w:rFonts w:ascii="Cambria Math" w:hAnsi="Cambria Math" w:cs="Calibri"/>
                <w:sz w:val="20"/>
                <w:szCs w:val="20"/>
                <w:lang w:val="en-US"/>
              </w:rPr>
              <m:t>i</m:t>
            </m:r>
          </m:sub>
          <m:sup>
            <m:r>
              <w:rPr>
                <w:rFonts w:ascii="Cambria Math" w:hAnsi="Cambria Math" w:cs="Calibri"/>
                <w:sz w:val="20"/>
                <w:szCs w:val="20"/>
              </w:rPr>
              <m:t>2+</m:t>
            </m:r>
          </m:sup>
        </m:sSubSup>
        <m:r>
          <w:rPr>
            <w:rFonts w:ascii="Cambria Math" w:hAnsi="Cambria Math" w:cs="Calibri"/>
            <w:sz w:val="20"/>
            <w:szCs w:val="20"/>
          </w:rPr>
          <m:t>=0</m:t>
        </m:r>
      </m:oMath>
      <w:r>
        <w:rPr>
          <w:sz w:val="20"/>
          <w:szCs w:val="20"/>
        </w:rPr>
        <w:t>.</w:t>
      </w:r>
    </w:p>
    <w:p w14:paraId="69398D7F" w14:textId="77777777" w:rsidR="00A504E3" w:rsidRDefault="00A504E3" w:rsidP="00847744">
      <w:pPr>
        <w:pStyle w:val="af8"/>
        <w:numPr>
          <w:ilvl w:val="0"/>
          <w:numId w:val="6"/>
        </w:numPr>
        <w:tabs>
          <w:tab w:val="left" w:pos="1134"/>
        </w:tabs>
        <w:suppressAutoHyphens/>
        <w:spacing w:before="120" w:after="120"/>
        <w:ind w:left="0" w:firstLine="567"/>
        <w:contextualSpacing w:val="0"/>
        <w:jc w:val="both"/>
        <w:rPr>
          <w:sz w:val="20"/>
          <w:szCs w:val="20"/>
        </w:rPr>
      </w:pPr>
      <w:bookmarkStart w:id="80" w:name="_Ref65523178"/>
      <w:r>
        <w:rPr>
          <w:b/>
          <w:sz w:val="20"/>
          <w:szCs w:val="20"/>
        </w:rPr>
        <w:t>Величина</w:t>
      </w:r>
      <w:r w:rsidRPr="00CF19A6">
        <w:rPr>
          <w:b/>
          <w:sz w:val="20"/>
          <w:szCs w:val="20"/>
        </w:rPr>
        <w:t xml:space="preserve"> снижения стоимости Договора </w:t>
      </w:r>
      <m:oMath>
        <m:sSubSup>
          <m:sSubSupPr>
            <m:ctrlPr>
              <w:rPr>
                <w:rFonts w:ascii="Cambria Math" w:hAnsi="Cambria Math"/>
                <w:b/>
                <w:i/>
                <w:sz w:val="20"/>
                <w:szCs w:val="20"/>
              </w:rPr>
            </m:ctrlPr>
          </m:sSubSupPr>
          <m:e>
            <m:r>
              <m:rPr>
                <m:sty m:val="bi"/>
              </m:rPr>
              <w:rPr>
                <w:rFonts w:ascii="Cambria Math" w:hAnsi="Cambria Math"/>
                <w:sz w:val="20"/>
                <w:szCs w:val="20"/>
              </w:rPr>
              <m:t>S</m:t>
            </m:r>
          </m:e>
          <m:sub>
            <m:r>
              <m:rPr>
                <m:sty m:val="bi"/>
              </m:rPr>
              <w:rPr>
                <w:rFonts w:ascii="Cambria Math" w:hAnsi="Cambria Math"/>
                <w:sz w:val="20"/>
                <w:szCs w:val="20"/>
                <w:lang w:val="en-US"/>
              </w:rPr>
              <m:t>k</m:t>
            </m:r>
            <m:r>
              <m:rPr>
                <m:sty m:val="bi"/>
              </m:rPr>
              <w:rPr>
                <w:rFonts w:ascii="Cambria Math" w:hAnsi="Cambria Math"/>
                <w:sz w:val="20"/>
                <w:szCs w:val="20"/>
              </w:rPr>
              <m:t>,</m:t>
            </m:r>
            <m:r>
              <m:rPr>
                <m:sty m:val="bi"/>
              </m:rPr>
              <w:rPr>
                <w:rFonts w:ascii="Cambria Math" w:hAnsi="Cambria Math"/>
                <w:sz w:val="20"/>
                <w:szCs w:val="20"/>
                <w:lang w:val="en-US"/>
              </w:rPr>
              <m:t>m</m:t>
            </m:r>
          </m:sub>
          <m:sup>
            <m:r>
              <m:rPr>
                <m:sty m:val="bi"/>
              </m:rPr>
              <w:rPr>
                <w:rFonts w:ascii="Cambria Math" w:hAnsi="Cambria Math"/>
                <w:sz w:val="20"/>
                <w:szCs w:val="20"/>
              </w:rPr>
              <m:t>-</m:t>
            </m:r>
          </m:sup>
        </m:sSubSup>
      </m:oMath>
      <w:r w:rsidRPr="001F0A40" w:rsidDel="006F25B7">
        <w:rPr>
          <w:sz w:val="20"/>
          <w:szCs w:val="20"/>
        </w:rPr>
        <w:t xml:space="preserve"> </w:t>
      </w:r>
      <w:r w:rsidRPr="001F0A40">
        <w:rPr>
          <w:sz w:val="20"/>
          <w:szCs w:val="20"/>
        </w:rPr>
        <w:t xml:space="preserve">в отношении расчетного периода </w:t>
      </w:r>
      <w:r w:rsidRPr="001F0A40">
        <w:rPr>
          <w:b/>
          <w:i/>
          <w:sz w:val="20"/>
          <w:szCs w:val="20"/>
          <w:lang w:val="en-US"/>
        </w:rPr>
        <w:t>m</w:t>
      </w:r>
      <w:r w:rsidRPr="001F0A40">
        <w:rPr>
          <w:sz w:val="20"/>
          <w:szCs w:val="20"/>
        </w:rPr>
        <w:t xml:space="preserve"> календарного года </w:t>
      </w:r>
      <w:r w:rsidRPr="008D7A34">
        <w:rPr>
          <w:b/>
          <w:i/>
          <w:sz w:val="20"/>
          <w:szCs w:val="20"/>
          <w:lang w:val="en-US"/>
        </w:rPr>
        <w:t>k</w:t>
      </w:r>
      <w:r w:rsidRPr="008D7A34">
        <w:rPr>
          <w:sz w:val="20"/>
          <w:szCs w:val="20"/>
        </w:rPr>
        <w:t xml:space="preserve"> </w:t>
      </w:r>
      <w:r>
        <w:rPr>
          <w:sz w:val="20"/>
          <w:szCs w:val="20"/>
        </w:rPr>
        <w:t>в зависимости от указанных ниже условий определяется</w:t>
      </w:r>
      <w:r w:rsidRPr="001F0A40">
        <w:rPr>
          <w:sz w:val="20"/>
          <w:szCs w:val="20"/>
        </w:rPr>
        <w:t xml:space="preserve"> </w:t>
      </w:r>
      <w:r>
        <w:rPr>
          <w:sz w:val="20"/>
          <w:szCs w:val="20"/>
        </w:rPr>
        <w:t>следующим образом</w:t>
      </w:r>
      <w:r w:rsidRPr="001F0A40">
        <w:rPr>
          <w:sz w:val="20"/>
          <w:szCs w:val="20"/>
        </w:rPr>
        <w:t>:</w:t>
      </w:r>
      <w:bookmarkEnd w:id="80"/>
    </w:p>
    <w:p w14:paraId="5FF620F8" w14:textId="71E9EBC7" w:rsidR="00A504E3" w:rsidRDefault="00A504E3" w:rsidP="00847744">
      <w:pPr>
        <w:pStyle w:val="af8"/>
        <w:numPr>
          <w:ilvl w:val="0"/>
          <w:numId w:val="16"/>
        </w:numPr>
        <w:suppressAutoHyphens/>
        <w:spacing w:before="120" w:after="120"/>
        <w:ind w:left="851" w:hanging="284"/>
        <w:contextualSpacing w:val="0"/>
        <w:jc w:val="both"/>
        <w:rPr>
          <w:sz w:val="20"/>
          <w:szCs w:val="20"/>
        </w:rPr>
      </w:pPr>
      <w:r w:rsidRPr="001F6328">
        <w:rPr>
          <w:sz w:val="20"/>
          <w:szCs w:val="20"/>
        </w:rPr>
        <w:t xml:space="preserve">при </w:t>
      </w:r>
      <m:oMath>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r>
          <w:rPr>
            <w:rFonts w:ascii="Cambria Math" w:hAnsi="Cambria Math" w:cs="Calibri"/>
            <w:sz w:val="20"/>
            <w:szCs w:val="20"/>
          </w:rPr>
          <m:t>=0</m:t>
        </m:r>
      </m:oMath>
      <w:r>
        <w:rPr>
          <w:sz w:val="20"/>
          <w:szCs w:val="20"/>
        </w:rPr>
        <w:t xml:space="preserve"> либо п</w:t>
      </w:r>
      <w:r w:rsidRPr="00E24ED0">
        <w:rPr>
          <w:sz w:val="20"/>
          <w:szCs w:val="20"/>
        </w:rPr>
        <w:t xml:space="preserve">ри </w:t>
      </w:r>
      <w:r w:rsidRPr="00E24ED0">
        <w:rPr>
          <w:b/>
          <w:i/>
          <w:sz w:val="20"/>
          <w:szCs w:val="20"/>
          <w:lang w:val="en-US"/>
        </w:rPr>
        <w:t>k</w:t>
      </w:r>
      <w:r w:rsidRPr="00E24ED0">
        <w:rPr>
          <w:b/>
          <w:i/>
          <w:sz w:val="20"/>
          <w:szCs w:val="20"/>
        </w:rPr>
        <w:t xml:space="preserve"> = </w:t>
      </w:r>
      <w:r w:rsidRPr="009A3809">
        <w:rPr>
          <w:sz w:val="20"/>
          <w:szCs w:val="20"/>
        </w:rPr>
        <w:t>номеру календарного года, указанно</w:t>
      </w:r>
      <w:r>
        <w:rPr>
          <w:sz w:val="20"/>
          <w:szCs w:val="20"/>
        </w:rPr>
        <w:t>му</w:t>
      </w:r>
      <w:r w:rsidRPr="009A3809">
        <w:rPr>
          <w:sz w:val="20"/>
          <w:szCs w:val="20"/>
        </w:rPr>
        <w:t xml:space="preserve">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 xml:space="preserve">говора, </w:t>
      </w:r>
      <w:r w:rsidRPr="00E24ED0">
        <w:rPr>
          <w:sz w:val="20"/>
          <w:szCs w:val="20"/>
        </w:rPr>
        <w:t xml:space="preserve">(выполнение </w:t>
      </w:r>
      <w:r>
        <w:rPr>
          <w:sz w:val="20"/>
          <w:szCs w:val="20"/>
        </w:rPr>
        <w:t xml:space="preserve">любого из </w:t>
      </w:r>
      <w:r w:rsidRPr="00E24ED0">
        <w:rPr>
          <w:sz w:val="20"/>
          <w:szCs w:val="20"/>
        </w:rPr>
        <w:t>условий):</w:t>
      </w:r>
      <w:r w:rsidRPr="001F6328">
        <w:rPr>
          <w:sz w:val="20"/>
          <w:szCs w:val="20"/>
        </w:rPr>
        <w:t xml:space="preserve"> </w:t>
      </w:r>
    </w:p>
    <w:p w14:paraId="005BB026" w14:textId="77777777" w:rsidR="00A504E3" w:rsidRPr="00C0165E" w:rsidRDefault="002F48C5" w:rsidP="00A504E3">
      <w:pPr>
        <w:suppressAutoHyphens/>
        <w:spacing w:before="120" w:after="12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r>
            <w:rPr>
              <w:rFonts w:ascii="Cambria Math" w:hAnsi="Cambria Math"/>
              <w:sz w:val="20"/>
              <w:szCs w:val="20"/>
            </w:rPr>
            <m:t>=0</m:t>
          </m:r>
        </m:oMath>
      </m:oMathPara>
    </w:p>
    <w:p w14:paraId="5881646A" w14:textId="4A8A4356" w:rsidR="00A504E3" w:rsidRDefault="00A504E3" w:rsidP="00847744">
      <w:pPr>
        <w:pStyle w:val="af8"/>
        <w:numPr>
          <w:ilvl w:val="0"/>
          <w:numId w:val="16"/>
        </w:numPr>
        <w:suppressAutoHyphens/>
        <w:spacing w:before="120" w:after="120"/>
        <w:ind w:left="851" w:hanging="284"/>
        <w:contextualSpacing w:val="0"/>
        <w:jc w:val="both"/>
        <w:rPr>
          <w:sz w:val="20"/>
          <w:szCs w:val="20"/>
        </w:rPr>
      </w:pPr>
      <w:r>
        <w:rPr>
          <w:sz w:val="20"/>
          <w:szCs w:val="20"/>
        </w:rPr>
        <w:t xml:space="preserve">при </w:t>
      </w:r>
      <w:r w:rsidRPr="00E24ED0">
        <w:rPr>
          <w:b/>
          <w:i/>
          <w:sz w:val="20"/>
          <w:szCs w:val="20"/>
          <w:lang w:val="en-US"/>
        </w:rPr>
        <w:t>k</w:t>
      </w:r>
      <w:r w:rsidRPr="00E24ED0">
        <w:rPr>
          <w:b/>
          <w:i/>
          <w:sz w:val="20"/>
          <w:szCs w:val="20"/>
        </w:rPr>
        <w:t xml:space="preserve"> </w:t>
      </w:r>
      <w:r w:rsidRPr="00816240">
        <w:rPr>
          <w:b/>
          <w:i/>
          <w:sz w:val="20"/>
          <w:szCs w:val="20"/>
        </w:rPr>
        <w:t>&gt;</w:t>
      </w:r>
      <w:r w:rsidRPr="00E24ED0">
        <w:rPr>
          <w:b/>
          <w:i/>
          <w:sz w:val="20"/>
          <w:szCs w:val="20"/>
        </w:rPr>
        <w:t xml:space="preserve"> </w:t>
      </w:r>
      <w:r>
        <w:rPr>
          <w:sz w:val="20"/>
          <w:szCs w:val="20"/>
        </w:rPr>
        <w:t>номера</w:t>
      </w:r>
      <w:r w:rsidRPr="009A3809">
        <w:rPr>
          <w:sz w:val="20"/>
          <w:szCs w:val="20"/>
        </w:rPr>
        <w:t xml:space="preserve"> календарного года, указанно</w:t>
      </w:r>
      <w:r>
        <w:rPr>
          <w:sz w:val="20"/>
          <w:szCs w:val="20"/>
        </w:rPr>
        <w:t>го</w:t>
      </w:r>
      <w:r w:rsidRPr="009A3809">
        <w:rPr>
          <w:sz w:val="20"/>
          <w:szCs w:val="20"/>
        </w:rPr>
        <w:t xml:space="preserve">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говора,</w:t>
      </w:r>
      <w:r>
        <w:rPr>
          <w:sz w:val="20"/>
          <w:szCs w:val="20"/>
        </w:rPr>
        <w:t xml:space="preserve"> и при </w:t>
      </w:r>
      <m:oMath>
        <m:r>
          <m:rPr>
            <m:sty m:val="bi"/>
          </m:rPr>
          <w:rPr>
            <w:rFonts w:ascii="Cambria Math" w:hAnsi="Cambria Math" w:cs="Calibri"/>
            <w:sz w:val="20"/>
            <w:szCs w:val="20"/>
          </w:rPr>
          <m:t>m</m:t>
        </m:r>
        <m:r>
          <w:rPr>
            <w:rFonts w:ascii="Cambria Math" w:hAnsi="Cambria Math" w:cs="Calibri"/>
            <w:sz w:val="20"/>
            <w:szCs w:val="20"/>
          </w:rPr>
          <m:t>=1</m:t>
        </m:r>
      </m:oMath>
      <w:r>
        <w:rPr>
          <w:sz w:val="20"/>
          <w:szCs w:val="20"/>
        </w:rPr>
        <w:t xml:space="preserve"> </w:t>
      </w:r>
      <w:r w:rsidRPr="00575BC8">
        <w:rPr>
          <w:sz w:val="20"/>
          <w:szCs w:val="20"/>
        </w:rPr>
        <w:t>(</w:t>
      </w:r>
      <w:r>
        <w:rPr>
          <w:sz w:val="20"/>
          <w:szCs w:val="20"/>
        </w:rPr>
        <w:t>одновременное выполнение условий</w:t>
      </w:r>
      <w:r w:rsidRPr="00575BC8">
        <w:rPr>
          <w:sz w:val="20"/>
          <w:szCs w:val="20"/>
        </w:rPr>
        <w:t>)</w:t>
      </w:r>
      <w:r>
        <w:rPr>
          <w:sz w:val="20"/>
          <w:szCs w:val="20"/>
        </w:rPr>
        <w:t>:</w:t>
      </w:r>
    </w:p>
    <w:p w14:paraId="76F622B4" w14:textId="77777777" w:rsidR="00A504E3" w:rsidRPr="00AF357D" w:rsidRDefault="002F48C5" w:rsidP="00A504E3">
      <w:pPr>
        <w:pStyle w:val="af8"/>
        <w:suppressAutoHyphens/>
        <w:spacing w:before="120"/>
        <w:ind w:left="0"/>
        <w:jc w:val="both"/>
        <w:rPr>
          <w:sz w:val="20"/>
          <w:szCs w:val="20"/>
        </w:rPr>
      </w:pPr>
      <m:oMathPara>
        <m:oMathParaPr>
          <m:jc m:val="center"/>
        </m:oMathPara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r>
            <w:rPr>
              <w:rFonts w:ascii="Cambria Math" w:hAnsi="Cambria Math"/>
              <w:sz w:val="20"/>
              <w:szCs w:val="20"/>
            </w:rPr>
            <m:t>=</m:t>
          </m:r>
          <m:func>
            <m:funcPr>
              <m:ctrlPr>
                <w:rPr>
                  <w:rFonts w:ascii="Cambria Math" w:hAnsi="Cambria Math"/>
                  <w:sz w:val="20"/>
                  <w:szCs w:val="20"/>
                </w:rPr>
              </m:ctrlPr>
            </m:funcPr>
            <m:fName>
              <m:r>
                <w:rPr>
                  <w:rFonts w:ascii="Cambria Math" w:hAnsi="Cambria Math"/>
                  <w:sz w:val="20"/>
                  <w:szCs w:val="20"/>
                </w:rPr>
                <m:t>min</m:t>
              </m:r>
              <m:ctrlPr>
                <w:rPr>
                  <w:rFonts w:ascii="Cambria Math" w:hAnsi="Cambria Math"/>
                  <w:i/>
                  <w:sz w:val="20"/>
                  <w:szCs w:val="20"/>
                </w:rPr>
              </m:ctrlPr>
            </m:fName>
            <m:e>
              <m:d>
                <m:dPr>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НИТсниж</m:t>
                      </m:r>
                    </m:sup>
                  </m:sSubSup>
                  <m:r>
                    <w:rPr>
                      <w:rFonts w:ascii="Cambria Math" w:hAnsi="Cambria Math"/>
                      <w:sz w:val="20"/>
                      <w:szCs w:val="20"/>
                    </w:rPr>
                    <m:t xml:space="preserve">; </m:t>
                  </m:r>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сниж</m:t>
                          </m:r>
                        </m:sub>
                      </m:sSub>
                    </m:sup>
                  </m:sSup>
                  <m:r>
                    <w:rPr>
                      <w:rFonts w:ascii="Cambria Math" w:hAnsi="Cambria Math"/>
                      <w:sz w:val="20"/>
                      <w:szCs w:val="20"/>
                    </w:rPr>
                    <m:t>×</m:t>
                  </m:r>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r>
                    <w:rPr>
                      <w:rFonts w:ascii="Cambria Math" w:hAnsi="Cambria Math" w:cs="Calibri"/>
                      <w:sz w:val="20"/>
                      <w:szCs w:val="20"/>
                    </w:rPr>
                    <m:t>×</m:t>
                  </m:r>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e>
              </m:d>
            </m:e>
          </m:func>
        </m:oMath>
      </m:oMathPara>
    </w:p>
    <w:p w14:paraId="5B9E46B4" w14:textId="77777777" w:rsidR="00A504E3" w:rsidRPr="004F1C3B" w:rsidRDefault="00A504E3" w:rsidP="00A504E3">
      <w:pPr>
        <w:pStyle w:val="af8"/>
        <w:suppressAutoHyphens/>
        <w:spacing w:before="120" w:after="120"/>
        <w:ind w:left="851"/>
        <w:contextualSpacing w:val="0"/>
        <w:jc w:val="both"/>
        <w:rPr>
          <w:sz w:val="20"/>
          <w:szCs w:val="20"/>
        </w:rPr>
      </w:pPr>
    </w:p>
    <w:p w14:paraId="620B5635" w14:textId="5B5AE85C" w:rsidR="00A504E3" w:rsidRDefault="00A504E3" w:rsidP="00847744">
      <w:pPr>
        <w:pStyle w:val="af8"/>
        <w:numPr>
          <w:ilvl w:val="0"/>
          <w:numId w:val="16"/>
        </w:numPr>
        <w:suppressAutoHyphens/>
        <w:spacing w:before="120" w:after="120"/>
        <w:ind w:left="851" w:hanging="284"/>
        <w:contextualSpacing w:val="0"/>
        <w:jc w:val="both"/>
        <w:rPr>
          <w:sz w:val="20"/>
          <w:szCs w:val="20"/>
        </w:rPr>
      </w:pPr>
      <w:r>
        <w:rPr>
          <w:sz w:val="20"/>
          <w:szCs w:val="20"/>
        </w:rPr>
        <w:t xml:space="preserve">при </w:t>
      </w:r>
      <w:r w:rsidRPr="00E24ED0">
        <w:rPr>
          <w:b/>
          <w:i/>
          <w:sz w:val="20"/>
          <w:szCs w:val="20"/>
          <w:lang w:val="en-US"/>
        </w:rPr>
        <w:t>k</w:t>
      </w:r>
      <w:r w:rsidRPr="00E24ED0">
        <w:rPr>
          <w:b/>
          <w:i/>
          <w:sz w:val="20"/>
          <w:szCs w:val="20"/>
        </w:rPr>
        <w:t xml:space="preserve"> </w:t>
      </w:r>
      <w:r w:rsidRPr="00816240">
        <w:rPr>
          <w:b/>
          <w:i/>
          <w:sz w:val="20"/>
          <w:szCs w:val="20"/>
        </w:rPr>
        <w:t>&gt;</w:t>
      </w:r>
      <w:r w:rsidRPr="00E24ED0">
        <w:rPr>
          <w:b/>
          <w:i/>
          <w:sz w:val="20"/>
          <w:szCs w:val="20"/>
        </w:rPr>
        <w:t xml:space="preserve"> </w:t>
      </w:r>
      <w:r>
        <w:rPr>
          <w:sz w:val="20"/>
          <w:szCs w:val="20"/>
        </w:rPr>
        <w:t>номера</w:t>
      </w:r>
      <w:r w:rsidRPr="009A3809">
        <w:rPr>
          <w:sz w:val="20"/>
          <w:szCs w:val="20"/>
        </w:rPr>
        <w:t xml:space="preserve"> календарного года, указанно</w:t>
      </w:r>
      <w:r>
        <w:rPr>
          <w:sz w:val="20"/>
          <w:szCs w:val="20"/>
        </w:rPr>
        <w:t>го</w:t>
      </w:r>
      <w:r w:rsidRPr="009A3809">
        <w:rPr>
          <w:sz w:val="20"/>
          <w:szCs w:val="20"/>
        </w:rPr>
        <w:t xml:space="preserve">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говора,</w:t>
      </w:r>
      <w:r>
        <w:rPr>
          <w:sz w:val="20"/>
          <w:szCs w:val="20"/>
        </w:rPr>
        <w:t xml:space="preserve"> и при </w:t>
      </w:r>
      <m:oMath>
        <m:r>
          <w:rPr>
            <w:rFonts w:ascii="Cambria Math" w:hAnsi="Cambria Math" w:cs="Calibri"/>
            <w:sz w:val="20"/>
            <w:szCs w:val="20"/>
          </w:rPr>
          <m:t>1&lt;</m:t>
        </m:r>
        <m:r>
          <m:rPr>
            <m:sty m:val="bi"/>
          </m:rPr>
          <w:rPr>
            <w:rFonts w:ascii="Cambria Math" w:hAnsi="Cambria Math" w:cs="Calibri"/>
            <w:sz w:val="20"/>
            <w:szCs w:val="20"/>
          </w:rPr>
          <m:t>m</m:t>
        </m:r>
        <m:r>
          <w:rPr>
            <w:rFonts w:ascii="Cambria Math" w:hAnsi="Cambria Math" w:cs="Calibri"/>
            <w:sz w:val="20"/>
            <w:szCs w:val="20"/>
          </w:rPr>
          <m:t>≤12</m:t>
        </m:r>
      </m:oMath>
      <w:r w:rsidRPr="00575BC8">
        <w:rPr>
          <w:sz w:val="20"/>
          <w:szCs w:val="20"/>
        </w:rPr>
        <w:t xml:space="preserve"> (</w:t>
      </w:r>
      <w:r>
        <w:rPr>
          <w:sz w:val="20"/>
          <w:szCs w:val="20"/>
        </w:rPr>
        <w:t>одновременное выполнение условий</w:t>
      </w:r>
      <w:r w:rsidRPr="00575BC8">
        <w:rPr>
          <w:sz w:val="20"/>
          <w:szCs w:val="20"/>
        </w:rPr>
        <w:t>)</w:t>
      </w:r>
      <w:r w:rsidRPr="00F7261D">
        <w:rPr>
          <w:sz w:val="20"/>
          <w:szCs w:val="20"/>
        </w:rPr>
        <w:t>:</w:t>
      </w:r>
    </w:p>
    <w:p w14:paraId="67F721E4" w14:textId="77777777" w:rsidR="00A504E3" w:rsidRPr="00AF357D" w:rsidRDefault="002F48C5" w:rsidP="00A504E3">
      <w:pPr>
        <w:pStyle w:val="af8"/>
        <w:suppressAutoHyphens/>
        <w:spacing w:before="120"/>
        <w:ind w:left="0"/>
        <w:jc w:val="both"/>
        <w:rPr>
          <w:sz w:val="20"/>
          <w:szCs w:val="20"/>
        </w:rPr>
      </w:pPr>
      <m:oMathPara>
        <m:oMathParaPr>
          <m:jc m:val="center"/>
        </m:oMathPara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r>
            <w:rPr>
              <w:rFonts w:ascii="Cambria Math" w:hAnsi="Cambria Math"/>
              <w:sz w:val="20"/>
              <w:szCs w:val="20"/>
            </w:rPr>
            <m:t>=</m:t>
          </m:r>
          <m:func>
            <m:funcPr>
              <m:ctrlPr>
                <w:rPr>
                  <w:rFonts w:ascii="Cambria Math" w:hAnsi="Cambria Math"/>
                  <w:sz w:val="20"/>
                  <w:szCs w:val="20"/>
                </w:rPr>
              </m:ctrlPr>
            </m:funcPr>
            <m:fName>
              <m:r>
                <w:rPr>
                  <w:rFonts w:ascii="Cambria Math" w:hAnsi="Cambria Math"/>
                  <w:sz w:val="20"/>
                  <w:szCs w:val="20"/>
                </w:rPr>
                <m:t>min</m:t>
              </m:r>
              <m:ctrlPr>
                <w:rPr>
                  <w:rFonts w:ascii="Cambria Math" w:hAnsi="Cambria Math"/>
                  <w:i/>
                  <w:sz w:val="20"/>
                  <w:szCs w:val="20"/>
                </w:rPr>
              </m:ctrlPr>
            </m:fName>
            <m:e>
              <m:d>
                <m:dPr>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НИТсниж</m:t>
                      </m:r>
                    </m:sup>
                  </m:sSubSup>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lang w:val="en-US"/>
                        </w:rPr>
                        <m:t>m'=1</m:t>
                      </m:r>
                    </m:sub>
                    <m:sup>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-1)</m:t>
                      </m:r>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e>
                  </m:nary>
                  <m:r>
                    <w:rPr>
                      <w:rFonts w:ascii="Cambria Math" w:hAnsi="Cambria Math"/>
                      <w:sz w:val="20"/>
                      <w:szCs w:val="20"/>
                    </w:rPr>
                    <m:t xml:space="preserve">; </m:t>
                  </m:r>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сниж</m:t>
                          </m:r>
                        </m:sub>
                      </m:sSub>
                    </m:sup>
                  </m:sSup>
                  <m:r>
                    <w:rPr>
                      <w:rFonts w:ascii="Cambria Math" w:hAnsi="Cambria Math"/>
                      <w:sz w:val="20"/>
                      <w:szCs w:val="20"/>
                    </w:rPr>
                    <m:t>×</m:t>
                  </m:r>
                  <m:sSub>
                    <m:sSubPr>
                      <m:ctrlPr>
                        <w:rPr>
                          <w:rFonts w:ascii="Cambria Math" w:hAnsi="Cambria Math" w:cs="Calibri"/>
                          <w:i/>
                          <w:sz w:val="20"/>
                          <w:szCs w:val="20"/>
                        </w:rPr>
                      </m:ctrlPr>
                    </m:sSubPr>
                    <m:e>
                      <m:r>
                        <w:rPr>
                          <w:rFonts w:ascii="Cambria Math" w:hAnsi="Cambria Math" w:cs="Calibri"/>
                          <w:sz w:val="20"/>
                          <w:szCs w:val="20"/>
                        </w:rPr>
                        <m:t>Ст</m:t>
                      </m:r>
                    </m:e>
                    <m:sub>
                      <m:r>
                        <w:rPr>
                          <w:rFonts w:ascii="Cambria Math" w:hAnsi="Cambria Math" w:cs="Calibri"/>
                          <w:sz w:val="20"/>
                          <w:szCs w:val="20"/>
                        </w:rPr>
                        <m:t>1,</m:t>
                      </m:r>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r>
                    <w:rPr>
                      <w:rFonts w:ascii="Cambria Math" w:hAnsi="Cambria Math" w:cs="Calibri"/>
                      <w:sz w:val="20"/>
                      <w:szCs w:val="20"/>
                    </w:rPr>
                    <m:t>×</m:t>
                  </m:r>
                  <m:sSub>
                    <m:sSubPr>
                      <m:ctrlPr>
                        <w:rPr>
                          <w:rFonts w:ascii="Cambria Math" w:hAnsi="Cambria Math" w:cs="Calibri"/>
                          <w:i/>
                          <w:sz w:val="20"/>
                          <w:szCs w:val="20"/>
                        </w:rPr>
                      </m:ctrlPr>
                    </m:sSubPr>
                    <m:e>
                      <m:r>
                        <w:rPr>
                          <w:rFonts w:ascii="Cambria Math" w:hAnsi="Cambria Math" w:cs="Calibri"/>
                          <w:sz w:val="20"/>
                          <w:szCs w:val="20"/>
                          <w:lang w:val="en-US"/>
                        </w:rPr>
                        <m:t>V</m:t>
                      </m:r>
                    </m:e>
                    <m:sub>
                      <m:sSub>
                        <m:sSubPr>
                          <m:ctrlPr>
                            <w:rPr>
                              <w:rFonts w:ascii="Cambria Math" w:hAnsi="Cambria Math" w:cs="Calibri"/>
                              <w:i/>
                              <w:sz w:val="20"/>
                              <w:szCs w:val="20"/>
                            </w:rPr>
                          </m:ctrlPr>
                        </m:sSubPr>
                        <m:e>
                          <m:r>
                            <w:rPr>
                              <w:rFonts w:ascii="Cambria Math" w:hAnsi="Cambria Math" w:cs="Calibri"/>
                              <w:sz w:val="20"/>
                              <w:szCs w:val="20"/>
                            </w:rPr>
                            <m:t>факт</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sub>
                  </m:sSub>
                </m:e>
              </m:d>
            </m:e>
          </m:func>
        </m:oMath>
      </m:oMathPara>
    </w:p>
    <w:p w14:paraId="0EDC2496" w14:textId="77777777" w:rsidR="00A504E3" w:rsidRDefault="00A504E3" w:rsidP="00A504E3">
      <w:pPr>
        <w:suppressAutoHyphens/>
        <w:spacing w:after="120"/>
        <w:jc w:val="both"/>
        <w:rPr>
          <w:sz w:val="20"/>
          <w:szCs w:val="20"/>
        </w:rPr>
      </w:pPr>
      <w:r>
        <w:rPr>
          <w:sz w:val="20"/>
          <w:szCs w:val="20"/>
        </w:rPr>
        <w:t>где</w:t>
      </w:r>
    </w:p>
    <w:p w14:paraId="2E745287" w14:textId="77777777" w:rsidR="00A504E3" w:rsidRPr="00145BDD" w:rsidRDefault="00A504E3" w:rsidP="00A504E3">
      <w:pPr>
        <w:pStyle w:val="af8"/>
        <w:suppressAutoHyphens/>
        <w:spacing w:before="120" w:after="120"/>
        <w:ind w:left="0"/>
        <w:contextualSpacing w:val="0"/>
        <w:jc w:val="both"/>
        <w:rPr>
          <w:sz w:val="20"/>
          <w:szCs w:val="20"/>
        </w:rPr>
      </w:pPr>
      <m:oMath>
        <m:r>
          <w:rPr>
            <w:rFonts w:ascii="Cambria Math" w:hAnsi="Cambria Math"/>
            <w:sz w:val="20"/>
            <w:szCs w:val="20"/>
            <w:lang w:val="en-US"/>
          </w:rPr>
          <m:t>m</m:t>
        </m:r>
        <m:r>
          <w:rPr>
            <w:rFonts w:ascii="Cambria Math" w:hAnsi="Cambria Math"/>
            <w:sz w:val="20"/>
            <w:szCs w:val="20"/>
          </w:rPr>
          <m:t>'</m:t>
        </m:r>
      </m:oMath>
      <w:r w:rsidRPr="00145BDD">
        <w:rPr>
          <w:sz w:val="20"/>
          <w:szCs w:val="20"/>
        </w:rPr>
        <w:t xml:space="preserve"> – порядковый номер расчетного периода (месяца) в календарном году</w:t>
      </w:r>
      <w:r>
        <w:rPr>
          <w:sz w:val="20"/>
          <w:szCs w:val="20"/>
        </w:rPr>
        <w:t>: целое число от 1 до 12 включительно</w:t>
      </w:r>
      <w:r w:rsidRPr="00145BDD">
        <w:rPr>
          <w:sz w:val="20"/>
          <w:szCs w:val="20"/>
        </w:rPr>
        <w:t>;</w:t>
      </w:r>
    </w:p>
    <w:p w14:paraId="3F8EDC2F" w14:textId="77777777" w:rsidR="00A504E3" w:rsidRPr="00145BDD"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sub>
          <m:sup>
            <m:r>
              <w:rPr>
                <w:rFonts w:ascii="Cambria Math" w:hAnsi="Cambria Math"/>
                <w:sz w:val="20"/>
                <w:szCs w:val="20"/>
              </w:rPr>
              <m:t>-</m:t>
            </m:r>
          </m:sup>
        </m:sSubSup>
      </m:oMath>
      <w:r w:rsidR="00A504E3">
        <w:rPr>
          <w:sz w:val="20"/>
          <w:szCs w:val="20"/>
        </w:rPr>
        <w:t xml:space="preserve"> </w:t>
      </w:r>
      <w:r w:rsidR="00A504E3" w:rsidRPr="00145BDD">
        <w:rPr>
          <w:sz w:val="20"/>
          <w:szCs w:val="20"/>
        </w:rPr>
        <w:t>– величин</w:t>
      </w:r>
      <w:r w:rsidR="00A504E3">
        <w:rPr>
          <w:sz w:val="20"/>
          <w:szCs w:val="20"/>
        </w:rPr>
        <w:t>а,</w:t>
      </w:r>
      <w:r w:rsidR="00A504E3" w:rsidRPr="00145BDD">
        <w:rPr>
          <w:sz w:val="20"/>
          <w:szCs w:val="20"/>
        </w:rPr>
        <w:t xml:space="preserve"> </w:t>
      </w:r>
      <w:r w:rsidR="00A504E3">
        <w:rPr>
          <w:sz w:val="20"/>
          <w:szCs w:val="20"/>
        </w:rPr>
        <w:t xml:space="preserve">равная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oMath>
      <w:r w:rsidR="00A504E3">
        <w:rPr>
          <w:sz w:val="20"/>
          <w:szCs w:val="20"/>
        </w:rPr>
        <w:t xml:space="preserve"> при </w:t>
      </w:r>
      <w:r w:rsidR="00A504E3" w:rsidRPr="006818AB">
        <w:rPr>
          <w:b/>
          <w:i/>
          <w:sz w:val="20"/>
          <w:szCs w:val="20"/>
          <w:lang w:val="en-US"/>
        </w:rPr>
        <w:t>m</w:t>
      </w:r>
      <w:r w:rsidR="00A504E3" w:rsidRPr="006818AB">
        <w:rPr>
          <w:sz w:val="20"/>
          <w:szCs w:val="20"/>
        </w:rPr>
        <w:t xml:space="preserve"> </w:t>
      </w:r>
      <w:r w:rsidR="00A504E3">
        <w:rPr>
          <w:sz w:val="20"/>
          <w:szCs w:val="20"/>
        </w:rPr>
        <w:t>=</w:t>
      </w:r>
      <w:r w:rsidR="00A504E3" w:rsidRPr="006818AB">
        <w:rPr>
          <w:sz w:val="20"/>
          <w:szCs w:val="20"/>
        </w:rPr>
        <w:t xml:space="preserve"> </w:t>
      </w:r>
      <w:r w:rsidR="00A504E3" w:rsidRPr="006818AB">
        <w:rPr>
          <w:b/>
          <w:i/>
          <w:sz w:val="20"/>
          <w:szCs w:val="20"/>
          <w:lang w:val="en-US"/>
        </w:rPr>
        <w:t>m</w:t>
      </w:r>
      <w:r w:rsidR="00A504E3" w:rsidRPr="006818AB">
        <w:rPr>
          <w:b/>
          <w:i/>
          <w:sz w:val="20"/>
          <w:szCs w:val="20"/>
        </w:rPr>
        <w:t>'</w:t>
      </w:r>
      <w:r w:rsidR="00A504E3">
        <w:rPr>
          <w:b/>
          <w:i/>
          <w:sz w:val="20"/>
          <w:szCs w:val="20"/>
        </w:rPr>
        <w:t xml:space="preserve"> </w:t>
      </w:r>
      <w:r w:rsidR="00A504E3" w:rsidRPr="00C0189D">
        <w:rPr>
          <w:sz w:val="20"/>
          <w:szCs w:val="20"/>
        </w:rPr>
        <w:t xml:space="preserve">и прочих </w:t>
      </w:r>
      <w:r w:rsidR="00A504E3">
        <w:rPr>
          <w:sz w:val="20"/>
          <w:szCs w:val="20"/>
        </w:rPr>
        <w:t>совпадающих</w:t>
      </w:r>
      <w:r w:rsidR="00A504E3" w:rsidRPr="00C0189D">
        <w:rPr>
          <w:sz w:val="20"/>
          <w:szCs w:val="20"/>
        </w:rPr>
        <w:t xml:space="preserve"> аргументах</w:t>
      </w:r>
      <w:r w:rsidR="00A504E3" w:rsidRPr="00145BDD">
        <w:rPr>
          <w:sz w:val="20"/>
          <w:szCs w:val="20"/>
        </w:rPr>
        <w:t>;</w:t>
      </w:r>
    </w:p>
    <w:p w14:paraId="66A1DA6D" w14:textId="77777777" w:rsidR="00A504E3" w:rsidRPr="008A329B" w:rsidRDefault="002F48C5" w:rsidP="00A504E3">
      <w:pPr>
        <w:pStyle w:val="af8"/>
        <w:suppressAutoHyphens/>
        <w:spacing w:before="120" w:after="120"/>
        <w:ind w:left="0"/>
        <w:contextualSpacing w:val="0"/>
        <w:jc w:val="both"/>
        <w:rPr>
          <w:sz w:val="20"/>
          <w:szCs w:val="20"/>
        </w:rPr>
      </w:pPr>
      <m:oMath>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сниж</m:t>
                </m:r>
              </m:sub>
            </m:sSub>
          </m:sup>
        </m:sSup>
      </m:oMath>
      <w:r w:rsidR="00A504E3" w:rsidRPr="007F2B15">
        <w:rPr>
          <w:sz w:val="20"/>
          <w:szCs w:val="20"/>
        </w:rPr>
        <w:t xml:space="preserve"> – лимит на максимальное снижение стоимости Договора, согласованный Сторонами и равный </w:t>
      </w:r>
      <w:r w:rsidR="00A504E3">
        <w:rPr>
          <w:b/>
          <w:sz w:val="20"/>
          <w:szCs w:val="20"/>
          <w:highlight w:val="green"/>
        </w:rPr>
        <w:t>___</w:t>
      </w:r>
      <w:r w:rsidR="00A504E3" w:rsidRPr="007F2B15">
        <w:rPr>
          <w:sz w:val="20"/>
          <w:szCs w:val="20"/>
        </w:rPr>
        <w:t>;</w:t>
      </w:r>
    </w:p>
    <w:p w14:paraId="6A458241" w14:textId="77777777" w:rsidR="00A504E3" w:rsidRDefault="002F48C5" w:rsidP="00A504E3">
      <w:pPr>
        <w:suppressAutoHyphens/>
        <w:spacing w:after="6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НИТсниж</m:t>
            </m:r>
          </m:sup>
        </m:sSubSup>
      </m:oMath>
      <w:r w:rsidR="00A504E3">
        <w:rPr>
          <w:sz w:val="20"/>
          <w:szCs w:val="20"/>
        </w:rPr>
        <w:t xml:space="preserve"> - величина суммарного снижения стоимости Договора по состоянию на последнее число </w:t>
      </w:r>
      <w:r w:rsidR="00A504E3" w:rsidRPr="001F0A40">
        <w:rPr>
          <w:sz w:val="20"/>
          <w:szCs w:val="20"/>
        </w:rPr>
        <w:t xml:space="preserve">расчетного периода </w:t>
      </w:r>
      <w:r w:rsidR="00A504E3" w:rsidRPr="001F0A40">
        <w:rPr>
          <w:b/>
          <w:i/>
          <w:sz w:val="20"/>
          <w:szCs w:val="20"/>
          <w:lang w:val="en-US"/>
        </w:rPr>
        <w:t>m</w:t>
      </w:r>
      <w:r w:rsidR="00A504E3" w:rsidRPr="001F0A40">
        <w:rPr>
          <w:sz w:val="20"/>
          <w:szCs w:val="20"/>
        </w:rPr>
        <w:t xml:space="preserve"> календарного года </w:t>
      </w:r>
      <w:r w:rsidR="00A504E3" w:rsidRPr="008D7A34">
        <w:rPr>
          <w:b/>
          <w:i/>
          <w:sz w:val="20"/>
          <w:szCs w:val="20"/>
          <w:lang w:val="en-US"/>
        </w:rPr>
        <w:t>k</w:t>
      </w:r>
      <w:r w:rsidR="00A504E3">
        <w:rPr>
          <w:sz w:val="20"/>
          <w:szCs w:val="20"/>
        </w:rPr>
        <w:t>, определяется следующим образом (в рублях, без учета НДС):</w:t>
      </w:r>
    </w:p>
    <w:p w14:paraId="07A2DEB8" w14:textId="77777777" w:rsidR="00A504E3" w:rsidRPr="00BC7750" w:rsidRDefault="00A504E3" w:rsidP="00847744">
      <w:pPr>
        <w:pStyle w:val="af8"/>
        <w:numPr>
          <w:ilvl w:val="0"/>
          <w:numId w:val="17"/>
        </w:numPr>
        <w:suppressAutoHyphens/>
        <w:spacing w:before="120" w:after="120"/>
        <w:ind w:left="851" w:hanging="284"/>
        <w:contextualSpacing w:val="0"/>
        <w:jc w:val="both"/>
        <w:rPr>
          <w:sz w:val="20"/>
          <w:szCs w:val="20"/>
        </w:rPr>
      </w:pPr>
      <w:r>
        <w:rPr>
          <w:sz w:val="20"/>
          <w:szCs w:val="20"/>
        </w:rPr>
        <w:t xml:space="preserve">при </w:t>
      </w:r>
      <m:oMath>
        <m:r>
          <m:rPr>
            <m:sty m:val="p"/>
          </m:rPr>
          <w:rPr>
            <w:rFonts w:ascii="Cambria Math" w:hAnsi="Cambria Math"/>
            <w:sz w:val="20"/>
            <w:szCs w:val="20"/>
          </w:rPr>
          <m:t>1</m:t>
        </m:r>
        <m:r>
          <m:rPr>
            <m:sty m:val="p"/>
          </m:rPr>
          <w:rPr>
            <w:rFonts w:ascii="Cambria Math" w:hAnsi="Cambria Math"/>
            <w:sz w:val="20"/>
            <w:szCs w:val="20"/>
            <w:lang w:val="en-US"/>
          </w:rPr>
          <m:t>≤</m:t>
        </m:r>
        <m:r>
          <m:rPr>
            <m:sty m:val="bi"/>
          </m:rPr>
          <w:rPr>
            <w:rFonts w:ascii="Cambria Math" w:hAnsi="Cambria Math" w:cs="Calibri"/>
            <w:sz w:val="20"/>
            <w:szCs w:val="20"/>
          </w:rPr>
          <m:t>m</m:t>
        </m:r>
        <m:r>
          <m:rPr>
            <m:sty m:val="p"/>
          </m:rPr>
          <w:rPr>
            <w:rFonts w:ascii="Cambria Math" w:hAnsi="Cambria Math" w:cs="Calibri"/>
            <w:sz w:val="20"/>
            <w:szCs w:val="20"/>
          </w:rPr>
          <m:t>≤2</m:t>
        </m:r>
      </m:oMath>
      <w:r>
        <w:rPr>
          <w:sz w:val="20"/>
          <w:szCs w:val="20"/>
        </w:rPr>
        <w:t xml:space="preserve"> :</w:t>
      </w:r>
    </w:p>
    <w:p w14:paraId="0E46E9ED" w14:textId="77777777" w:rsidR="00A504E3" w:rsidRPr="00DB6391" w:rsidRDefault="002F48C5" w:rsidP="00A504E3">
      <w:pPr>
        <w:suppressAutoHyphens/>
        <w:spacing w:before="120" w:after="12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НИТсниж</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НИТ.баз.сниж</m:t>
              </m:r>
            </m:sup>
          </m:sSubSup>
          <m:r>
            <w:rPr>
              <w:rFonts w:ascii="Cambria Math" w:hAnsi="Cambria Math"/>
              <w:sz w:val="20"/>
              <w:szCs w:val="20"/>
            </w:rPr>
            <m:t>+</m:t>
          </m:r>
          <m:sSubSup>
            <m:sSubSupPr>
              <m:ctrlPr>
                <w:rPr>
                  <w:rFonts w:ascii="Cambria Math" w:hAnsi="Cambria Math" w:cs="Arial"/>
                  <w:i/>
                  <w:sz w:val="20"/>
                  <w:szCs w:val="20"/>
                </w:rPr>
              </m:ctrlPr>
            </m:sSubSupPr>
            <m:e>
              <m:r>
                <w:rPr>
                  <w:rFonts w:ascii="Cambria Math" w:hAnsi="Cambria Math" w:cs="Arial"/>
                  <w:sz w:val="20"/>
                  <w:szCs w:val="20"/>
                </w:rPr>
                <m:t>∆S</m:t>
              </m:r>
            </m:e>
            <m:sub>
              <m:r>
                <w:rPr>
                  <w:rFonts w:ascii="Cambria Math" w:hAnsi="Cambria Math" w:cs="Arial"/>
                  <w:sz w:val="20"/>
                  <w:szCs w:val="20"/>
                  <w:lang w:val="en-US"/>
                </w:rPr>
                <m:t>k-1</m:t>
              </m:r>
            </m:sub>
            <m:sup>
              <m:r>
                <w:rPr>
                  <w:rFonts w:ascii="Cambria Math" w:hAnsi="Cambria Math" w:cs="Arial"/>
                  <w:sz w:val="20"/>
                  <w:szCs w:val="20"/>
                </w:rPr>
                <m:t>1-</m:t>
              </m:r>
            </m:sup>
          </m:sSubSup>
        </m:oMath>
      </m:oMathPara>
    </w:p>
    <w:p w14:paraId="5188DB99" w14:textId="77777777" w:rsidR="00A504E3" w:rsidRPr="001257D7" w:rsidRDefault="00A504E3" w:rsidP="00A504E3">
      <w:pPr>
        <w:suppressAutoHyphens/>
        <w:spacing w:after="60"/>
        <w:jc w:val="both"/>
        <w:rPr>
          <w:sz w:val="20"/>
          <w:szCs w:val="20"/>
          <w:highlight w:val="yellow"/>
        </w:rPr>
      </w:pPr>
    </w:p>
    <w:p w14:paraId="0A5D66C2" w14:textId="77777777" w:rsidR="00A504E3" w:rsidRPr="00DE0502" w:rsidRDefault="00A504E3" w:rsidP="00847744">
      <w:pPr>
        <w:pStyle w:val="af8"/>
        <w:numPr>
          <w:ilvl w:val="0"/>
          <w:numId w:val="17"/>
        </w:numPr>
        <w:suppressAutoHyphens/>
        <w:spacing w:before="120" w:after="120"/>
        <w:ind w:left="851" w:hanging="284"/>
        <w:contextualSpacing w:val="0"/>
        <w:jc w:val="both"/>
        <w:rPr>
          <w:sz w:val="20"/>
          <w:szCs w:val="20"/>
          <w:lang w:val="en-US"/>
        </w:rPr>
      </w:pPr>
      <w:r w:rsidRPr="00DE0502">
        <w:rPr>
          <w:sz w:val="20"/>
          <w:szCs w:val="20"/>
        </w:rPr>
        <w:t xml:space="preserve">при </w:t>
      </w:r>
      <m:oMath>
        <m:r>
          <m:rPr>
            <m:sty m:val="p"/>
          </m:rPr>
          <w:rPr>
            <w:rFonts w:ascii="Cambria Math" w:hAnsi="Cambria Math"/>
            <w:sz w:val="20"/>
            <w:szCs w:val="20"/>
          </w:rPr>
          <m:t>3</m:t>
        </m:r>
        <m:r>
          <m:rPr>
            <m:sty m:val="p"/>
          </m:rPr>
          <w:rPr>
            <w:rFonts w:ascii="Cambria Math" w:hAnsi="Cambria Math"/>
            <w:sz w:val="20"/>
            <w:szCs w:val="20"/>
            <w:lang w:val="en-US"/>
          </w:rPr>
          <m:t>≤</m:t>
        </m:r>
        <m:r>
          <m:rPr>
            <m:sty m:val="bi"/>
          </m:rPr>
          <w:rPr>
            <w:rFonts w:ascii="Cambria Math" w:hAnsi="Cambria Math" w:cs="Calibri"/>
            <w:sz w:val="20"/>
            <w:szCs w:val="20"/>
          </w:rPr>
          <m:t>m</m:t>
        </m:r>
        <m:r>
          <m:rPr>
            <m:sty m:val="p"/>
          </m:rPr>
          <w:rPr>
            <w:rFonts w:ascii="Cambria Math" w:hAnsi="Cambria Math" w:cs="Calibri"/>
            <w:sz w:val="20"/>
            <w:szCs w:val="20"/>
          </w:rPr>
          <m:t>≤12</m:t>
        </m:r>
      </m:oMath>
      <w:r>
        <w:rPr>
          <w:sz w:val="20"/>
          <w:szCs w:val="20"/>
        </w:rPr>
        <w:t xml:space="preserve"> </w:t>
      </w:r>
      <w:r w:rsidRPr="00DE0502">
        <w:rPr>
          <w:sz w:val="20"/>
          <w:szCs w:val="20"/>
        </w:rPr>
        <w:t>:</w:t>
      </w:r>
    </w:p>
    <w:p w14:paraId="3C3BE2B7" w14:textId="77777777" w:rsidR="00A504E3" w:rsidRPr="0040072E" w:rsidRDefault="002F48C5" w:rsidP="00A504E3">
      <w:pPr>
        <w:suppressAutoHyphens/>
        <w:spacing w:before="120" w:after="12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НИТсниж</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НИТ.баз.сниж</m:t>
              </m:r>
            </m:sup>
          </m:sSubSup>
          <m:r>
            <w:rPr>
              <w:rFonts w:ascii="Cambria Math" w:hAnsi="Cambria Math"/>
              <w:sz w:val="20"/>
              <w:szCs w:val="20"/>
            </w:rPr>
            <m:t>+</m:t>
          </m:r>
          <m:sSubSup>
            <m:sSubSupPr>
              <m:ctrlPr>
                <w:rPr>
                  <w:rFonts w:ascii="Cambria Math" w:hAnsi="Cambria Math" w:cs="Arial"/>
                  <w:i/>
                  <w:sz w:val="20"/>
                  <w:szCs w:val="20"/>
                </w:rPr>
              </m:ctrlPr>
            </m:sSubSupPr>
            <m:e>
              <m:r>
                <w:rPr>
                  <w:rFonts w:ascii="Cambria Math" w:hAnsi="Cambria Math" w:cs="Arial"/>
                  <w:sz w:val="20"/>
                  <w:szCs w:val="20"/>
                </w:rPr>
                <m:t>∆S</m:t>
              </m:r>
            </m:e>
            <m:sub>
              <m:r>
                <w:rPr>
                  <w:rFonts w:ascii="Cambria Math" w:hAnsi="Cambria Math" w:cs="Arial"/>
                  <w:sz w:val="20"/>
                  <w:szCs w:val="20"/>
                  <w:lang w:val="en-US"/>
                </w:rPr>
                <m:t>k-1</m:t>
              </m:r>
            </m:sub>
            <m:sup>
              <m:r>
                <w:rPr>
                  <w:rFonts w:ascii="Cambria Math" w:hAnsi="Cambria Math" w:cs="Arial"/>
                  <w:sz w:val="20"/>
                  <w:szCs w:val="20"/>
                </w:rPr>
                <m:t>1-</m:t>
              </m:r>
            </m:sup>
          </m:sSubSup>
          <m:r>
            <w:rPr>
              <w:rFonts w:ascii="Cambria Math" w:hAnsi="Cambria Math"/>
              <w:sz w:val="20"/>
              <w:szCs w:val="20"/>
            </w:rPr>
            <m:t>+</m:t>
          </m:r>
          <m:r>
            <w:rPr>
              <w:rFonts w:ascii="Cambria Math" w:hAnsi="Cambria Math" w:cs="Arial"/>
              <w:sz w:val="20"/>
              <w:szCs w:val="20"/>
            </w:rPr>
            <m:t>∆</m:t>
          </m:r>
          <m:sSubSup>
            <m:sSubSupPr>
              <m:ctrlPr>
                <w:rPr>
                  <w:rFonts w:ascii="Cambria Math" w:hAnsi="Cambria Math" w:cs="Arial"/>
                  <w:i/>
                  <w:sz w:val="20"/>
                  <w:szCs w:val="20"/>
                </w:rPr>
              </m:ctrlPr>
            </m:sSubSupPr>
            <m:e>
              <m:r>
                <w:rPr>
                  <w:rFonts w:ascii="Cambria Math" w:hAnsi="Cambria Math" w:cs="Arial"/>
                  <w:sz w:val="20"/>
                  <w:szCs w:val="20"/>
                </w:rPr>
                <m:t>S</m:t>
              </m:r>
            </m:e>
            <m:sub>
              <m:r>
                <w:rPr>
                  <w:rFonts w:ascii="Cambria Math" w:hAnsi="Cambria Math" w:cs="Arial"/>
                  <w:sz w:val="20"/>
                  <w:szCs w:val="20"/>
                  <w:lang w:val="en-US"/>
                </w:rPr>
                <m:t>k-1</m:t>
              </m:r>
            </m:sub>
            <m:sup>
              <m:r>
                <w:rPr>
                  <w:rFonts w:ascii="Cambria Math" w:hAnsi="Cambria Math" w:cs="Arial"/>
                  <w:sz w:val="20"/>
                  <w:szCs w:val="20"/>
                </w:rPr>
                <m:t>2-</m:t>
              </m:r>
            </m:sup>
          </m:sSubSup>
        </m:oMath>
      </m:oMathPara>
    </w:p>
    <w:p w14:paraId="60754FD5" w14:textId="77777777" w:rsidR="00A504E3" w:rsidRDefault="00A504E3" w:rsidP="00A504E3">
      <w:pPr>
        <w:suppressAutoHyphens/>
        <w:spacing w:before="120" w:after="120"/>
        <w:jc w:val="both"/>
        <w:rPr>
          <w:sz w:val="20"/>
          <w:szCs w:val="20"/>
        </w:rPr>
      </w:pPr>
      <w:r>
        <w:rPr>
          <w:sz w:val="20"/>
          <w:szCs w:val="20"/>
        </w:rPr>
        <w:t>где</w:t>
      </w:r>
    </w:p>
    <w:p w14:paraId="0F8497EA" w14:textId="5C6F6388" w:rsidR="00A504E3" w:rsidRDefault="002F48C5" w:rsidP="00A504E3">
      <w:pPr>
        <w:suppressAutoHyphens/>
        <w:spacing w:before="60" w:after="6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НИТ.баз.сниж</m:t>
            </m:r>
          </m:sup>
        </m:sSubSup>
      </m:oMath>
      <w:r w:rsidR="00A504E3" w:rsidRPr="00BC7750">
        <w:rPr>
          <w:sz w:val="20"/>
          <w:szCs w:val="20"/>
        </w:rPr>
        <w:t xml:space="preserve"> – величина </w:t>
      </w:r>
      <w:r w:rsidR="00A504E3">
        <w:rPr>
          <w:sz w:val="20"/>
          <w:szCs w:val="20"/>
        </w:rPr>
        <w:t xml:space="preserve">суммарного </w:t>
      </w:r>
      <w:r w:rsidR="00A504E3" w:rsidRPr="004E484B">
        <w:rPr>
          <w:b/>
          <w:sz w:val="20"/>
          <w:szCs w:val="20"/>
        </w:rPr>
        <w:t>базового</w:t>
      </w:r>
      <w:r w:rsidR="00A504E3" w:rsidRPr="00BC7750">
        <w:rPr>
          <w:sz w:val="20"/>
          <w:szCs w:val="20"/>
        </w:rPr>
        <w:t xml:space="preserve"> снижени</w:t>
      </w:r>
      <w:r w:rsidR="00A504E3">
        <w:rPr>
          <w:sz w:val="20"/>
          <w:szCs w:val="20"/>
        </w:rPr>
        <w:t>я</w:t>
      </w:r>
      <w:r w:rsidR="00A504E3" w:rsidRPr="00BC7750">
        <w:rPr>
          <w:sz w:val="20"/>
          <w:szCs w:val="20"/>
        </w:rPr>
        <w:t xml:space="preserve"> стоимости Договора</w:t>
      </w:r>
      <w:r w:rsidR="00A504E3">
        <w:rPr>
          <w:sz w:val="20"/>
          <w:szCs w:val="20"/>
        </w:rPr>
        <w:t xml:space="preserve"> за периоды </w:t>
      </w:r>
      <w:r w:rsidR="00A504E3" w:rsidRPr="00BC7750">
        <w:rPr>
          <w:b/>
          <w:sz w:val="20"/>
          <w:szCs w:val="20"/>
        </w:rPr>
        <w:t>с января по расчетный период</w:t>
      </w:r>
      <w:r w:rsidR="00A504E3" w:rsidRPr="00BC7750">
        <w:rPr>
          <w:sz w:val="20"/>
          <w:szCs w:val="20"/>
        </w:rPr>
        <w:t xml:space="preserve"> </w:t>
      </w:r>
      <w:r w:rsidR="00A504E3" w:rsidRPr="00BC7750">
        <w:rPr>
          <w:b/>
          <w:i/>
          <w:sz w:val="20"/>
          <w:szCs w:val="20"/>
          <w:lang w:val="en-US"/>
        </w:rPr>
        <w:t>m</w:t>
      </w:r>
      <w:r w:rsidR="00A504E3" w:rsidRPr="00BC7750">
        <w:rPr>
          <w:sz w:val="20"/>
          <w:szCs w:val="20"/>
        </w:rPr>
        <w:t xml:space="preserve"> включительно календарного года </w:t>
      </w:r>
      <w:r w:rsidR="00A504E3" w:rsidRPr="00BC7750">
        <w:rPr>
          <w:b/>
          <w:i/>
          <w:sz w:val="20"/>
          <w:szCs w:val="20"/>
          <w:lang w:val="en-US"/>
        </w:rPr>
        <w:t>k</w:t>
      </w:r>
      <w:r w:rsidR="00A504E3" w:rsidRPr="00BC7750">
        <w:rPr>
          <w:sz w:val="20"/>
          <w:szCs w:val="20"/>
        </w:rPr>
        <w:t xml:space="preserve">, рассчитывается в отношении расчетного периода </w:t>
      </w:r>
      <w:r w:rsidR="00A504E3" w:rsidRPr="00BC7750">
        <w:rPr>
          <w:b/>
          <w:i/>
          <w:sz w:val="20"/>
          <w:szCs w:val="20"/>
          <w:lang w:val="en-US"/>
        </w:rPr>
        <w:t>m</w:t>
      </w:r>
      <w:r w:rsidR="00A504E3" w:rsidRPr="00BC7750">
        <w:rPr>
          <w:sz w:val="20"/>
          <w:szCs w:val="20"/>
        </w:rPr>
        <w:t xml:space="preserve"> текущего календарного года </w:t>
      </w:r>
      <w:r w:rsidR="00A504E3" w:rsidRPr="00BC7750">
        <w:rPr>
          <w:b/>
          <w:i/>
          <w:sz w:val="20"/>
          <w:szCs w:val="20"/>
          <w:lang w:val="en-US"/>
        </w:rPr>
        <w:t>k</w:t>
      </w:r>
      <w:r w:rsidR="00A504E3" w:rsidRPr="00BC7750">
        <w:rPr>
          <w:sz w:val="20"/>
          <w:szCs w:val="20"/>
        </w:rPr>
        <w:t xml:space="preserve"> и определяется </w:t>
      </w:r>
      <w:r w:rsidR="00A504E3">
        <w:rPr>
          <w:sz w:val="20"/>
          <w:szCs w:val="20"/>
        </w:rPr>
        <w:t xml:space="preserve">в соответствии с </w:t>
      </w:r>
      <w:r w:rsidR="00A504E3" w:rsidRPr="008867A3">
        <w:rPr>
          <w:b/>
          <w:sz w:val="20"/>
          <w:szCs w:val="20"/>
        </w:rPr>
        <w:t xml:space="preserve">пунктом </w:t>
      </w:r>
      <w:r w:rsidR="00A504E3">
        <w:rPr>
          <w:b/>
          <w:sz w:val="20"/>
          <w:szCs w:val="20"/>
          <w:highlight w:val="yellow"/>
        </w:rPr>
        <w:fldChar w:fldCharType="begin"/>
      </w:r>
      <w:r w:rsidR="00A504E3">
        <w:rPr>
          <w:b/>
          <w:sz w:val="20"/>
          <w:szCs w:val="20"/>
        </w:rPr>
        <w:instrText xml:space="preserve"> REF _Ref65545524 \r </w:instrText>
      </w:r>
      <w:r w:rsidR="00A504E3">
        <w:rPr>
          <w:b/>
          <w:sz w:val="20"/>
          <w:szCs w:val="20"/>
          <w:highlight w:val="yellow"/>
        </w:rPr>
        <w:fldChar w:fldCharType="separate"/>
      </w:r>
      <w:r w:rsidR="009C0EEE">
        <w:rPr>
          <w:b/>
          <w:sz w:val="20"/>
          <w:szCs w:val="20"/>
        </w:rPr>
        <w:t>4.3.3.1</w:t>
      </w:r>
      <w:r w:rsidR="00A504E3">
        <w:rPr>
          <w:b/>
          <w:sz w:val="20"/>
          <w:szCs w:val="20"/>
          <w:highlight w:val="yellow"/>
        </w:rPr>
        <w:fldChar w:fldCharType="end"/>
      </w:r>
      <w:r w:rsidR="00A504E3">
        <w:rPr>
          <w:sz w:val="20"/>
          <w:szCs w:val="20"/>
        </w:rPr>
        <w:t xml:space="preserve"> Договора</w:t>
      </w:r>
      <w:r w:rsidR="00A504E3" w:rsidRPr="00BC7750">
        <w:rPr>
          <w:sz w:val="20"/>
          <w:szCs w:val="20"/>
        </w:rPr>
        <w:t xml:space="preserve"> (в рублях, без учета НДС)</w:t>
      </w:r>
      <w:r w:rsidR="00A504E3">
        <w:rPr>
          <w:sz w:val="20"/>
          <w:szCs w:val="20"/>
        </w:rPr>
        <w:t>;</w:t>
      </w:r>
    </w:p>
    <w:p w14:paraId="6CC4B74F" w14:textId="10E992E6" w:rsidR="00A504E3" w:rsidRPr="0028588A" w:rsidRDefault="002F48C5" w:rsidP="00A504E3">
      <w:pPr>
        <w:suppressAutoHyphens/>
        <w:spacing w:before="60" w:after="60"/>
        <w:jc w:val="both"/>
        <w:rPr>
          <w:sz w:val="20"/>
          <w:szCs w:val="20"/>
        </w:rPr>
      </w:pPr>
      <m:oMath>
        <m:sSubSup>
          <m:sSubSupPr>
            <m:ctrlPr>
              <w:rPr>
                <w:rFonts w:ascii="Cambria Math" w:hAnsi="Cambria Math" w:cs="Arial"/>
                <w:i/>
                <w:sz w:val="20"/>
                <w:szCs w:val="20"/>
              </w:rPr>
            </m:ctrlPr>
          </m:sSubSupPr>
          <m:e>
            <m:r>
              <w:rPr>
                <w:rFonts w:ascii="Cambria Math" w:hAnsi="Cambria Math" w:cs="Arial"/>
                <w:sz w:val="20"/>
                <w:szCs w:val="20"/>
              </w:rPr>
              <m:t>∆S</m:t>
            </m:r>
          </m:e>
          <m:sub>
            <m:r>
              <w:rPr>
                <w:rFonts w:ascii="Cambria Math" w:hAnsi="Cambria Math" w:cs="Arial"/>
                <w:sz w:val="20"/>
                <w:szCs w:val="20"/>
                <w:lang w:val="en-US"/>
              </w:rPr>
              <m:t>k</m:t>
            </m:r>
            <m:r>
              <w:rPr>
                <w:rFonts w:ascii="Cambria Math" w:hAnsi="Cambria Math" w:cs="Arial"/>
                <w:sz w:val="20"/>
                <w:szCs w:val="20"/>
              </w:rPr>
              <m:t>-1</m:t>
            </m:r>
          </m:sub>
          <m:sup>
            <m:r>
              <w:rPr>
                <w:rFonts w:ascii="Cambria Math" w:hAnsi="Cambria Math" w:cs="Arial"/>
                <w:sz w:val="20"/>
                <w:szCs w:val="20"/>
              </w:rPr>
              <m:t>1-</m:t>
            </m:r>
          </m:sup>
        </m:sSubSup>
      </m:oMath>
      <w:r w:rsidR="00A504E3" w:rsidRPr="007744A0">
        <w:rPr>
          <w:sz w:val="20"/>
          <w:szCs w:val="20"/>
        </w:rPr>
        <w:t xml:space="preserve"> – остаток </w:t>
      </w:r>
      <w:r w:rsidR="00A504E3">
        <w:rPr>
          <w:sz w:val="20"/>
          <w:szCs w:val="20"/>
        </w:rPr>
        <w:t>от величины суммарного снижения стоимости Договора</w:t>
      </w:r>
      <w:r w:rsidR="00A504E3" w:rsidRPr="007744A0">
        <w:rPr>
          <w:sz w:val="20"/>
          <w:szCs w:val="20"/>
        </w:rPr>
        <w:t xml:space="preserve">, рассчитанной </w:t>
      </w:r>
      <w:r w:rsidR="00A504E3">
        <w:rPr>
          <w:sz w:val="20"/>
          <w:szCs w:val="20"/>
        </w:rPr>
        <w:t xml:space="preserve">по состоянию на последнее число </w:t>
      </w:r>
      <w:r w:rsidR="00A504E3" w:rsidRPr="0012284A">
        <w:rPr>
          <w:b/>
          <w:sz w:val="20"/>
          <w:szCs w:val="20"/>
        </w:rPr>
        <w:t xml:space="preserve">декабря </w:t>
      </w:r>
      <w:r w:rsidR="00A504E3">
        <w:rPr>
          <w:b/>
          <w:sz w:val="20"/>
          <w:szCs w:val="20"/>
        </w:rPr>
        <w:t xml:space="preserve">предыдущего </w:t>
      </w:r>
      <w:r w:rsidR="00A504E3" w:rsidRPr="0012284A">
        <w:rPr>
          <w:b/>
          <w:sz w:val="20"/>
          <w:szCs w:val="20"/>
        </w:rPr>
        <w:t xml:space="preserve">календарного года </w:t>
      </w:r>
      <w:r w:rsidR="00A504E3" w:rsidRPr="0012284A">
        <w:rPr>
          <w:b/>
          <w:i/>
          <w:sz w:val="20"/>
          <w:szCs w:val="20"/>
          <w:lang w:val="en-US"/>
        </w:rPr>
        <w:t>k</w:t>
      </w:r>
      <w:r w:rsidR="00A504E3" w:rsidRPr="0012284A">
        <w:rPr>
          <w:b/>
          <w:i/>
          <w:sz w:val="20"/>
          <w:szCs w:val="20"/>
        </w:rPr>
        <w:t>-1</w:t>
      </w:r>
      <w:r w:rsidR="00A504E3">
        <w:rPr>
          <w:b/>
          <w:i/>
          <w:sz w:val="20"/>
          <w:szCs w:val="20"/>
        </w:rPr>
        <w:t xml:space="preserve"> </w:t>
      </w:r>
      <w:r w:rsidR="00A504E3" w:rsidRPr="007744A0">
        <w:rPr>
          <w:sz w:val="20"/>
          <w:szCs w:val="20"/>
        </w:rPr>
        <w:t xml:space="preserve">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-1,   12</m:t>
            </m:r>
          </m:sub>
          <m:sup>
            <m:r>
              <w:rPr>
                <w:rFonts w:ascii="Cambria Math" w:hAnsi="Cambria Math"/>
                <w:sz w:val="20"/>
                <w:szCs w:val="20"/>
              </w:rPr>
              <m:t>НИТсниж</m:t>
            </m:r>
          </m:sup>
        </m:sSubSup>
      </m:oMath>
      <w:r w:rsidR="00A504E3" w:rsidRPr="007744A0">
        <w:rPr>
          <w:sz w:val="20"/>
          <w:szCs w:val="20"/>
        </w:rPr>
        <w:t xml:space="preserve">, не учтенный в стоимости Договора за периоды календарного года </w:t>
      </w:r>
      <w:r w:rsidR="00A504E3" w:rsidRPr="007744A0">
        <w:rPr>
          <w:b/>
          <w:i/>
          <w:sz w:val="20"/>
          <w:szCs w:val="20"/>
          <w:lang w:val="en-US"/>
        </w:rPr>
        <w:t>k</w:t>
      </w:r>
      <w:r w:rsidR="00A504E3" w:rsidRPr="007744A0">
        <w:rPr>
          <w:b/>
          <w:i/>
          <w:sz w:val="20"/>
          <w:szCs w:val="20"/>
        </w:rPr>
        <w:t>-1</w:t>
      </w:r>
      <w:r w:rsidR="00A504E3">
        <w:rPr>
          <w:sz w:val="20"/>
          <w:szCs w:val="20"/>
        </w:rPr>
        <w:t xml:space="preserve"> и </w:t>
      </w:r>
      <w:r w:rsidR="00A504E3" w:rsidRPr="007744A0">
        <w:rPr>
          <w:sz w:val="20"/>
          <w:szCs w:val="20"/>
        </w:rPr>
        <w:t xml:space="preserve">учитываемый в отношении расчетного периода </w:t>
      </w:r>
      <w:r w:rsidR="00A504E3" w:rsidRPr="007744A0">
        <w:rPr>
          <w:b/>
          <w:i/>
          <w:sz w:val="20"/>
          <w:szCs w:val="20"/>
          <w:lang w:val="en-US"/>
        </w:rPr>
        <w:t>m</w:t>
      </w:r>
      <w:r w:rsidR="00A504E3" w:rsidRPr="007744A0">
        <w:rPr>
          <w:sz w:val="20"/>
          <w:szCs w:val="20"/>
        </w:rPr>
        <w:t xml:space="preserve"> текущего календарного года </w:t>
      </w:r>
      <w:r w:rsidR="00A504E3" w:rsidRPr="007744A0">
        <w:rPr>
          <w:b/>
          <w:i/>
          <w:sz w:val="20"/>
          <w:szCs w:val="20"/>
          <w:lang w:val="en-US"/>
        </w:rPr>
        <w:t>k</w:t>
      </w:r>
      <w:r w:rsidR="00A504E3" w:rsidRPr="007744A0">
        <w:rPr>
          <w:sz w:val="20"/>
          <w:szCs w:val="20"/>
        </w:rPr>
        <w:t xml:space="preserve">, определяется в соответствии с </w:t>
      </w:r>
      <w:r w:rsidR="00A504E3" w:rsidRPr="007744A0">
        <w:rPr>
          <w:b/>
          <w:sz w:val="20"/>
          <w:szCs w:val="20"/>
        </w:rPr>
        <w:t xml:space="preserve">пунктом </w:t>
      </w:r>
      <w:r w:rsidR="00A504E3">
        <w:rPr>
          <w:b/>
          <w:sz w:val="20"/>
          <w:szCs w:val="20"/>
          <w:highlight w:val="yellow"/>
        </w:rPr>
        <w:fldChar w:fldCharType="begin"/>
      </w:r>
      <w:r w:rsidR="00A504E3">
        <w:rPr>
          <w:b/>
          <w:sz w:val="20"/>
          <w:szCs w:val="20"/>
        </w:rPr>
        <w:instrText xml:space="preserve"> REF _Ref65545534 \r </w:instrText>
      </w:r>
      <w:r w:rsidR="00A504E3">
        <w:rPr>
          <w:b/>
          <w:sz w:val="20"/>
          <w:szCs w:val="20"/>
          <w:highlight w:val="yellow"/>
        </w:rPr>
        <w:fldChar w:fldCharType="separate"/>
      </w:r>
      <w:r w:rsidR="009C0EEE">
        <w:rPr>
          <w:b/>
          <w:sz w:val="20"/>
          <w:szCs w:val="20"/>
        </w:rPr>
        <w:t>4.3.3.2</w:t>
      </w:r>
      <w:r w:rsidR="00A504E3">
        <w:rPr>
          <w:b/>
          <w:sz w:val="20"/>
          <w:szCs w:val="20"/>
          <w:highlight w:val="yellow"/>
        </w:rPr>
        <w:fldChar w:fldCharType="end"/>
      </w:r>
      <w:r w:rsidR="00A504E3" w:rsidRPr="007744A0">
        <w:rPr>
          <w:sz w:val="20"/>
          <w:szCs w:val="20"/>
        </w:rPr>
        <w:t xml:space="preserve"> Договора (в рублях, без учета НДС);</w:t>
      </w:r>
    </w:p>
    <w:p w14:paraId="51B94098" w14:textId="4134CEC9" w:rsidR="00A504E3" w:rsidRDefault="002F48C5" w:rsidP="00A504E3">
      <w:pPr>
        <w:suppressAutoHyphens/>
        <w:spacing w:before="120" w:after="120"/>
        <w:jc w:val="both"/>
        <w:rPr>
          <w:sz w:val="20"/>
          <w:szCs w:val="20"/>
        </w:rPr>
      </w:pPr>
      <m:oMath>
        <m:sSubSup>
          <m:sSubSupPr>
            <m:ctrlPr>
              <w:rPr>
                <w:rFonts w:ascii="Cambria Math" w:hAnsi="Cambria Math" w:cs="Arial"/>
                <w:i/>
                <w:sz w:val="20"/>
                <w:szCs w:val="20"/>
              </w:rPr>
            </m:ctrlPr>
          </m:sSubSupPr>
          <m:e>
            <m:r>
              <w:rPr>
                <w:rFonts w:ascii="Cambria Math" w:hAnsi="Cambria Math" w:cs="Arial"/>
                <w:sz w:val="20"/>
                <w:szCs w:val="20"/>
              </w:rPr>
              <m:t>∆S</m:t>
            </m:r>
          </m:e>
          <m:sub>
            <m:r>
              <w:rPr>
                <w:rFonts w:ascii="Cambria Math" w:hAnsi="Cambria Math" w:cs="Arial"/>
                <w:sz w:val="20"/>
                <w:szCs w:val="20"/>
                <w:lang w:val="en-US"/>
              </w:rPr>
              <m:t>k</m:t>
            </m:r>
            <m:r>
              <w:rPr>
                <w:rFonts w:ascii="Cambria Math" w:hAnsi="Cambria Math" w:cs="Arial"/>
                <w:sz w:val="20"/>
                <w:szCs w:val="20"/>
              </w:rPr>
              <m:t>-1</m:t>
            </m:r>
          </m:sub>
          <m:sup>
            <m:r>
              <w:rPr>
                <w:rFonts w:ascii="Cambria Math" w:hAnsi="Cambria Math" w:cs="Arial"/>
                <w:sz w:val="20"/>
                <w:szCs w:val="20"/>
              </w:rPr>
              <m:t>2-</m:t>
            </m:r>
          </m:sup>
        </m:sSubSup>
      </m:oMath>
      <w:r w:rsidR="00A504E3" w:rsidRPr="00180306">
        <w:rPr>
          <w:sz w:val="20"/>
          <w:szCs w:val="20"/>
        </w:rPr>
        <w:t xml:space="preserve"> – величина снижения стоимости Договора, равная разнице между суммарными обязательствами Теплоснабжающей компании во возмещению плановой стоимости мероприятий Инвестиционной программы, согласованной на календарный год </w:t>
      </w:r>
      <w:r w:rsidR="00A504E3" w:rsidRPr="00180306">
        <w:rPr>
          <w:b/>
          <w:i/>
          <w:sz w:val="20"/>
          <w:szCs w:val="20"/>
          <w:lang w:val="en-US"/>
        </w:rPr>
        <w:t>k</w:t>
      </w:r>
      <w:r w:rsidR="00A504E3" w:rsidRPr="00180306">
        <w:rPr>
          <w:b/>
          <w:i/>
          <w:sz w:val="20"/>
          <w:szCs w:val="20"/>
        </w:rPr>
        <w:t>-1</w:t>
      </w:r>
      <w:r w:rsidR="00A504E3" w:rsidRPr="00180306">
        <w:rPr>
          <w:sz w:val="20"/>
          <w:szCs w:val="20"/>
        </w:rPr>
        <w:t xml:space="preserve">, </w:t>
      </w:r>
      <w:r w:rsidR="00A504E3">
        <w:rPr>
          <w:sz w:val="20"/>
          <w:szCs w:val="20"/>
        </w:rPr>
        <w:t xml:space="preserve">фактически </w:t>
      </w:r>
      <w:r w:rsidR="00A504E3" w:rsidRPr="00180306">
        <w:rPr>
          <w:sz w:val="20"/>
          <w:szCs w:val="20"/>
        </w:rPr>
        <w:t xml:space="preserve">учитываемыми в цене Договора за расчетные периоды календарных лет </w:t>
      </w:r>
      <w:r w:rsidR="00A504E3" w:rsidRPr="00180306">
        <w:rPr>
          <w:b/>
          <w:i/>
          <w:sz w:val="20"/>
          <w:szCs w:val="20"/>
          <w:lang w:val="en-US"/>
        </w:rPr>
        <w:t>k</w:t>
      </w:r>
      <w:r w:rsidR="00A504E3" w:rsidRPr="00180306">
        <w:rPr>
          <w:b/>
          <w:i/>
          <w:sz w:val="20"/>
          <w:szCs w:val="20"/>
        </w:rPr>
        <w:t>-1</w:t>
      </w:r>
      <w:r w:rsidR="00A504E3" w:rsidRPr="00180306">
        <w:rPr>
          <w:sz w:val="20"/>
          <w:szCs w:val="20"/>
        </w:rPr>
        <w:t xml:space="preserve"> и </w:t>
      </w:r>
      <w:r w:rsidR="00A504E3" w:rsidRPr="00180306">
        <w:rPr>
          <w:b/>
          <w:i/>
          <w:sz w:val="20"/>
          <w:szCs w:val="20"/>
          <w:lang w:val="en-US"/>
        </w:rPr>
        <w:t>k</w:t>
      </w:r>
      <w:r w:rsidR="00A504E3">
        <w:rPr>
          <w:sz w:val="20"/>
          <w:szCs w:val="20"/>
        </w:rPr>
        <w:t xml:space="preserve">, </w:t>
      </w:r>
      <w:r w:rsidR="00A504E3" w:rsidRPr="00180306">
        <w:rPr>
          <w:sz w:val="20"/>
          <w:szCs w:val="20"/>
        </w:rPr>
        <w:t xml:space="preserve">в том числе при расчете величин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oMath>
      <w:r w:rsidR="00A504E3" w:rsidRPr="00180306">
        <w:rPr>
          <w:sz w:val="20"/>
          <w:szCs w:val="20"/>
        </w:rPr>
        <w:t xml:space="preserve"> и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2+</m:t>
            </m:r>
          </m:sup>
        </m:sSubSup>
      </m:oMath>
      <w:r w:rsidR="00A504E3" w:rsidRPr="00180306">
        <w:rPr>
          <w:sz w:val="20"/>
          <w:szCs w:val="20"/>
        </w:rPr>
        <w:t xml:space="preserve"> (в соответствии </w:t>
      </w:r>
      <w:r w:rsidR="00A504E3" w:rsidRPr="00AF504A">
        <w:rPr>
          <w:sz w:val="20"/>
          <w:szCs w:val="20"/>
        </w:rPr>
        <w:t xml:space="preserve">с </w:t>
      </w:r>
      <w:r w:rsidR="00A504E3" w:rsidRPr="00AF504A">
        <w:rPr>
          <w:b/>
          <w:sz w:val="20"/>
          <w:szCs w:val="20"/>
        </w:rPr>
        <w:t xml:space="preserve">пунктом </w:t>
      </w:r>
      <w:r w:rsidR="00A504E3" w:rsidRPr="00AF504A">
        <w:rPr>
          <w:b/>
          <w:sz w:val="20"/>
          <w:szCs w:val="20"/>
        </w:rPr>
        <w:fldChar w:fldCharType="begin"/>
      </w:r>
      <w:r w:rsidR="00A504E3" w:rsidRPr="00AF504A">
        <w:rPr>
          <w:b/>
          <w:sz w:val="20"/>
          <w:szCs w:val="20"/>
        </w:rPr>
        <w:instrText xml:space="preserve"> REF _Ref65782493 \r </w:instrText>
      </w:r>
      <w:r w:rsidR="00A504E3">
        <w:rPr>
          <w:b/>
          <w:sz w:val="20"/>
          <w:szCs w:val="20"/>
        </w:rPr>
        <w:instrText xml:space="preserve"> \* MERGEFORMAT </w:instrText>
      </w:r>
      <w:r w:rsidR="00A504E3" w:rsidRPr="00AF504A">
        <w:rPr>
          <w:b/>
          <w:sz w:val="20"/>
          <w:szCs w:val="20"/>
        </w:rPr>
        <w:fldChar w:fldCharType="separate"/>
      </w:r>
      <w:r w:rsidR="009C0EEE">
        <w:rPr>
          <w:b/>
          <w:sz w:val="20"/>
          <w:szCs w:val="20"/>
        </w:rPr>
        <w:t>4.3.2.10</w:t>
      </w:r>
      <w:r w:rsidR="00A504E3" w:rsidRPr="00AF504A">
        <w:rPr>
          <w:b/>
          <w:sz w:val="20"/>
          <w:szCs w:val="20"/>
        </w:rPr>
        <w:fldChar w:fldCharType="end"/>
      </w:r>
      <w:r w:rsidR="00A504E3" w:rsidRPr="00AF504A">
        <w:rPr>
          <w:sz w:val="20"/>
          <w:szCs w:val="20"/>
        </w:rPr>
        <w:t xml:space="preserve"> Договора), и плановой стоимостью мероприятий данной Инвестиционной программы,</w:t>
      </w:r>
      <w:r w:rsidR="00A504E3" w:rsidRPr="00180306">
        <w:rPr>
          <w:sz w:val="20"/>
          <w:szCs w:val="20"/>
        </w:rPr>
        <w:t xml:space="preserve"> выполнение которых было </w:t>
      </w:r>
      <w:r w:rsidR="00A504E3">
        <w:rPr>
          <w:sz w:val="20"/>
          <w:szCs w:val="20"/>
        </w:rPr>
        <w:t>согласовано Сторонами</w:t>
      </w:r>
      <w:r w:rsidR="00A504E3" w:rsidRPr="00180306">
        <w:rPr>
          <w:sz w:val="20"/>
          <w:szCs w:val="20"/>
        </w:rPr>
        <w:t xml:space="preserve"> </w:t>
      </w:r>
      <w:r w:rsidR="00A504E3">
        <w:rPr>
          <w:sz w:val="20"/>
          <w:szCs w:val="20"/>
        </w:rPr>
        <w:t xml:space="preserve">в соответствии с требованиями </w:t>
      </w:r>
      <w:r w:rsidR="00A504E3" w:rsidRPr="00180306">
        <w:rPr>
          <w:sz w:val="20"/>
          <w:szCs w:val="20"/>
        </w:rPr>
        <w:t>Стандарт</w:t>
      </w:r>
      <w:r w:rsidR="00A504E3">
        <w:rPr>
          <w:sz w:val="20"/>
          <w:szCs w:val="20"/>
        </w:rPr>
        <w:t>а</w:t>
      </w:r>
      <w:r w:rsidR="00A504E3" w:rsidRPr="00180306">
        <w:rPr>
          <w:sz w:val="20"/>
          <w:szCs w:val="20"/>
        </w:rPr>
        <w:t xml:space="preserve"> взаимодействия </w:t>
      </w:r>
      <w:r w:rsidR="00A504E3">
        <w:rPr>
          <w:sz w:val="20"/>
          <w:szCs w:val="20"/>
        </w:rPr>
        <w:t xml:space="preserve">и Договора </w:t>
      </w:r>
      <w:r w:rsidR="00A504E3" w:rsidRPr="00180306">
        <w:rPr>
          <w:sz w:val="20"/>
          <w:szCs w:val="20"/>
        </w:rPr>
        <w:t xml:space="preserve">на основании отчета об исполнении Инвестиционной программы </w:t>
      </w:r>
      <w:r w:rsidR="00A504E3">
        <w:rPr>
          <w:sz w:val="20"/>
          <w:szCs w:val="20"/>
        </w:rPr>
        <w:t>за</w:t>
      </w:r>
      <w:r w:rsidR="00A504E3" w:rsidRPr="00180306">
        <w:rPr>
          <w:sz w:val="20"/>
          <w:szCs w:val="20"/>
        </w:rPr>
        <w:t xml:space="preserve"> календарн</w:t>
      </w:r>
      <w:r w:rsidR="00A504E3">
        <w:rPr>
          <w:sz w:val="20"/>
          <w:szCs w:val="20"/>
        </w:rPr>
        <w:t>ый</w:t>
      </w:r>
      <w:r w:rsidR="00A504E3" w:rsidRPr="00180306">
        <w:rPr>
          <w:sz w:val="20"/>
          <w:szCs w:val="20"/>
        </w:rPr>
        <w:t xml:space="preserve"> год </w:t>
      </w:r>
      <w:r w:rsidR="00A504E3" w:rsidRPr="00180306">
        <w:rPr>
          <w:b/>
          <w:i/>
          <w:sz w:val="20"/>
          <w:szCs w:val="20"/>
          <w:lang w:val="en-US"/>
        </w:rPr>
        <w:t>k</w:t>
      </w:r>
      <w:r w:rsidR="00A504E3" w:rsidRPr="00180306">
        <w:rPr>
          <w:b/>
          <w:i/>
          <w:sz w:val="20"/>
          <w:szCs w:val="20"/>
        </w:rPr>
        <w:t>-1</w:t>
      </w:r>
      <w:r w:rsidR="00A504E3" w:rsidRPr="00180306">
        <w:rPr>
          <w:sz w:val="20"/>
          <w:szCs w:val="20"/>
        </w:rPr>
        <w:t>, предоставленного Теплосетевой организацией</w:t>
      </w:r>
      <w:r w:rsidR="00A504E3">
        <w:rPr>
          <w:sz w:val="20"/>
          <w:szCs w:val="20"/>
        </w:rPr>
        <w:t>,</w:t>
      </w:r>
      <w:r w:rsidR="00A504E3" w:rsidRPr="00180306">
        <w:rPr>
          <w:sz w:val="20"/>
          <w:szCs w:val="20"/>
        </w:rPr>
        <w:t xml:space="preserve"> учитывается при расчете стоимости Договора за месяц </w:t>
      </w:r>
      <w:r w:rsidR="00A504E3" w:rsidRPr="00180306">
        <w:rPr>
          <w:b/>
          <w:i/>
          <w:sz w:val="20"/>
          <w:szCs w:val="20"/>
          <w:lang w:val="en-US"/>
        </w:rPr>
        <w:t>m</w:t>
      </w:r>
      <w:r w:rsidR="00A504E3" w:rsidRPr="00180306">
        <w:rPr>
          <w:sz w:val="20"/>
          <w:szCs w:val="20"/>
        </w:rPr>
        <w:t xml:space="preserve"> календарного года </w:t>
      </w:r>
      <w:r w:rsidR="00A504E3" w:rsidRPr="00180306">
        <w:rPr>
          <w:b/>
          <w:i/>
          <w:sz w:val="20"/>
          <w:szCs w:val="20"/>
          <w:lang w:val="en-US"/>
        </w:rPr>
        <w:t>k</w:t>
      </w:r>
      <w:r w:rsidR="00A504E3" w:rsidRPr="00180306">
        <w:rPr>
          <w:sz w:val="20"/>
          <w:szCs w:val="20"/>
        </w:rPr>
        <w:t xml:space="preserve"> и определяется в соответствии с </w:t>
      </w:r>
      <w:r w:rsidR="00A504E3" w:rsidRPr="007744A0">
        <w:rPr>
          <w:b/>
          <w:sz w:val="20"/>
          <w:szCs w:val="20"/>
        </w:rPr>
        <w:t xml:space="preserve">пунктом </w:t>
      </w:r>
      <w:r w:rsidR="00A504E3">
        <w:rPr>
          <w:b/>
          <w:sz w:val="20"/>
          <w:szCs w:val="20"/>
          <w:highlight w:val="yellow"/>
        </w:rPr>
        <w:fldChar w:fldCharType="begin"/>
      </w:r>
      <w:r w:rsidR="00A504E3">
        <w:rPr>
          <w:b/>
          <w:sz w:val="20"/>
          <w:szCs w:val="20"/>
        </w:rPr>
        <w:instrText xml:space="preserve"> REF _Ref65545534 \r </w:instrText>
      </w:r>
      <w:r w:rsidR="00A504E3">
        <w:rPr>
          <w:b/>
          <w:sz w:val="20"/>
          <w:szCs w:val="20"/>
          <w:highlight w:val="yellow"/>
        </w:rPr>
        <w:fldChar w:fldCharType="separate"/>
      </w:r>
      <w:r w:rsidR="009C0EEE">
        <w:rPr>
          <w:b/>
          <w:sz w:val="20"/>
          <w:szCs w:val="20"/>
        </w:rPr>
        <w:t>4.3.3.2</w:t>
      </w:r>
      <w:r w:rsidR="00A504E3">
        <w:rPr>
          <w:b/>
          <w:sz w:val="20"/>
          <w:szCs w:val="20"/>
          <w:highlight w:val="yellow"/>
        </w:rPr>
        <w:fldChar w:fldCharType="end"/>
      </w:r>
      <w:r w:rsidR="00A504E3" w:rsidRPr="007744A0">
        <w:rPr>
          <w:sz w:val="20"/>
          <w:szCs w:val="20"/>
        </w:rPr>
        <w:t xml:space="preserve"> Договора</w:t>
      </w:r>
      <w:r w:rsidR="00A504E3" w:rsidRPr="00180306">
        <w:rPr>
          <w:sz w:val="20"/>
          <w:szCs w:val="20"/>
        </w:rPr>
        <w:t xml:space="preserve"> (в рублях, без учета НДС).</w:t>
      </w:r>
    </w:p>
    <w:p w14:paraId="4AEFDA77" w14:textId="77777777" w:rsidR="00A504E3" w:rsidRPr="00711C7B" w:rsidRDefault="00A504E3" w:rsidP="00847744">
      <w:pPr>
        <w:pStyle w:val="af8"/>
        <w:numPr>
          <w:ilvl w:val="0"/>
          <w:numId w:val="22"/>
        </w:numPr>
        <w:tabs>
          <w:tab w:val="left" w:pos="1134"/>
        </w:tabs>
        <w:suppressAutoHyphens/>
        <w:spacing w:before="120" w:after="120"/>
        <w:ind w:left="0" w:firstLine="567"/>
        <w:contextualSpacing w:val="0"/>
        <w:jc w:val="both"/>
        <w:rPr>
          <w:sz w:val="20"/>
          <w:szCs w:val="20"/>
        </w:rPr>
      </w:pPr>
      <w:bookmarkStart w:id="81" w:name="_Ref65545524"/>
      <w:r>
        <w:rPr>
          <w:sz w:val="20"/>
          <w:szCs w:val="20"/>
        </w:rPr>
        <w:t>В</w:t>
      </w:r>
      <w:r w:rsidRPr="00BC7750">
        <w:rPr>
          <w:sz w:val="20"/>
          <w:szCs w:val="20"/>
        </w:rPr>
        <w:t>еличина базово</w:t>
      </w:r>
      <w:r>
        <w:rPr>
          <w:sz w:val="20"/>
          <w:szCs w:val="20"/>
        </w:rPr>
        <w:t>го</w:t>
      </w:r>
      <w:r w:rsidRPr="00BC7750">
        <w:rPr>
          <w:sz w:val="20"/>
          <w:szCs w:val="20"/>
        </w:rPr>
        <w:t xml:space="preserve"> снижени</w:t>
      </w:r>
      <w:r>
        <w:rPr>
          <w:sz w:val="20"/>
          <w:szCs w:val="20"/>
        </w:rPr>
        <w:t>я</w:t>
      </w:r>
      <w:r w:rsidRPr="00BC7750">
        <w:rPr>
          <w:sz w:val="20"/>
          <w:szCs w:val="20"/>
        </w:rPr>
        <w:t xml:space="preserve"> стоимости Договора</w:t>
      </w:r>
      <w:r>
        <w:rPr>
          <w:sz w:val="20"/>
          <w:szCs w:val="20"/>
        </w:rPr>
        <w:t xml:space="preserve">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НИТ.баз.сниж</m:t>
            </m:r>
          </m:sup>
        </m:sSubSup>
      </m:oMath>
      <w:r>
        <w:rPr>
          <w:sz w:val="20"/>
          <w:szCs w:val="20"/>
        </w:rPr>
        <w:t xml:space="preserve"> </w:t>
      </w:r>
      <w:r w:rsidRPr="00BC7750">
        <w:rPr>
          <w:sz w:val="20"/>
          <w:szCs w:val="20"/>
        </w:rPr>
        <w:t>определяется</w:t>
      </w:r>
      <w:r>
        <w:rPr>
          <w:sz w:val="20"/>
          <w:szCs w:val="20"/>
        </w:rPr>
        <w:t xml:space="preserve"> в зависимости от расчетного периода </w:t>
      </w:r>
      <w:r w:rsidRPr="005533BE">
        <w:rPr>
          <w:b/>
          <w:i/>
          <w:sz w:val="20"/>
          <w:szCs w:val="20"/>
          <w:lang w:val="en-US"/>
        </w:rPr>
        <w:t>m</w:t>
      </w:r>
      <w:r w:rsidRPr="005533BE">
        <w:rPr>
          <w:sz w:val="20"/>
          <w:szCs w:val="20"/>
        </w:rPr>
        <w:t xml:space="preserve"> </w:t>
      </w:r>
      <w:r>
        <w:rPr>
          <w:sz w:val="20"/>
          <w:szCs w:val="20"/>
        </w:rPr>
        <w:t>следующим образом:</w:t>
      </w:r>
      <w:bookmarkEnd w:id="81"/>
    </w:p>
    <w:p w14:paraId="6E9CD980" w14:textId="77777777" w:rsidR="00A504E3" w:rsidRPr="004451C0" w:rsidRDefault="00A504E3" w:rsidP="00847744">
      <w:pPr>
        <w:pStyle w:val="af8"/>
        <w:numPr>
          <w:ilvl w:val="0"/>
          <w:numId w:val="29"/>
        </w:numPr>
        <w:suppressAutoHyphens/>
        <w:spacing w:before="120" w:after="120"/>
        <w:ind w:left="851" w:hanging="284"/>
        <w:contextualSpacing w:val="0"/>
        <w:jc w:val="both"/>
        <w:rPr>
          <w:i/>
          <w:sz w:val="20"/>
          <w:szCs w:val="20"/>
        </w:rPr>
      </w:pPr>
      <w:r w:rsidRPr="004451C0">
        <w:rPr>
          <w:sz w:val="20"/>
          <w:szCs w:val="20"/>
        </w:rPr>
        <w:t xml:space="preserve">при </w:t>
      </w:r>
      <m:oMath>
        <m:r>
          <w:rPr>
            <w:rFonts w:ascii="Cambria Math" w:hAnsi="Cambria Math"/>
            <w:sz w:val="20"/>
            <w:szCs w:val="20"/>
          </w:rPr>
          <m:t>1≤</m:t>
        </m:r>
        <m:r>
          <m:rPr>
            <m:sty m:val="bi"/>
          </m:rPr>
          <w:rPr>
            <w:rFonts w:ascii="Cambria Math" w:hAnsi="Cambria Math" w:cs="Calibri"/>
            <w:sz w:val="20"/>
            <w:szCs w:val="20"/>
          </w:rPr>
          <m:t>m≤</m:t>
        </m:r>
        <m:r>
          <m:rPr>
            <m:sty m:val="p"/>
          </m:rPr>
          <w:rPr>
            <w:rFonts w:ascii="Cambria Math" w:hAnsi="Cambria Math" w:cs="Calibri"/>
            <w:sz w:val="20"/>
            <w:szCs w:val="20"/>
          </w:rPr>
          <m:t>4</m:t>
        </m:r>
      </m:oMath>
      <w:r>
        <w:rPr>
          <w:b/>
          <w:sz w:val="20"/>
          <w:szCs w:val="20"/>
        </w:rPr>
        <w:t xml:space="preserve"> </w:t>
      </w:r>
      <w:r w:rsidRPr="004451C0">
        <w:rPr>
          <w:sz w:val="20"/>
          <w:szCs w:val="20"/>
        </w:rPr>
        <w:t>либо</w:t>
      </w:r>
      <w:r>
        <w:rPr>
          <w:b/>
          <w:sz w:val="20"/>
          <w:szCs w:val="20"/>
        </w:rPr>
        <w:t xml:space="preserve"> </w:t>
      </w:r>
      <m:oMath>
        <m:r>
          <w:rPr>
            <w:rFonts w:ascii="Cambria Math" w:hAnsi="Cambria Math"/>
            <w:sz w:val="20"/>
            <w:szCs w:val="20"/>
          </w:rPr>
          <m:t>10≤</m:t>
        </m:r>
        <m:r>
          <m:rPr>
            <m:sty m:val="bi"/>
          </m:rPr>
          <w:rPr>
            <w:rFonts w:ascii="Cambria Math" w:hAnsi="Cambria Math" w:cs="Calibri"/>
            <w:sz w:val="20"/>
            <w:szCs w:val="20"/>
          </w:rPr>
          <m:t>m</m:t>
        </m:r>
        <m:r>
          <w:rPr>
            <w:rFonts w:ascii="Cambria Math" w:hAnsi="Cambria Math" w:cs="Calibri"/>
            <w:sz w:val="20"/>
            <w:szCs w:val="20"/>
          </w:rPr>
          <m:t>≤12</m:t>
        </m:r>
      </m:oMath>
      <w:r>
        <w:rPr>
          <w:sz w:val="20"/>
          <w:szCs w:val="20"/>
        </w:rPr>
        <w:t xml:space="preserve"> :</w:t>
      </w:r>
    </w:p>
    <w:p w14:paraId="1250EE47" w14:textId="77777777" w:rsidR="00A504E3" w:rsidRPr="004451C0" w:rsidRDefault="002F48C5" w:rsidP="00A504E3">
      <w:pPr>
        <w:pStyle w:val="af8"/>
        <w:suppressAutoHyphens/>
        <w:spacing w:before="120" w:after="120"/>
        <w:ind w:left="0"/>
        <w:contextualSpacing w:val="0"/>
        <w:jc w:val="both"/>
        <w:rPr>
          <w:i/>
          <w:sz w:val="20"/>
          <w:szCs w:val="20"/>
          <w:lang w:val="en-US"/>
        </w:rPr>
      </w:pPr>
      <m:oMathPara>
        <m:oMathParaPr>
          <m:jc m:val="center"/>
        </m:oMathPara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НИТ.баз.сниж</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год.ба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сниж</m:t>
                  </m:r>
                </m:sub>
              </m:sSub>
            </m:sup>
          </m:sSubSup>
          <m:r>
            <w:rPr>
              <w:rFonts w:ascii="Cambria Math" w:hAnsi="Cambria Math"/>
              <w:sz w:val="20"/>
              <w:szCs w:val="20"/>
            </w:rPr>
            <m:t xml:space="preserve">× </m:t>
          </m:r>
          <m:f>
            <m:fPr>
              <m:ctrlPr>
                <w:rPr>
                  <w:rFonts w:ascii="Cambria Math" w:hAnsi="Cambria Math"/>
                  <w:i/>
                  <w:sz w:val="20"/>
                  <w:szCs w:val="20"/>
                  <w:lang w:val="en-US"/>
                </w:rPr>
              </m:ctrlPr>
            </m:fPr>
            <m:num>
              <m:d>
                <m:dPr>
                  <m:ctrlPr>
                    <w:rPr>
                      <w:rFonts w:ascii="Cambria Math" w:hAnsi="Cambria Math"/>
                      <w:i/>
                      <w:sz w:val="20"/>
                      <w:szCs w:val="20"/>
                      <w:lang w:val="en-US"/>
                    </w:rPr>
                  </m:ctrlPr>
                </m:dPr>
                <m:e>
                  <m:r>
                    <w:rPr>
                      <w:rFonts w:ascii="Cambria Math" w:hAnsi="Cambria Math"/>
                      <w:sz w:val="20"/>
                      <w:szCs w:val="20"/>
                      <w:lang w:val="en-US"/>
                    </w:rPr>
                    <m:t>8-</m:t>
                  </m:r>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ОЗП</m:t>
                      </m:r>
                    </m:sub>
                  </m:sSub>
                </m:e>
              </m:d>
            </m:num>
            <m:den>
              <m:r>
                <w:rPr>
                  <w:rFonts w:ascii="Cambria Math" w:hAnsi="Cambria Math"/>
                  <w:sz w:val="20"/>
                  <w:szCs w:val="20"/>
                  <w:lang w:val="en-US"/>
                </w:rPr>
                <m:t>7</m:t>
              </m:r>
            </m:den>
          </m:f>
        </m:oMath>
      </m:oMathPara>
    </w:p>
    <w:p w14:paraId="45D1C720" w14:textId="77777777" w:rsidR="00A504E3" w:rsidRPr="00BC7750" w:rsidRDefault="00A504E3" w:rsidP="00847744">
      <w:pPr>
        <w:pStyle w:val="af8"/>
        <w:numPr>
          <w:ilvl w:val="0"/>
          <w:numId w:val="29"/>
        </w:numPr>
        <w:suppressAutoHyphens/>
        <w:spacing w:before="120" w:after="120"/>
        <w:ind w:left="851" w:hanging="284"/>
        <w:contextualSpacing w:val="0"/>
        <w:jc w:val="both"/>
        <w:rPr>
          <w:sz w:val="20"/>
          <w:szCs w:val="20"/>
        </w:rPr>
      </w:pPr>
      <w:r w:rsidRPr="00BC7750">
        <w:rPr>
          <w:sz w:val="20"/>
          <w:szCs w:val="20"/>
        </w:rPr>
        <w:t xml:space="preserve">при </w:t>
      </w:r>
      <m:oMath>
        <m:r>
          <w:rPr>
            <w:rFonts w:ascii="Cambria Math" w:hAnsi="Cambria Math"/>
            <w:sz w:val="20"/>
            <w:szCs w:val="20"/>
          </w:rPr>
          <m:t>5≤</m:t>
        </m:r>
        <m:r>
          <m:rPr>
            <m:sty m:val="bi"/>
          </m:rPr>
          <w:rPr>
            <w:rFonts w:ascii="Cambria Math" w:hAnsi="Cambria Math" w:cs="Calibri"/>
            <w:sz w:val="20"/>
            <w:szCs w:val="20"/>
          </w:rPr>
          <m:t>m≤</m:t>
        </m:r>
        <m:r>
          <m:rPr>
            <m:sty m:val="p"/>
          </m:rPr>
          <w:rPr>
            <w:rFonts w:ascii="Cambria Math" w:hAnsi="Cambria Math" w:cs="Calibri"/>
            <w:sz w:val="20"/>
            <w:szCs w:val="20"/>
          </w:rPr>
          <m:t>9</m:t>
        </m:r>
      </m:oMath>
      <w:r>
        <w:rPr>
          <w:b/>
          <w:sz w:val="20"/>
          <w:szCs w:val="20"/>
        </w:rPr>
        <w:t xml:space="preserve"> </w:t>
      </w:r>
      <w:r w:rsidRPr="00BC7750">
        <w:rPr>
          <w:sz w:val="20"/>
          <w:szCs w:val="20"/>
        </w:rPr>
        <w:t>:</w:t>
      </w:r>
    </w:p>
    <w:p w14:paraId="1BD0EC58" w14:textId="77777777" w:rsidR="00A504E3" w:rsidRPr="004A017B" w:rsidRDefault="002F48C5" w:rsidP="00A504E3">
      <w:pPr>
        <w:suppressAutoHyphens/>
        <w:spacing w:before="120" w:after="120"/>
        <w:jc w:val="both"/>
        <w:rPr>
          <w:sz w:val="20"/>
          <w:szCs w:val="20"/>
        </w:rPr>
      </w:pPr>
      <m:oMathPara>
        <m:oMathParaPr>
          <m:jc m:val="center"/>
        </m:oMathPara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НИТ.баз.сниж</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m-1</m:t>
              </m:r>
            </m:sub>
            <m:sup>
              <m:r>
                <w:rPr>
                  <w:rFonts w:ascii="Cambria Math" w:hAnsi="Cambria Math"/>
                  <w:sz w:val="20"/>
                  <w:szCs w:val="20"/>
                </w:rPr>
                <m:t>НИТ.баз.сниж</m:t>
              </m:r>
            </m:sup>
          </m:sSubSup>
        </m:oMath>
      </m:oMathPara>
    </w:p>
    <w:p w14:paraId="3907BE04" w14:textId="77777777" w:rsidR="00A504E3" w:rsidRPr="00B2714B" w:rsidRDefault="00A504E3" w:rsidP="00A504E3">
      <w:pPr>
        <w:suppressAutoHyphens/>
        <w:spacing w:before="120" w:after="120"/>
        <w:jc w:val="both"/>
        <w:rPr>
          <w:sz w:val="20"/>
          <w:szCs w:val="20"/>
        </w:rPr>
      </w:pPr>
      <w:r>
        <w:rPr>
          <w:sz w:val="20"/>
          <w:szCs w:val="20"/>
        </w:rPr>
        <w:t>где</w:t>
      </w:r>
    </w:p>
    <w:p w14:paraId="79117551" w14:textId="77777777" w:rsidR="00A504E3" w:rsidRPr="001442E3" w:rsidRDefault="002F48C5" w:rsidP="00A504E3">
      <w:pPr>
        <w:suppressAutoHyphens/>
        <w:spacing w:before="120" w:after="120"/>
        <w:jc w:val="both"/>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ОЗП</m:t>
            </m:r>
          </m:sub>
        </m:sSub>
      </m:oMath>
      <w:r w:rsidR="00A504E3">
        <w:rPr>
          <w:sz w:val="20"/>
          <w:szCs w:val="20"/>
        </w:rPr>
        <w:t xml:space="preserve"> – количество расчетных периодов, расположенных в интервале с расчетного периода </w:t>
      </w:r>
      <w:r w:rsidR="00A504E3" w:rsidRPr="004634B3">
        <w:rPr>
          <w:b/>
          <w:i/>
          <w:sz w:val="20"/>
          <w:szCs w:val="20"/>
          <w:lang w:val="en-US"/>
        </w:rPr>
        <w:t>m</w:t>
      </w:r>
      <w:r w:rsidR="00A504E3">
        <w:rPr>
          <w:b/>
          <w:i/>
          <w:sz w:val="20"/>
          <w:szCs w:val="20"/>
        </w:rPr>
        <w:t xml:space="preserve"> </w:t>
      </w:r>
      <w:r w:rsidR="00A504E3" w:rsidRPr="001707BC">
        <w:rPr>
          <w:sz w:val="20"/>
          <w:szCs w:val="20"/>
        </w:rPr>
        <w:t>(включая его)</w:t>
      </w:r>
      <w:r w:rsidR="00A504E3">
        <w:rPr>
          <w:b/>
          <w:i/>
          <w:sz w:val="20"/>
          <w:szCs w:val="20"/>
        </w:rPr>
        <w:t xml:space="preserve">, </w:t>
      </w:r>
      <w:r w:rsidR="00A504E3" w:rsidRPr="001442E3">
        <w:rPr>
          <w:sz w:val="20"/>
          <w:szCs w:val="20"/>
        </w:rPr>
        <w:t>в отношении которого рассчитывается стоимость Договора,</w:t>
      </w:r>
      <w:r w:rsidR="00A504E3">
        <w:rPr>
          <w:sz w:val="20"/>
          <w:szCs w:val="20"/>
        </w:rPr>
        <w:t xml:space="preserve"> и до</w:t>
      </w:r>
      <w:r w:rsidR="00A504E3" w:rsidRPr="00DE7584">
        <w:rPr>
          <w:sz w:val="20"/>
          <w:szCs w:val="20"/>
        </w:rPr>
        <w:t xml:space="preserve"> </w:t>
      </w:r>
      <w:r w:rsidR="00A504E3">
        <w:rPr>
          <w:sz w:val="20"/>
          <w:szCs w:val="20"/>
        </w:rPr>
        <w:t xml:space="preserve">окончания календарного года </w:t>
      </w:r>
      <w:r w:rsidR="00A504E3" w:rsidRPr="005A7D23">
        <w:rPr>
          <w:b/>
          <w:i/>
          <w:sz w:val="20"/>
          <w:szCs w:val="20"/>
          <w:lang w:val="en-US"/>
        </w:rPr>
        <w:t>k</w:t>
      </w:r>
      <w:r w:rsidR="00A504E3" w:rsidRPr="003D1511">
        <w:rPr>
          <w:sz w:val="20"/>
          <w:szCs w:val="20"/>
        </w:rPr>
        <w:t>,</w:t>
      </w:r>
      <w:r w:rsidR="00A504E3">
        <w:rPr>
          <w:sz w:val="20"/>
          <w:szCs w:val="20"/>
        </w:rPr>
        <w:t xml:space="preserve"> из совокупности расчетных периодов, которым соответствуют значения </w:t>
      </w:r>
      <m:oMath>
        <m:r>
          <w:rPr>
            <w:rFonts w:ascii="Cambria Math" w:hAnsi="Cambria Math" w:cs="Calibri"/>
            <w:sz w:val="20"/>
            <w:szCs w:val="20"/>
          </w:rPr>
          <m:t>1≤</m:t>
        </m:r>
        <m:r>
          <m:rPr>
            <m:sty m:val="bi"/>
          </m:rPr>
          <w:rPr>
            <w:rFonts w:ascii="Cambria Math" w:hAnsi="Cambria Math" w:cs="Calibri"/>
            <w:sz w:val="20"/>
            <w:szCs w:val="20"/>
          </w:rPr>
          <m:t>m</m:t>
        </m:r>
        <m:r>
          <w:rPr>
            <w:rFonts w:ascii="Cambria Math" w:hAnsi="Cambria Math" w:cs="Calibri"/>
            <w:sz w:val="20"/>
            <w:szCs w:val="20"/>
          </w:rPr>
          <m:t>≤4</m:t>
        </m:r>
      </m:oMath>
      <w:r w:rsidR="00A504E3">
        <w:rPr>
          <w:sz w:val="20"/>
          <w:szCs w:val="20"/>
        </w:rPr>
        <w:t xml:space="preserve"> либо </w:t>
      </w:r>
      <m:oMath>
        <m:r>
          <w:rPr>
            <w:rFonts w:ascii="Cambria Math" w:hAnsi="Cambria Math" w:cs="Calibri"/>
            <w:sz w:val="20"/>
            <w:szCs w:val="20"/>
          </w:rPr>
          <m:t>10≤</m:t>
        </m:r>
        <m:r>
          <m:rPr>
            <m:sty m:val="bi"/>
          </m:rPr>
          <w:rPr>
            <w:rFonts w:ascii="Cambria Math" w:hAnsi="Cambria Math" w:cs="Calibri"/>
            <w:sz w:val="20"/>
            <w:szCs w:val="20"/>
          </w:rPr>
          <m:t>m</m:t>
        </m:r>
        <m:r>
          <w:rPr>
            <w:rFonts w:ascii="Cambria Math" w:hAnsi="Cambria Math" w:cs="Calibri"/>
            <w:sz w:val="20"/>
            <w:szCs w:val="20"/>
          </w:rPr>
          <m:t>≤12</m:t>
        </m:r>
      </m:oMath>
      <w:r w:rsidR="00A504E3">
        <w:rPr>
          <w:sz w:val="20"/>
          <w:szCs w:val="20"/>
        </w:rPr>
        <w:t>;</w:t>
      </w:r>
    </w:p>
    <w:p w14:paraId="2DCEAAC6" w14:textId="09100575" w:rsidR="00A504E3" w:rsidRDefault="002F48C5" w:rsidP="00A504E3">
      <w:pPr>
        <w:pStyle w:val="af8"/>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год.ба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сниж</m:t>
                </m:r>
              </m:sub>
            </m:sSub>
          </m:sup>
        </m:sSubSup>
      </m:oMath>
      <w:r w:rsidR="00A504E3" w:rsidRPr="00084043">
        <w:rPr>
          <w:sz w:val="20"/>
          <w:szCs w:val="20"/>
        </w:rPr>
        <w:t xml:space="preserve"> – величина базового снижения объема Инвестиционной программы</w:t>
      </w:r>
      <w:r w:rsidR="00A504E3">
        <w:rPr>
          <w:sz w:val="20"/>
          <w:szCs w:val="20"/>
        </w:rPr>
        <w:t xml:space="preserve">, равная положительной разнице между базовым объемом Инвестиционной программы, </w:t>
      </w:r>
      <w:r w:rsidR="00A504E3" w:rsidRPr="00C227A8">
        <w:rPr>
          <w:sz w:val="20"/>
          <w:szCs w:val="20"/>
        </w:rPr>
        <w:t>определяем</w:t>
      </w:r>
      <w:r w:rsidR="00A504E3">
        <w:rPr>
          <w:sz w:val="20"/>
          <w:szCs w:val="20"/>
        </w:rPr>
        <w:t xml:space="preserve">ым </w:t>
      </w:r>
      <w:r w:rsidR="00A504E3" w:rsidRPr="00C227A8">
        <w:rPr>
          <w:sz w:val="20"/>
          <w:szCs w:val="20"/>
        </w:rPr>
        <w:t xml:space="preserve">Сторонами в соответствии с </w:t>
      </w:r>
      <w:r w:rsidR="00A504E3" w:rsidRPr="004B5DE4">
        <w:rPr>
          <w:b/>
          <w:sz w:val="20"/>
          <w:szCs w:val="20"/>
        </w:rPr>
        <w:t xml:space="preserve">пунктом </w:t>
      </w:r>
      <w:r w:rsidR="00A504E3" w:rsidRPr="004B5DE4">
        <w:rPr>
          <w:b/>
          <w:sz w:val="20"/>
          <w:szCs w:val="20"/>
        </w:rPr>
        <w:fldChar w:fldCharType="begin"/>
      </w:r>
      <w:r w:rsidR="00A504E3" w:rsidRPr="004B5DE4">
        <w:rPr>
          <w:b/>
          <w:sz w:val="20"/>
          <w:szCs w:val="20"/>
        </w:rPr>
        <w:instrText xml:space="preserve"> REF _Ref65544437 \r </w:instrText>
      </w:r>
      <w:r w:rsidR="00A504E3">
        <w:rPr>
          <w:b/>
          <w:sz w:val="20"/>
          <w:szCs w:val="20"/>
        </w:rPr>
        <w:instrText xml:space="preserve"> \* MERGEFORMAT </w:instrText>
      </w:r>
      <w:r w:rsidR="00A504E3" w:rsidRPr="004B5DE4">
        <w:rPr>
          <w:b/>
          <w:sz w:val="20"/>
          <w:szCs w:val="20"/>
        </w:rPr>
        <w:fldChar w:fldCharType="separate"/>
      </w:r>
      <w:r w:rsidR="009C0EEE">
        <w:rPr>
          <w:b/>
          <w:sz w:val="20"/>
          <w:szCs w:val="20"/>
        </w:rPr>
        <w:t>4.2.1</w:t>
      </w:r>
      <w:r w:rsidR="00A504E3" w:rsidRPr="004B5DE4">
        <w:rPr>
          <w:b/>
          <w:sz w:val="20"/>
          <w:szCs w:val="20"/>
        </w:rPr>
        <w:fldChar w:fldCharType="end"/>
      </w:r>
      <w:r w:rsidR="00A504E3" w:rsidRPr="00C227A8">
        <w:rPr>
          <w:sz w:val="20"/>
          <w:szCs w:val="20"/>
        </w:rPr>
        <w:t xml:space="preserve"> Договора для календарного года </w:t>
      </w:r>
      <w:r w:rsidR="00A504E3" w:rsidRPr="00C227A8">
        <w:rPr>
          <w:b/>
          <w:i/>
          <w:sz w:val="20"/>
          <w:szCs w:val="20"/>
          <w:lang w:val="en-US"/>
        </w:rPr>
        <w:t>k</w:t>
      </w:r>
      <w:r w:rsidR="00A504E3">
        <w:rPr>
          <w:sz w:val="20"/>
          <w:szCs w:val="20"/>
        </w:rPr>
        <w:t xml:space="preserve">, и объемом Инвестиционной программы, согласованной на календарный год </w:t>
      </w:r>
      <w:r w:rsidR="00A504E3" w:rsidRPr="006A6273">
        <w:rPr>
          <w:b/>
          <w:i/>
          <w:sz w:val="20"/>
          <w:szCs w:val="20"/>
          <w:lang w:val="en-US"/>
        </w:rPr>
        <w:t>k</w:t>
      </w:r>
      <w:r w:rsidR="00A504E3" w:rsidRPr="006A6273">
        <w:rPr>
          <w:sz w:val="20"/>
          <w:szCs w:val="20"/>
        </w:rPr>
        <w:t xml:space="preserve"> </w:t>
      </w:r>
      <w:r w:rsidR="00A504E3">
        <w:rPr>
          <w:sz w:val="20"/>
          <w:szCs w:val="20"/>
        </w:rPr>
        <w:t xml:space="preserve">из числа </w:t>
      </w:r>
      <m:oMath>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m</m:t>
            </m:r>
          </m:sub>
        </m:sSub>
      </m:oMath>
      <w:r w:rsidR="00A504E3">
        <w:rPr>
          <w:sz w:val="20"/>
          <w:szCs w:val="20"/>
        </w:rPr>
        <w:t xml:space="preserve">-ых мероприятий (понятие приведено ниже в настоящем пункте), с </w:t>
      </w:r>
      <w:r w:rsidR="00A504E3" w:rsidRPr="00084043">
        <w:rPr>
          <w:sz w:val="20"/>
          <w:szCs w:val="20"/>
        </w:rPr>
        <w:t xml:space="preserve">учетом применения коэффициента </w:t>
      </w:r>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w:r w:rsidR="00A504E3" w:rsidRPr="00084043">
        <w:rPr>
          <w:sz w:val="20"/>
          <w:szCs w:val="20"/>
        </w:rPr>
        <w:t xml:space="preserve">, согласованного Сторонами в </w:t>
      </w:r>
      <w:r w:rsidR="00A504E3" w:rsidRPr="00084043">
        <w:rPr>
          <w:b/>
          <w:sz w:val="20"/>
          <w:szCs w:val="20"/>
        </w:rPr>
        <w:t xml:space="preserve">пункте </w:t>
      </w:r>
      <w:r w:rsidR="00A504E3" w:rsidRPr="00084043">
        <w:rPr>
          <w:b/>
          <w:sz w:val="20"/>
          <w:szCs w:val="20"/>
        </w:rPr>
        <w:fldChar w:fldCharType="begin"/>
      </w:r>
      <w:r w:rsidR="00A504E3" w:rsidRPr="00084043">
        <w:rPr>
          <w:b/>
          <w:sz w:val="20"/>
          <w:szCs w:val="20"/>
        </w:rPr>
        <w:instrText xml:space="preserve"> REF _Ref65682721 \r  \* MERGEFORMAT </w:instrText>
      </w:r>
      <w:r w:rsidR="00A504E3" w:rsidRPr="00084043">
        <w:rPr>
          <w:b/>
          <w:sz w:val="20"/>
          <w:szCs w:val="20"/>
        </w:rPr>
        <w:fldChar w:fldCharType="separate"/>
      </w:r>
      <w:r w:rsidR="009C0EEE">
        <w:rPr>
          <w:b/>
          <w:sz w:val="20"/>
          <w:szCs w:val="20"/>
        </w:rPr>
        <w:t>4.2.2</w:t>
      </w:r>
      <w:r w:rsidR="00A504E3" w:rsidRPr="00084043">
        <w:rPr>
          <w:b/>
          <w:sz w:val="20"/>
          <w:szCs w:val="20"/>
        </w:rPr>
        <w:fldChar w:fldCharType="end"/>
      </w:r>
      <w:r w:rsidR="00A504E3" w:rsidRPr="00084043">
        <w:rPr>
          <w:sz w:val="20"/>
          <w:szCs w:val="20"/>
        </w:rPr>
        <w:t xml:space="preserve"> Договора, </w:t>
      </w:r>
      <w:r w:rsidR="00A504E3" w:rsidRPr="00BC7750">
        <w:rPr>
          <w:sz w:val="20"/>
          <w:szCs w:val="20"/>
        </w:rPr>
        <w:t>рассчитыва</w:t>
      </w:r>
      <w:r w:rsidR="00A504E3">
        <w:rPr>
          <w:sz w:val="20"/>
          <w:szCs w:val="20"/>
        </w:rPr>
        <w:t>емая</w:t>
      </w:r>
      <w:r w:rsidR="00A504E3" w:rsidRPr="00BC7750">
        <w:rPr>
          <w:sz w:val="20"/>
          <w:szCs w:val="20"/>
        </w:rPr>
        <w:t xml:space="preserve"> </w:t>
      </w:r>
      <w:r w:rsidR="00A504E3">
        <w:rPr>
          <w:sz w:val="20"/>
          <w:szCs w:val="20"/>
        </w:rPr>
        <w:t xml:space="preserve">в годовом выражении по состоянию на последнее число расчетного периода </w:t>
      </w:r>
      <w:r w:rsidR="00A504E3" w:rsidRPr="006A6273">
        <w:rPr>
          <w:b/>
          <w:i/>
          <w:sz w:val="20"/>
          <w:szCs w:val="20"/>
          <w:lang w:val="en-US"/>
        </w:rPr>
        <w:t>m</w:t>
      </w:r>
      <w:r w:rsidR="00A504E3" w:rsidRPr="006A6273">
        <w:rPr>
          <w:sz w:val="20"/>
          <w:szCs w:val="20"/>
        </w:rPr>
        <w:t xml:space="preserve"> </w:t>
      </w:r>
      <w:r w:rsidR="00A504E3">
        <w:rPr>
          <w:sz w:val="20"/>
          <w:szCs w:val="20"/>
        </w:rPr>
        <w:t xml:space="preserve">календарного года </w:t>
      </w:r>
      <w:r w:rsidR="00A504E3" w:rsidRPr="006A6273">
        <w:rPr>
          <w:b/>
          <w:i/>
          <w:sz w:val="20"/>
          <w:szCs w:val="20"/>
          <w:lang w:val="en-US"/>
        </w:rPr>
        <w:t>k</w:t>
      </w:r>
      <w:r w:rsidR="00A504E3">
        <w:rPr>
          <w:sz w:val="20"/>
          <w:szCs w:val="20"/>
        </w:rPr>
        <w:t xml:space="preserve"> и применяемая для расчета стоимости Договора </w:t>
      </w:r>
      <w:r w:rsidR="00A504E3" w:rsidRPr="00BC7750">
        <w:rPr>
          <w:sz w:val="20"/>
          <w:szCs w:val="20"/>
        </w:rPr>
        <w:t xml:space="preserve">в отношении расчетного периода </w:t>
      </w:r>
      <w:r w:rsidR="00A504E3" w:rsidRPr="00BC7750">
        <w:rPr>
          <w:b/>
          <w:i/>
          <w:sz w:val="20"/>
          <w:szCs w:val="20"/>
          <w:lang w:val="en-US"/>
        </w:rPr>
        <w:t>m</w:t>
      </w:r>
      <w:r w:rsidR="00A504E3" w:rsidRPr="00BC7750">
        <w:rPr>
          <w:sz w:val="20"/>
          <w:szCs w:val="20"/>
        </w:rPr>
        <w:t xml:space="preserve"> календарного года </w:t>
      </w:r>
      <w:r w:rsidR="00A504E3" w:rsidRPr="00BC7750">
        <w:rPr>
          <w:b/>
          <w:i/>
          <w:sz w:val="20"/>
          <w:szCs w:val="20"/>
          <w:lang w:val="en-US"/>
        </w:rPr>
        <w:t>k</w:t>
      </w:r>
      <w:r w:rsidR="00A504E3">
        <w:rPr>
          <w:sz w:val="20"/>
          <w:szCs w:val="20"/>
        </w:rPr>
        <w:t>,</w:t>
      </w:r>
      <w:r w:rsidR="00A504E3" w:rsidRPr="00BC7750">
        <w:rPr>
          <w:sz w:val="20"/>
          <w:szCs w:val="20"/>
        </w:rPr>
        <w:t xml:space="preserve"> определяется следующим образом (в рублях, без учета НДС)</w:t>
      </w:r>
      <w:r w:rsidR="00A504E3">
        <w:rPr>
          <w:sz w:val="20"/>
          <w:szCs w:val="20"/>
        </w:rPr>
        <w:t>:</w:t>
      </w:r>
    </w:p>
    <w:p w14:paraId="6C7A3BA1" w14:textId="77777777" w:rsidR="00A504E3" w:rsidRDefault="00A504E3" w:rsidP="00847744">
      <w:pPr>
        <w:pStyle w:val="af8"/>
        <w:numPr>
          <w:ilvl w:val="0"/>
          <w:numId w:val="18"/>
        </w:numPr>
        <w:suppressAutoHyphens/>
        <w:spacing w:before="120" w:after="120"/>
        <w:ind w:left="851" w:hanging="284"/>
        <w:contextualSpacing w:val="0"/>
        <w:jc w:val="both"/>
        <w:rPr>
          <w:sz w:val="20"/>
          <w:szCs w:val="20"/>
        </w:rPr>
      </w:pPr>
      <w:r>
        <w:rPr>
          <w:sz w:val="20"/>
          <w:szCs w:val="20"/>
        </w:rPr>
        <w:t>п</w:t>
      </w:r>
      <w:r w:rsidRPr="004451C0">
        <w:rPr>
          <w:sz w:val="20"/>
          <w:szCs w:val="20"/>
        </w:rPr>
        <w:t xml:space="preserve">ри </w:t>
      </w:r>
      <m:oMath>
        <m:r>
          <w:rPr>
            <w:rFonts w:ascii="Cambria Math" w:hAnsi="Cambria Math"/>
            <w:sz w:val="20"/>
            <w:szCs w:val="20"/>
          </w:rPr>
          <m:t>1≤</m:t>
        </m:r>
        <m:r>
          <m:rPr>
            <m:sty m:val="bi"/>
          </m:rPr>
          <w:rPr>
            <w:rFonts w:ascii="Cambria Math" w:hAnsi="Cambria Math" w:cs="Calibri"/>
            <w:sz w:val="20"/>
            <w:szCs w:val="20"/>
          </w:rPr>
          <m:t>m≤</m:t>
        </m:r>
        <m:r>
          <m:rPr>
            <m:sty m:val="p"/>
          </m:rPr>
          <w:rPr>
            <w:rFonts w:ascii="Cambria Math" w:hAnsi="Cambria Math" w:cs="Calibri"/>
            <w:sz w:val="20"/>
            <w:szCs w:val="20"/>
          </w:rPr>
          <m:t>4</m:t>
        </m:r>
      </m:oMath>
      <w:r>
        <w:rPr>
          <w:b/>
          <w:sz w:val="20"/>
          <w:szCs w:val="20"/>
        </w:rPr>
        <w:t xml:space="preserve"> </w:t>
      </w:r>
      <w:r w:rsidRPr="004451C0">
        <w:rPr>
          <w:sz w:val="20"/>
          <w:szCs w:val="20"/>
        </w:rPr>
        <w:t>либо</w:t>
      </w:r>
      <w:r>
        <w:rPr>
          <w:b/>
          <w:sz w:val="20"/>
          <w:szCs w:val="20"/>
        </w:rPr>
        <w:t xml:space="preserve"> </w:t>
      </w:r>
      <m:oMath>
        <m:r>
          <w:rPr>
            <w:rFonts w:ascii="Cambria Math" w:hAnsi="Cambria Math"/>
            <w:sz w:val="20"/>
            <w:szCs w:val="20"/>
          </w:rPr>
          <m:t>10≤</m:t>
        </m:r>
        <m:r>
          <m:rPr>
            <m:sty m:val="bi"/>
          </m:rPr>
          <w:rPr>
            <w:rFonts w:ascii="Cambria Math" w:hAnsi="Cambria Math" w:cs="Calibri"/>
            <w:sz w:val="20"/>
            <w:szCs w:val="20"/>
          </w:rPr>
          <m:t>m</m:t>
        </m:r>
        <m:r>
          <w:rPr>
            <w:rFonts w:ascii="Cambria Math" w:hAnsi="Cambria Math" w:cs="Calibri"/>
            <w:sz w:val="20"/>
            <w:szCs w:val="20"/>
          </w:rPr>
          <m:t>≤12</m:t>
        </m:r>
      </m:oMath>
      <w:r>
        <w:rPr>
          <w:sz w:val="20"/>
          <w:szCs w:val="20"/>
        </w:rPr>
        <w:t xml:space="preserve"> :</w:t>
      </w:r>
    </w:p>
    <w:p w14:paraId="284E7731" w14:textId="77777777" w:rsidR="00A504E3" w:rsidRPr="00FD68ED" w:rsidRDefault="002F48C5" w:rsidP="00A504E3">
      <w:pPr>
        <w:pStyle w:val="af8"/>
        <w:suppressAutoHyphens/>
        <w:spacing w:before="120" w:after="120"/>
        <w:ind w:left="0"/>
        <w:contextualSpacing w:val="0"/>
        <w:jc w:val="center"/>
        <w:rPr>
          <w:i/>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год.ба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сниж</m:t>
                  </m:r>
                </m:sub>
              </m:sSub>
            </m:sup>
          </m:sSubSup>
          <m:r>
            <w:rPr>
              <w:rFonts w:ascii="Cambria Math" w:hAnsi="Cambria Math"/>
              <w:sz w:val="20"/>
              <w:szCs w:val="20"/>
            </w:rPr>
            <m:t>=</m:t>
          </m:r>
          <m:r>
            <w:rPr>
              <w:rFonts w:ascii="Cambria Math" w:hAnsi="Cambria Math"/>
              <w:sz w:val="20"/>
              <w:szCs w:val="20"/>
              <w:lang w:val="en-US"/>
            </w:rPr>
            <m:t>max</m:t>
          </m:r>
          <m:d>
            <m:dPr>
              <m:ctrlPr>
                <w:rPr>
                  <w:rFonts w:ascii="Cambria Math" w:hAnsi="Cambria Math"/>
                  <w:i/>
                  <w:sz w:val="20"/>
                  <w:szCs w:val="20"/>
                  <w:lang w:val="en-US"/>
                </w:rPr>
              </m:ctrlPr>
            </m:dPr>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lang w:val="en-US"/>
                    </w:rPr>
                    <m:t>i</m:t>
                  </m:r>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m</m:t>
                      </m:r>
                    </m:sub>
                  </m:sSub>
                </m:sub>
                <m:sup>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m</m:t>
                      </m:r>
                    </m:sub>
                  </m:sSub>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m:t>
                      </m:r>
                    </m:sub>
                    <m:sup>
                      <m:r>
                        <w:rPr>
                          <w:rFonts w:ascii="Cambria Math" w:hAnsi="Cambria Math"/>
                          <w:sz w:val="20"/>
                          <w:szCs w:val="20"/>
                        </w:rPr>
                        <m:t>ИРП</m:t>
                      </m:r>
                    </m:sup>
                  </m:sSubSup>
                </m:e>
              </m:nary>
              <m:r>
                <w:rPr>
                  <w:rFonts w:ascii="Cambria Math" w:hAnsi="Cambria Math"/>
                  <w:sz w:val="20"/>
                  <w:szCs w:val="20"/>
                </w:rPr>
                <m:t>;0</m:t>
              </m:r>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m:oMathPara>
    </w:p>
    <w:p w14:paraId="653F5543" w14:textId="77777777" w:rsidR="00A504E3" w:rsidRDefault="00A504E3" w:rsidP="00847744">
      <w:pPr>
        <w:pStyle w:val="af8"/>
        <w:numPr>
          <w:ilvl w:val="0"/>
          <w:numId w:val="18"/>
        </w:numPr>
        <w:suppressAutoHyphens/>
        <w:spacing w:before="120" w:after="120"/>
        <w:ind w:left="851" w:hanging="284"/>
        <w:contextualSpacing w:val="0"/>
        <w:jc w:val="both"/>
        <w:rPr>
          <w:sz w:val="20"/>
          <w:szCs w:val="20"/>
        </w:rPr>
      </w:pPr>
      <w:r w:rsidRPr="00BC7750">
        <w:rPr>
          <w:sz w:val="20"/>
          <w:szCs w:val="20"/>
        </w:rPr>
        <w:t xml:space="preserve">при </w:t>
      </w:r>
      <m:oMath>
        <m:r>
          <w:rPr>
            <w:rFonts w:ascii="Cambria Math" w:hAnsi="Cambria Math"/>
            <w:sz w:val="20"/>
            <w:szCs w:val="20"/>
          </w:rPr>
          <m:t>5≤</m:t>
        </m:r>
        <m:r>
          <m:rPr>
            <m:sty m:val="bi"/>
          </m:rPr>
          <w:rPr>
            <w:rFonts w:ascii="Cambria Math" w:hAnsi="Cambria Math" w:cs="Calibri"/>
            <w:sz w:val="20"/>
            <w:szCs w:val="20"/>
          </w:rPr>
          <m:t>m≤</m:t>
        </m:r>
        <m:r>
          <m:rPr>
            <m:sty m:val="p"/>
          </m:rPr>
          <w:rPr>
            <w:rFonts w:ascii="Cambria Math" w:hAnsi="Cambria Math" w:cs="Calibri"/>
            <w:sz w:val="20"/>
            <w:szCs w:val="20"/>
          </w:rPr>
          <m:t>9</m:t>
        </m:r>
      </m:oMath>
      <w:r>
        <w:rPr>
          <w:sz w:val="20"/>
          <w:szCs w:val="20"/>
        </w:rPr>
        <w:t xml:space="preserve"> :</w:t>
      </w:r>
    </w:p>
    <w:p w14:paraId="49B6C999" w14:textId="77777777" w:rsidR="00A504E3" w:rsidRPr="00B2714B" w:rsidRDefault="002F48C5" w:rsidP="00A504E3">
      <w:pPr>
        <w:pStyle w:val="af8"/>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год.ба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сниж</m:t>
                  </m:r>
                </m:sub>
              </m:sSub>
            </m:sup>
          </m:sSubSup>
          <m:r>
            <w:rPr>
              <w:rFonts w:ascii="Cambria Math" w:hAnsi="Cambria Math"/>
              <w:sz w:val="20"/>
              <w:szCs w:val="20"/>
            </w:rPr>
            <m:t>=0</m:t>
          </m:r>
        </m:oMath>
      </m:oMathPara>
    </w:p>
    <w:p w14:paraId="0460DFC2" w14:textId="77777777" w:rsidR="00A504E3" w:rsidRPr="00B2714B" w:rsidRDefault="00A504E3" w:rsidP="00A504E3">
      <w:pPr>
        <w:suppressAutoHyphens/>
        <w:spacing w:before="120" w:after="120"/>
        <w:jc w:val="both"/>
        <w:rPr>
          <w:sz w:val="20"/>
          <w:szCs w:val="20"/>
        </w:rPr>
      </w:pPr>
      <w:r>
        <w:rPr>
          <w:sz w:val="20"/>
          <w:szCs w:val="20"/>
        </w:rPr>
        <w:t>г</w:t>
      </w:r>
      <w:r w:rsidRPr="00B2714B">
        <w:rPr>
          <w:sz w:val="20"/>
          <w:szCs w:val="20"/>
        </w:rPr>
        <w:t>де</w:t>
      </w:r>
    </w:p>
    <w:p w14:paraId="1374BB8B" w14:textId="77777777" w:rsidR="00A504E3" w:rsidRPr="001C3E06" w:rsidRDefault="002F48C5" w:rsidP="00A504E3">
      <w:pPr>
        <w:pStyle w:val="af8"/>
        <w:suppressAutoHyphens/>
        <w:spacing w:before="120" w:after="120"/>
        <w:ind w:left="0"/>
        <w:contextualSpacing w:val="0"/>
        <w:jc w:val="both"/>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m</m:t>
            </m:r>
          </m:sub>
        </m:sSub>
      </m:oMath>
      <w:r w:rsidR="00A504E3" w:rsidRPr="001C3E06">
        <w:rPr>
          <w:sz w:val="20"/>
          <w:szCs w:val="20"/>
        </w:rPr>
        <w:t xml:space="preserve"> </w:t>
      </w:r>
      <w:r w:rsidR="00A504E3" w:rsidRPr="00E85C7E">
        <w:rPr>
          <w:sz w:val="20"/>
          <w:szCs w:val="20"/>
        </w:rPr>
        <w:t>–</w:t>
      </w:r>
      <w:r w:rsidR="00A504E3">
        <w:rPr>
          <w:sz w:val="20"/>
          <w:szCs w:val="20"/>
        </w:rPr>
        <w:t xml:space="preserve"> мероприятие Инвестиционной программы на календарный год </w:t>
      </w:r>
      <w:r w:rsidR="00A504E3" w:rsidRPr="001C3BA9">
        <w:rPr>
          <w:b/>
          <w:i/>
          <w:sz w:val="20"/>
          <w:szCs w:val="20"/>
          <w:lang w:val="en-US"/>
        </w:rPr>
        <w:t>k</w:t>
      </w:r>
      <w:r w:rsidR="00A504E3" w:rsidRPr="001C3E06">
        <w:rPr>
          <w:sz w:val="20"/>
          <w:szCs w:val="20"/>
        </w:rPr>
        <w:t>,</w:t>
      </w:r>
      <w:r w:rsidR="00A504E3">
        <w:rPr>
          <w:sz w:val="20"/>
          <w:szCs w:val="20"/>
        </w:rPr>
        <w:t xml:space="preserve"> в отношении которого плановая сумма, содержание работ и требования к контрольным точкам согласованы </w:t>
      </w:r>
      <w:r w:rsidR="00A504E3" w:rsidRPr="007C444D">
        <w:rPr>
          <w:sz w:val="20"/>
          <w:szCs w:val="20"/>
        </w:rPr>
        <w:t>Сторон</w:t>
      </w:r>
      <w:r w:rsidR="00A504E3">
        <w:rPr>
          <w:sz w:val="20"/>
          <w:szCs w:val="20"/>
        </w:rPr>
        <w:t>ами</w:t>
      </w:r>
      <w:r w:rsidR="00A504E3" w:rsidRPr="007C444D">
        <w:rPr>
          <w:sz w:val="20"/>
          <w:szCs w:val="20"/>
        </w:rPr>
        <w:t xml:space="preserve"> в соответствии с положениями Стандарта взаимодействия и Договора </w:t>
      </w:r>
      <w:r w:rsidR="00A504E3">
        <w:rPr>
          <w:sz w:val="20"/>
          <w:szCs w:val="20"/>
        </w:rPr>
        <w:t xml:space="preserve">и </w:t>
      </w:r>
      <w:r w:rsidR="00A504E3" w:rsidRPr="007C444D">
        <w:rPr>
          <w:sz w:val="20"/>
          <w:szCs w:val="20"/>
        </w:rPr>
        <w:t>включен</w:t>
      </w:r>
      <w:r w:rsidR="00A504E3">
        <w:rPr>
          <w:sz w:val="20"/>
          <w:szCs w:val="20"/>
        </w:rPr>
        <w:t xml:space="preserve">ы не позднее </w:t>
      </w:r>
      <w:r w:rsidR="00A504E3" w:rsidRPr="007C444D">
        <w:rPr>
          <w:sz w:val="20"/>
          <w:szCs w:val="20"/>
        </w:rPr>
        <w:t xml:space="preserve">последнего числа расчетного периода </w:t>
      </w:r>
      <w:r w:rsidR="00A504E3" w:rsidRPr="007C444D">
        <w:rPr>
          <w:b/>
          <w:i/>
          <w:sz w:val="20"/>
          <w:szCs w:val="20"/>
          <w:lang w:val="en-US"/>
        </w:rPr>
        <w:t>m</w:t>
      </w:r>
      <w:r w:rsidR="00A504E3" w:rsidRPr="007C444D">
        <w:rPr>
          <w:sz w:val="20"/>
          <w:szCs w:val="20"/>
        </w:rPr>
        <w:t xml:space="preserve"> календарного года </w:t>
      </w:r>
      <w:r w:rsidR="00A504E3" w:rsidRPr="007C444D">
        <w:rPr>
          <w:b/>
          <w:i/>
          <w:sz w:val="20"/>
          <w:szCs w:val="20"/>
          <w:lang w:val="en-US"/>
        </w:rPr>
        <w:t>k</w:t>
      </w:r>
      <w:r w:rsidR="00A504E3" w:rsidRPr="007C444D">
        <w:rPr>
          <w:sz w:val="20"/>
          <w:szCs w:val="20"/>
        </w:rPr>
        <w:t xml:space="preserve"> в Инвестиционную программ</w:t>
      </w:r>
      <w:r w:rsidR="00A504E3">
        <w:rPr>
          <w:sz w:val="20"/>
          <w:szCs w:val="20"/>
        </w:rPr>
        <w:t xml:space="preserve">у на календарный год </w:t>
      </w:r>
      <w:r w:rsidR="00A504E3" w:rsidRPr="001C3BA9">
        <w:rPr>
          <w:b/>
          <w:i/>
          <w:sz w:val="20"/>
          <w:szCs w:val="20"/>
          <w:lang w:val="en-US"/>
        </w:rPr>
        <w:t>k</w:t>
      </w:r>
      <w:r w:rsidR="00A504E3">
        <w:rPr>
          <w:sz w:val="20"/>
          <w:szCs w:val="20"/>
        </w:rPr>
        <w:t>;</w:t>
      </w:r>
    </w:p>
    <w:p w14:paraId="004B8177" w14:textId="77777777" w:rsidR="00A504E3" w:rsidRDefault="002F48C5" w:rsidP="00A504E3">
      <w:pPr>
        <w:pStyle w:val="af8"/>
        <w:suppressAutoHyphens/>
        <w:spacing w:before="120" w:after="120"/>
        <w:ind w:left="0"/>
        <w:contextualSpacing w:val="0"/>
        <w:jc w:val="both"/>
        <w:rPr>
          <w:sz w:val="20"/>
          <w:szCs w:val="20"/>
        </w:rPr>
      </w:pPr>
      <m:oMath>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m</m:t>
            </m:r>
          </m:sub>
        </m:sSub>
      </m:oMath>
      <w:r w:rsidR="00A504E3" w:rsidRPr="00AB49E9">
        <w:rPr>
          <w:sz w:val="20"/>
          <w:szCs w:val="20"/>
        </w:rPr>
        <w:t xml:space="preserve"> – </w:t>
      </w:r>
      <w:r w:rsidR="00A504E3">
        <w:rPr>
          <w:sz w:val="20"/>
          <w:szCs w:val="20"/>
        </w:rPr>
        <w:t xml:space="preserve">общее </w:t>
      </w:r>
      <w:r w:rsidR="00A504E3" w:rsidRPr="00AB49E9">
        <w:rPr>
          <w:sz w:val="20"/>
          <w:szCs w:val="20"/>
        </w:rPr>
        <w:t xml:space="preserve">количество </w:t>
      </w:r>
      <m:oMath>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m</m:t>
            </m:r>
          </m:sub>
        </m:sSub>
      </m:oMath>
      <w:r w:rsidR="00A504E3">
        <w:rPr>
          <w:sz w:val="20"/>
          <w:szCs w:val="20"/>
        </w:rPr>
        <w:t xml:space="preserve">-ых </w:t>
      </w:r>
      <w:r w:rsidR="00A504E3" w:rsidRPr="00AB49E9">
        <w:rPr>
          <w:sz w:val="20"/>
          <w:szCs w:val="20"/>
        </w:rPr>
        <w:t>мероприятий Инвестиционной программы</w:t>
      </w:r>
      <w:r w:rsidR="00A504E3">
        <w:rPr>
          <w:sz w:val="20"/>
          <w:szCs w:val="20"/>
        </w:rPr>
        <w:t>, согласованной</w:t>
      </w:r>
      <w:r w:rsidR="00A504E3" w:rsidRPr="00AB49E9">
        <w:rPr>
          <w:sz w:val="20"/>
          <w:szCs w:val="20"/>
        </w:rPr>
        <w:t xml:space="preserve"> на календарный год </w:t>
      </w:r>
      <w:r w:rsidR="00A504E3" w:rsidRPr="00AB49E9">
        <w:rPr>
          <w:b/>
          <w:i/>
          <w:sz w:val="20"/>
          <w:szCs w:val="20"/>
          <w:lang w:val="en-US"/>
        </w:rPr>
        <w:t>k</w:t>
      </w:r>
      <w:r w:rsidR="00A504E3" w:rsidRPr="00AB49E9">
        <w:rPr>
          <w:sz w:val="20"/>
          <w:szCs w:val="20"/>
        </w:rPr>
        <w:t xml:space="preserve">, </w:t>
      </w:r>
      <w:r w:rsidR="00A504E3">
        <w:rPr>
          <w:sz w:val="20"/>
          <w:szCs w:val="20"/>
        </w:rPr>
        <w:t xml:space="preserve">по состоянию </w:t>
      </w:r>
      <w:r w:rsidR="00A504E3" w:rsidRPr="00AB49E9">
        <w:rPr>
          <w:sz w:val="20"/>
          <w:szCs w:val="20"/>
        </w:rPr>
        <w:t xml:space="preserve">на последнее число расчетного периода </w:t>
      </w:r>
      <w:r w:rsidR="00A504E3" w:rsidRPr="00AB49E9">
        <w:rPr>
          <w:b/>
          <w:i/>
          <w:sz w:val="20"/>
          <w:szCs w:val="20"/>
          <w:lang w:val="en-US"/>
        </w:rPr>
        <w:t>m</w:t>
      </w:r>
      <w:r w:rsidR="00A504E3" w:rsidRPr="00AB49E9">
        <w:rPr>
          <w:sz w:val="20"/>
          <w:szCs w:val="20"/>
        </w:rPr>
        <w:t xml:space="preserve"> календарного года</w:t>
      </w:r>
      <w:r w:rsidR="00A504E3" w:rsidRPr="0080520F">
        <w:rPr>
          <w:b/>
          <w:i/>
          <w:sz w:val="20"/>
          <w:szCs w:val="20"/>
        </w:rPr>
        <w:t xml:space="preserve"> </w:t>
      </w:r>
      <w:r w:rsidR="00A504E3" w:rsidRPr="001C3BA9">
        <w:rPr>
          <w:b/>
          <w:i/>
          <w:sz w:val="20"/>
          <w:szCs w:val="20"/>
          <w:lang w:val="en-US"/>
        </w:rPr>
        <w:t>k</w:t>
      </w:r>
      <w:r w:rsidR="00A504E3">
        <w:rPr>
          <w:sz w:val="20"/>
          <w:szCs w:val="20"/>
        </w:rPr>
        <w:t>.</w:t>
      </w:r>
    </w:p>
    <w:p w14:paraId="6BB26E05" w14:textId="77777777" w:rsidR="00A504E3" w:rsidRPr="00026497" w:rsidRDefault="00A504E3" w:rsidP="00847744">
      <w:pPr>
        <w:pStyle w:val="af8"/>
        <w:numPr>
          <w:ilvl w:val="0"/>
          <w:numId w:val="22"/>
        </w:numPr>
        <w:tabs>
          <w:tab w:val="left" w:pos="1134"/>
        </w:tabs>
        <w:suppressAutoHyphens/>
        <w:spacing w:before="120" w:after="120"/>
        <w:ind w:left="0" w:firstLine="567"/>
        <w:contextualSpacing w:val="0"/>
        <w:jc w:val="both"/>
        <w:rPr>
          <w:sz w:val="20"/>
          <w:szCs w:val="20"/>
        </w:rPr>
      </w:pPr>
      <w:bookmarkStart w:id="82" w:name="_Ref65545534"/>
      <w:r w:rsidRPr="00026497">
        <w:rPr>
          <w:sz w:val="20"/>
          <w:szCs w:val="20"/>
        </w:rPr>
        <w:t xml:space="preserve">Величины  </w:t>
      </w:r>
      <m:oMath>
        <m:sSubSup>
          <m:sSubSupPr>
            <m:ctrlPr>
              <w:rPr>
                <w:rFonts w:ascii="Cambria Math" w:hAnsi="Cambria Math" w:cs="Arial"/>
                <w:i/>
                <w:sz w:val="20"/>
                <w:szCs w:val="20"/>
              </w:rPr>
            </m:ctrlPr>
          </m:sSubSupPr>
          <m:e>
            <m:r>
              <w:rPr>
                <w:rFonts w:ascii="Cambria Math" w:hAnsi="Cambria Math" w:cs="Arial"/>
                <w:sz w:val="20"/>
                <w:szCs w:val="20"/>
              </w:rPr>
              <m:t>∆S</m:t>
            </m:r>
          </m:e>
          <m:sub>
            <m:r>
              <w:rPr>
                <w:rFonts w:ascii="Cambria Math" w:hAnsi="Cambria Math" w:cs="Arial"/>
                <w:sz w:val="20"/>
                <w:szCs w:val="20"/>
                <w:lang w:val="en-US"/>
              </w:rPr>
              <m:t>k</m:t>
            </m:r>
            <m:r>
              <w:rPr>
                <w:rFonts w:ascii="Cambria Math" w:hAnsi="Cambria Math" w:cs="Arial"/>
                <w:sz w:val="20"/>
                <w:szCs w:val="20"/>
              </w:rPr>
              <m:t>-1</m:t>
            </m:r>
          </m:sub>
          <m:sup>
            <m:r>
              <w:rPr>
                <w:rFonts w:ascii="Cambria Math" w:hAnsi="Cambria Math" w:cs="Arial"/>
                <w:sz w:val="20"/>
                <w:szCs w:val="20"/>
              </w:rPr>
              <m:t>1-</m:t>
            </m:r>
          </m:sup>
        </m:sSubSup>
        <m:r>
          <w:rPr>
            <w:rFonts w:ascii="Cambria Math" w:hAnsi="Cambria Math"/>
            <w:sz w:val="20"/>
            <w:szCs w:val="20"/>
          </w:rPr>
          <m:t xml:space="preserve"> и  </m:t>
        </m:r>
        <m:r>
          <w:rPr>
            <w:rFonts w:ascii="Cambria Math" w:hAnsi="Cambria Math" w:cs="Arial"/>
            <w:sz w:val="20"/>
            <w:szCs w:val="20"/>
          </w:rPr>
          <m:t>∆</m:t>
        </m:r>
        <m:sSubSup>
          <m:sSubSupPr>
            <m:ctrlPr>
              <w:rPr>
                <w:rFonts w:ascii="Cambria Math" w:hAnsi="Cambria Math" w:cs="Arial"/>
                <w:i/>
                <w:sz w:val="20"/>
                <w:szCs w:val="20"/>
              </w:rPr>
            </m:ctrlPr>
          </m:sSubSupPr>
          <m:e>
            <m:r>
              <w:rPr>
                <w:rFonts w:ascii="Cambria Math" w:hAnsi="Cambria Math" w:cs="Arial"/>
                <w:sz w:val="20"/>
                <w:szCs w:val="20"/>
              </w:rPr>
              <m:t>S</m:t>
            </m:r>
          </m:e>
          <m:sub>
            <m:r>
              <w:rPr>
                <w:rFonts w:ascii="Cambria Math" w:hAnsi="Cambria Math" w:cs="Arial"/>
                <w:sz w:val="20"/>
                <w:szCs w:val="20"/>
                <w:lang w:val="en-US"/>
              </w:rPr>
              <m:t>k</m:t>
            </m:r>
            <m:r>
              <w:rPr>
                <w:rFonts w:ascii="Cambria Math" w:hAnsi="Cambria Math" w:cs="Arial"/>
                <w:sz w:val="20"/>
                <w:szCs w:val="20"/>
              </w:rPr>
              <m:t>-1</m:t>
            </m:r>
          </m:sub>
          <m:sup>
            <m:r>
              <w:rPr>
                <w:rFonts w:ascii="Cambria Math" w:hAnsi="Cambria Math" w:cs="Arial"/>
                <w:sz w:val="20"/>
                <w:szCs w:val="20"/>
              </w:rPr>
              <m:t>2-</m:t>
            </m:r>
          </m:sup>
        </m:sSubSup>
      </m:oMath>
      <w:r w:rsidRPr="00026497">
        <w:rPr>
          <w:sz w:val="20"/>
          <w:szCs w:val="20"/>
        </w:rPr>
        <w:t xml:space="preserve"> определяются следующим образом:</w:t>
      </w:r>
      <w:bookmarkEnd w:id="82"/>
    </w:p>
    <w:p w14:paraId="3733B413" w14:textId="77777777" w:rsidR="00A504E3" w:rsidRPr="00026497" w:rsidRDefault="002F48C5" w:rsidP="00A504E3">
      <w:pPr>
        <w:suppressAutoHyphens/>
        <w:spacing w:before="240" w:after="60"/>
        <w:jc w:val="both"/>
        <w:rPr>
          <w:sz w:val="20"/>
          <w:szCs w:val="20"/>
        </w:rPr>
      </w:pPr>
      <m:oMathPara>
        <m:oMath>
          <m:sSubSup>
            <m:sSubSupPr>
              <m:ctrlPr>
                <w:rPr>
                  <w:rFonts w:ascii="Cambria Math" w:hAnsi="Cambria Math" w:cs="Arial"/>
                  <w:i/>
                  <w:sz w:val="20"/>
                  <w:szCs w:val="20"/>
                </w:rPr>
              </m:ctrlPr>
            </m:sSubSupPr>
            <m:e>
              <m:r>
                <w:rPr>
                  <w:rFonts w:ascii="Cambria Math" w:hAnsi="Cambria Math" w:cs="Arial"/>
                  <w:sz w:val="20"/>
                  <w:szCs w:val="20"/>
                </w:rPr>
                <m:t>∆S</m:t>
              </m:r>
            </m:e>
            <m:sub>
              <m:r>
                <w:rPr>
                  <w:rFonts w:ascii="Cambria Math" w:hAnsi="Cambria Math" w:cs="Arial"/>
                  <w:sz w:val="20"/>
                  <w:szCs w:val="20"/>
                  <w:lang w:val="en-US"/>
                </w:rPr>
                <m:t>k</m:t>
              </m:r>
              <m:r>
                <w:rPr>
                  <w:rFonts w:ascii="Cambria Math" w:hAnsi="Cambria Math" w:cs="Arial"/>
                  <w:sz w:val="20"/>
                  <w:szCs w:val="20"/>
                </w:rPr>
                <m:t>-1</m:t>
              </m:r>
            </m:sub>
            <m:sup>
              <m:r>
                <w:rPr>
                  <w:rFonts w:ascii="Cambria Math" w:hAnsi="Cambria Math" w:cs="Arial"/>
                  <w:sz w:val="20"/>
                  <w:szCs w:val="20"/>
                </w:rPr>
                <m:t>1-</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 xml:space="preserve">k-1, </m:t>
              </m:r>
              <m:r>
                <w:rPr>
                  <w:rFonts w:ascii="Cambria Math" w:hAnsi="Cambria Math"/>
                  <w:sz w:val="20"/>
                  <w:szCs w:val="20"/>
                  <w:lang w:val="en-US"/>
                </w:rPr>
                <m:t xml:space="preserve"> </m:t>
              </m:r>
              <m:r>
                <w:rPr>
                  <w:rFonts w:ascii="Cambria Math" w:hAnsi="Cambria Math"/>
                  <w:sz w:val="20"/>
                  <w:szCs w:val="20"/>
                </w:rPr>
                <m:t xml:space="preserve"> 12</m:t>
              </m:r>
            </m:sub>
            <m:sup>
              <m:r>
                <w:rPr>
                  <w:rFonts w:ascii="Cambria Math" w:hAnsi="Cambria Math"/>
                  <w:sz w:val="20"/>
                  <w:szCs w:val="20"/>
                </w:rPr>
                <m:t>НИТ.сниж</m:t>
              </m:r>
            </m:sup>
          </m:sSubSup>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rPr>
                <m:t>m=1</m:t>
              </m:r>
            </m:sub>
            <m:sup>
              <m:r>
                <w:rPr>
                  <w:rFonts w:ascii="Cambria Math" w:hAnsi="Cambria Math"/>
                  <w:sz w:val="20"/>
                  <w:szCs w:val="20"/>
                </w:rPr>
                <m:t>12</m:t>
              </m:r>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k-1</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e>
          </m:nary>
        </m:oMath>
      </m:oMathPara>
    </w:p>
    <w:p w14:paraId="55900150" w14:textId="77777777" w:rsidR="00A504E3" w:rsidRPr="00026497" w:rsidRDefault="00A504E3" w:rsidP="00A504E3">
      <w:pPr>
        <w:suppressAutoHyphens/>
        <w:spacing w:before="240" w:after="60"/>
        <w:jc w:val="both"/>
        <w:rPr>
          <w:sz w:val="20"/>
          <w:szCs w:val="20"/>
        </w:rPr>
      </w:pPr>
      <m:oMathPara>
        <m:oMath>
          <m:r>
            <w:rPr>
              <w:rFonts w:ascii="Cambria Math" w:hAnsi="Cambria Math" w:cs="Arial"/>
              <w:sz w:val="20"/>
              <w:szCs w:val="20"/>
            </w:rPr>
            <m:t>∆</m:t>
          </m:r>
          <m:sSubSup>
            <m:sSubSupPr>
              <m:ctrlPr>
                <w:rPr>
                  <w:rFonts w:ascii="Cambria Math" w:hAnsi="Cambria Math" w:cs="Arial"/>
                  <w:i/>
                  <w:sz w:val="20"/>
                  <w:szCs w:val="20"/>
                </w:rPr>
              </m:ctrlPr>
            </m:sSubSupPr>
            <m:e>
              <m:r>
                <w:rPr>
                  <w:rFonts w:ascii="Cambria Math" w:hAnsi="Cambria Math" w:cs="Arial"/>
                  <w:sz w:val="20"/>
                  <w:szCs w:val="20"/>
                </w:rPr>
                <m:t>S</m:t>
              </m:r>
            </m:e>
            <m:sub>
              <m:r>
                <w:rPr>
                  <w:rFonts w:ascii="Cambria Math" w:hAnsi="Cambria Math" w:cs="Arial"/>
                  <w:sz w:val="20"/>
                  <w:szCs w:val="20"/>
                  <w:lang w:val="en-US"/>
                </w:rPr>
                <m:t>k</m:t>
              </m:r>
              <m:r>
                <w:rPr>
                  <w:rFonts w:ascii="Cambria Math" w:hAnsi="Cambria Math" w:cs="Arial"/>
                  <w:sz w:val="20"/>
                  <w:szCs w:val="20"/>
                </w:rPr>
                <m:t>-1</m:t>
              </m:r>
            </m:sub>
            <m:sup>
              <m:r>
                <w:rPr>
                  <w:rFonts w:ascii="Cambria Math" w:hAnsi="Cambria Math" w:cs="Arial"/>
                  <w:sz w:val="20"/>
                  <w:szCs w:val="20"/>
                </w:rPr>
                <m:t>2-</m:t>
              </m:r>
            </m:sup>
          </m:sSubSup>
          <m:r>
            <w:rPr>
              <w:rFonts w:ascii="Cambria Math" w:hAnsi="Cambria Math" w:cs="Arial"/>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rPr>
                <m:t>БАЗА_расход</m:t>
              </m:r>
            </m:sup>
          </m:sSubSup>
          <m:r>
            <w:rPr>
              <w:rFonts w:ascii="Cambria Math" w:hAnsi="Cambria Math"/>
              <w:sz w:val="20"/>
              <w:szCs w:val="20"/>
            </w:rPr>
            <m:t>+</m:t>
          </m:r>
          <m:sSubSup>
            <m:sSubSupPr>
              <m:ctrlPr>
                <w:rPr>
                  <w:rFonts w:ascii="Cambria Math" w:hAnsi="Cambria Math" w:cs="Arial"/>
                  <w:i/>
                  <w:sz w:val="20"/>
                  <w:szCs w:val="20"/>
                </w:rPr>
              </m:ctrlPr>
            </m:sSubSupPr>
            <m:e>
              <m:r>
                <w:rPr>
                  <w:rFonts w:ascii="Cambria Math" w:hAnsi="Cambria Math" w:cs="Arial"/>
                  <w:sz w:val="20"/>
                  <w:szCs w:val="20"/>
                  <w:lang w:val="en-US"/>
                </w:rPr>
                <m:t>S</m:t>
              </m:r>
              <m:ctrlPr>
                <w:rPr>
                  <w:rFonts w:ascii="Cambria Math" w:hAnsi="Cambria Math" w:cs="Arial"/>
                  <w:i/>
                  <w:sz w:val="20"/>
                  <w:szCs w:val="20"/>
                  <w:lang w:val="en-US"/>
                </w:rPr>
              </m:ctrlPr>
            </m:e>
            <m:sub>
              <m:r>
                <w:rPr>
                  <w:rFonts w:ascii="Cambria Math" w:hAnsi="Cambria Math" w:cs="Arial"/>
                  <w:sz w:val="20"/>
                  <w:szCs w:val="20"/>
                  <w:lang w:val="en-US"/>
                </w:rPr>
                <m:t>k</m:t>
              </m:r>
              <m:r>
                <w:rPr>
                  <w:rFonts w:ascii="Cambria Math" w:hAnsi="Cambria Math" w:cs="Arial"/>
                  <w:sz w:val="20"/>
                  <w:szCs w:val="20"/>
                </w:rPr>
                <m:t>-1</m:t>
              </m:r>
            </m:sub>
            <m:sup>
              <m:r>
                <w:rPr>
                  <w:rFonts w:ascii="Cambria Math" w:hAnsi="Cambria Math" w:cs="Arial"/>
                  <w:sz w:val="20"/>
                  <w:szCs w:val="20"/>
                </w:rPr>
                <m:t>+</m:t>
              </m:r>
            </m:sup>
          </m:sSubSup>
          <m:r>
            <w:rPr>
              <w:rFonts w:ascii="Cambria Math" w:hAnsi="Cambria Math"/>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r>
            <w:rPr>
              <w:rFonts w:ascii="Cambria Math" w:hAnsi="Cambria Math" w:cs="Calibri"/>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2+</m:t>
              </m:r>
            </m:sup>
          </m:sSubSup>
          <m:r>
            <w:rPr>
              <w:rFonts w:ascii="Cambria Math" w:hAnsi="Cambria Math" w:cs="Calibri"/>
              <w:sz w:val="20"/>
              <w:szCs w:val="20"/>
            </w:rPr>
            <m:t>-</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k-1</m:t>
              </m:r>
            </m:sub>
            <m:sup>
              <m:r>
                <w:rPr>
                  <w:rFonts w:ascii="Cambria Math" w:hAnsi="Cambria Math"/>
                  <w:sz w:val="20"/>
                  <w:szCs w:val="20"/>
                </w:rPr>
                <m:t>ИРП.ФАКТ</m:t>
              </m:r>
            </m:sup>
          </m:sSub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m:oMathPara>
    </w:p>
    <w:p w14:paraId="108F2DB0" w14:textId="77777777" w:rsidR="00A504E3" w:rsidRDefault="00A504E3" w:rsidP="00A504E3">
      <w:pPr>
        <w:pStyle w:val="af8"/>
        <w:suppressAutoHyphens/>
        <w:spacing w:before="120" w:after="120"/>
        <w:contextualSpacing w:val="0"/>
        <w:jc w:val="both"/>
        <w:rPr>
          <w:sz w:val="20"/>
          <w:szCs w:val="20"/>
        </w:rPr>
      </w:pPr>
      <w:r>
        <w:rPr>
          <w:sz w:val="20"/>
          <w:szCs w:val="20"/>
        </w:rPr>
        <w:t>При этом:</w:t>
      </w:r>
    </w:p>
    <w:p w14:paraId="5FD86152" w14:textId="200C35A6" w:rsidR="00A504E3" w:rsidRDefault="00A504E3" w:rsidP="00A504E3">
      <w:pPr>
        <w:pStyle w:val="af8"/>
        <w:suppressAutoHyphens/>
        <w:spacing w:before="120" w:after="120"/>
        <w:contextualSpacing w:val="0"/>
        <w:jc w:val="both"/>
        <w:rPr>
          <w:sz w:val="20"/>
          <w:szCs w:val="20"/>
        </w:rPr>
      </w:pPr>
      <w:r>
        <w:rPr>
          <w:sz w:val="20"/>
          <w:szCs w:val="20"/>
        </w:rPr>
        <w:t>п</w:t>
      </w:r>
      <w:r w:rsidRPr="00E24ED0">
        <w:rPr>
          <w:sz w:val="20"/>
          <w:szCs w:val="20"/>
        </w:rPr>
        <w:t xml:space="preserve">ри </w:t>
      </w:r>
      <w:r w:rsidRPr="00E24ED0">
        <w:rPr>
          <w:b/>
          <w:i/>
          <w:sz w:val="20"/>
          <w:szCs w:val="20"/>
          <w:lang w:val="en-US"/>
        </w:rPr>
        <w:t>k</w:t>
      </w:r>
      <w:r w:rsidRPr="00E24ED0">
        <w:rPr>
          <w:b/>
          <w:i/>
          <w:sz w:val="20"/>
          <w:szCs w:val="20"/>
        </w:rPr>
        <w:t xml:space="preserve"> </w:t>
      </w:r>
      <w:r w:rsidRPr="007C4FBB">
        <w:rPr>
          <w:b/>
          <w:i/>
          <w:sz w:val="20"/>
          <w:szCs w:val="20"/>
        </w:rPr>
        <w:t>&lt;</w:t>
      </w:r>
      <w:r>
        <w:rPr>
          <w:b/>
          <w:i/>
          <w:sz w:val="20"/>
          <w:szCs w:val="20"/>
        </w:rPr>
        <w:t xml:space="preserve"> </w:t>
      </w:r>
      <w:r>
        <w:rPr>
          <w:sz w:val="20"/>
          <w:szCs w:val="20"/>
        </w:rPr>
        <w:t>номера</w:t>
      </w:r>
      <w:r w:rsidRPr="009A3809">
        <w:rPr>
          <w:sz w:val="20"/>
          <w:szCs w:val="20"/>
        </w:rPr>
        <w:t xml:space="preserve"> календарного года, указанного </w:t>
      </w:r>
      <w:r w:rsidRPr="009A3809">
        <w:rPr>
          <w:b/>
          <w:sz w:val="20"/>
          <w:szCs w:val="20"/>
        </w:rPr>
        <w:t xml:space="preserve">в </w:t>
      </w:r>
      <w:r w:rsidRPr="009A3809">
        <w:rPr>
          <w:rFonts w:cs="Calibri"/>
          <w:b/>
          <w:sz w:val="20"/>
          <w:szCs w:val="20"/>
        </w:rPr>
        <w:t xml:space="preserve">пункте </w:t>
      </w:r>
      <w:r w:rsidRPr="009A3809">
        <w:rPr>
          <w:rFonts w:cs="Calibri"/>
          <w:b/>
          <w:sz w:val="20"/>
          <w:szCs w:val="20"/>
        </w:rPr>
        <w:fldChar w:fldCharType="begin"/>
      </w:r>
      <w:r w:rsidRPr="009A3809">
        <w:rPr>
          <w:rFonts w:cs="Calibri"/>
          <w:b/>
          <w:sz w:val="20"/>
          <w:szCs w:val="20"/>
        </w:rPr>
        <w:instrText xml:space="preserve"> REF _Ref65781280 \r  \* MERGEFORMAT </w:instrText>
      </w:r>
      <w:r w:rsidRPr="009A3809">
        <w:rPr>
          <w:rFonts w:cs="Calibri"/>
          <w:b/>
          <w:sz w:val="20"/>
          <w:szCs w:val="20"/>
        </w:rPr>
        <w:fldChar w:fldCharType="separate"/>
      </w:r>
      <w:r w:rsidR="009C0EEE">
        <w:rPr>
          <w:rFonts w:cs="Calibri"/>
          <w:b/>
          <w:sz w:val="20"/>
          <w:szCs w:val="20"/>
        </w:rPr>
        <w:t>4.2.4</w:t>
      </w:r>
      <w:r w:rsidRPr="009A3809">
        <w:rPr>
          <w:rFonts w:cs="Calibri"/>
          <w:b/>
          <w:sz w:val="20"/>
          <w:szCs w:val="20"/>
        </w:rPr>
        <w:fldChar w:fldCharType="end"/>
      </w:r>
      <w:r w:rsidRPr="009A3809">
        <w:rPr>
          <w:rFonts w:cs="Calibri"/>
          <w:sz w:val="20"/>
          <w:szCs w:val="20"/>
        </w:rPr>
        <w:t xml:space="preserve"> До</w:t>
      </w:r>
      <w:r>
        <w:rPr>
          <w:rFonts w:cs="Calibri"/>
          <w:sz w:val="20"/>
          <w:szCs w:val="20"/>
        </w:rPr>
        <w:t>говора, увеличенного на 2 (два)</w:t>
      </w:r>
      <w:r w:rsidRPr="00E24ED0">
        <w:rPr>
          <w:sz w:val="20"/>
          <w:szCs w:val="20"/>
        </w:rPr>
        <w:t>:</w:t>
      </w:r>
    </w:p>
    <w:p w14:paraId="0B1A8353" w14:textId="77777777" w:rsidR="00A504E3" w:rsidRPr="00026497" w:rsidRDefault="00A504E3" w:rsidP="00A504E3">
      <w:pPr>
        <w:pStyle w:val="af8"/>
        <w:suppressAutoHyphens/>
        <w:spacing w:before="120" w:after="120"/>
        <w:contextualSpacing w:val="0"/>
        <w:jc w:val="both"/>
        <w:rPr>
          <w:sz w:val="20"/>
          <w:szCs w:val="20"/>
        </w:rPr>
      </w:pPr>
      <m:oMathPara>
        <m:oMath>
          <m:r>
            <w:rPr>
              <w:rFonts w:ascii="Cambria Math" w:hAnsi="Cambria Math" w:cs="Arial"/>
              <w:sz w:val="20"/>
              <w:szCs w:val="20"/>
            </w:rPr>
            <m:t>∆</m:t>
          </m:r>
          <m:sSubSup>
            <m:sSubSupPr>
              <m:ctrlPr>
                <w:rPr>
                  <w:rFonts w:ascii="Cambria Math" w:hAnsi="Cambria Math" w:cs="Arial"/>
                  <w:i/>
                  <w:sz w:val="20"/>
                  <w:szCs w:val="20"/>
                </w:rPr>
              </m:ctrlPr>
            </m:sSubSupPr>
            <m:e>
              <m:r>
                <w:rPr>
                  <w:rFonts w:ascii="Cambria Math" w:hAnsi="Cambria Math" w:cs="Arial"/>
                  <w:sz w:val="20"/>
                  <w:szCs w:val="20"/>
                </w:rPr>
                <m:t>S</m:t>
              </m:r>
            </m:e>
            <m:sub>
              <m:r>
                <w:rPr>
                  <w:rFonts w:ascii="Cambria Math" w:hAnsi="Cambria Math" w:cs="Arial"/>
                  <w:sz w:val="20"/>
                  <w:szCs w:val="20"/>
                  <w:lang w:val="en-US"/>
                </w:rPr>
                <m:t>k</m:t>
              </m:r>
              <m:r>
                <w:rPr>
                  <w:rFonts w:ascii="Cambria Math" w:hAnsi="Cambria Math" w:cs="Arial"/>
                  <w:sz w:val="20"/>
                  <w:szCs w:val="20"/>
                </w:rPr>
                <m:t>-1</m:t>
              </m:r>
            </m:sub>
            <m:sup>
              <m:r>
                <w:rPr>
                  <w:rFonts w:ascii="Cambria Math" w:hAnsi="Cambria Math" w:cs="Arial"/>
                  <w:sz w:val="20"/>
                  <w:szCs w:val="20"/>
                </w:rPr>
                <m:t>1-</m:t>
              </m:r>
            </m:sup>
          </m:sSubSup>
          <m:r>
            <w:rPr>
              <w:rFonts w:ascii="Cambria Math" w:hAnsi="Cambria Math" w:cs="Arial"/>
              <w:sz w:val="20"/>
              <w:szCs w:val="20"/>
            </w:rPr>
            <m:t>=0</m:t>
          </m:r>
        </m:oMath>
      </m:oMathPara>
    </w:p>
    <w:p w14:paraId="132CB649" w14:textId="77777777" w:rsidR="00A504E3" w:rsidRPr="00026497" w:rsidRDefault="00A504E3" w:rsidP="00A504E3">
      <w:pPr>
        <w:pStyle w:val="af8"/>
        <w:suppressAutoHyphens/>
        <w:spacing w:before="120" w:after="120"/>
        <w:contextualSpacing w:val="0"/>
        <w:jc w:val="both"/>
        <w:rPr>
          <w:sz w:val="20"/>
          <w:szCs w:val="20"/>
        </w:rPr>
      </w:pPr>
      <m:oMathPara>
        <m:oMath>
          <m:r>
            <w:rPr>
              <w:rFonts w:ascii="Cambria Math" w:hAnsi="Cambria Math" w:cs="Arial"/>
              <w:sz w:val="20"/>
              <w:szCs w:val="20"/>
            </w:rPr>
            <m:t>∆</m:t>
          </m:r>
          <m:sSubSup>
            <m:sSubSupPr>
              <m:ctrlPr>
                <w:rPr>
                  <w:rFonts w:ascii="Cambria Math" w:hAnsi="Cambria Math" w:cs="Arial"/>
                  <w:i/>
                  <w:sz w:val="20"/>
                  <w:szCs w:val="20"/>
                </w:rPr>
              </m:ctrlPr>
            </m:sSubSupPr>
            <m:e>
              <m:r>
                <w:rPr>
                  <w:rFonts w:ascii="Cambria Math" w:hAnsi="Cambria Math" w:cs="Arial"/>
                  <w:sz w:val="20"/>
                  <w:szCs w:val="20"/>
                </w:rPr>
                <m:t>S</m:t>
              </m:r>
            </m:e>
            <m:sub>
              <m:r>
                <w:rPr>
                  <w:rFonts w:ascii="Cambria Math" w:hAnsi="Cambria Math" w:cs="Arial"/>
                  <w:sz w:val="20"/>
                  <w:szCs w:val="20"/>
                  <w:lang w:val="en-US"/>
                </w:rPr>
                <m:t>k</m:t>
              </m:r>
              <m:r>
                <w:rPr>
                  <w:rFonts w:ascii="Cambria Math" w:hAnsi="Cambria Math" w:cs="Arial"/>
                  <w:sz w:val="20"/>
                  <w:szCs w:val="20"/>
                </w:rPr>
                <m:t>-1</m:t>
              </m:r>
            </m:sub>
            <m:sup>
              <m:r>
                <w:rPr>
                  <w:rFonts w:ascii="Cambria Math" w:hAnsi="Cambria Math" w:cs="Arial"/>
                  <w:sz w:val="20"/>
                  <w:szCs w:val="20"/>
                </w:rPr>
                <m:t>2-</m:t>
              </m:r>
            </m:sup>
          </m:sSubSup>
          <m:r>
            <w:rPr>
              <w:rFonts w:ascii="Cambria Math" w:hAnsi="Cambria Math" w:cs="Arial"/>
              <w:sz w:val="20"/>
              <w:szCs w:val="20"/>
            </w:rPr>
            <m:t>=0</m:t>
          </m:r>
        </m:oMath>
      </m:oMathPara>
    </w:p>
    <w:p w14:paraId="3559CBA9" w14:textId="77777777" w:rsidR="00A504E3" w:rsidRPr="005C3F56" w:rsidRDefault="00A504E3" w:rsidP="00A504E3">
      <w:pPr>
        <w:suppressAutoHyphens/>
        <w:spacing w:before="240" w:after="60"/>
        <w:jc w:val="both"/>
        <w:rPr>
          <w:sz w:val="20"/>
          <w:szCs w:val="20"/>
        </w:rPr>
      </w:pPr>
      <w:r>
        <w:rPr>
          <w:sz w:val="20"/>
          <w:szCs w:val="20"/>
        </w:rPr>
        <w:lastRenderedPageBreak/>
        <w:t>г</w:t>
      </w:r>
      <w:r w:rsidRPr="005C3F56">
        <w:rPr>
          <w:sz w:val="20"/>
          <w:szCs w:val="20"/>
        </w:rPr>
        <w:t>де</w:t>
      </w:r>
    </w:p>
    <w:p w14:paraId="50E6F4A0" w14:textId="457BF5C2" w:rsidR="00A504E3" w:rsidRDefault="002F48C5" w:rsidP="00A504E3">
      <w:pPr>
        <w:suppressAutoHyphens/>
        <w:spacing w:before="120" w:after="12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k-1,   12</m:t>
            </m:r>
          </m:sub>
          <m:sup>
            <m:r>
              <w:rPr>
                <w:rFonts w:ascii="Cambria Math" w:hAnsi="Cambria Math"/>
                <w:sz w:val="20"/>
                <w:szCs w:val="20"/>
              </w:rPr>
              <m:t>НИТ.сниж</m:t>
            </m:r>
          </m:sup>
        </m:sSubSup>
      </m:oMath>
      <w:r w:rsidR="00A504E3">
        <w:rPr>
          <w:sz w:val="20"/>
          <w:szCs w:val="20"/>
        </w:rPr>
        <w:t xml:space="preserve"> – значение величины </w:t>
      </w:r>
      <m:oMath>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lang w:val="en-US"/>
              </w:rPr>
              <m:t>k</m:t>
            </m:r>
            <m:r>
              <w:rPr>
                <w:rFonts w:ascii="Cambria Math" w:hAnsi="Cambria Math"/>
                <w:sz w:val="20"/>
                <w:szCs w:val="20"/>
              </w:rPr>
              <m:t>,  m</m:t>
            </m:r>
          </m:sub>
          <m:sup>
            <m:r>
              <w:rPr>
                <w:rFonts w:ascii="Cambria Math" w:hAnsi="Cambria Math"/>
                <w:sz w:val="20"/>
                <w:szCs w:val="20"/>
              </w:rPr>
              <m:t>НИТ.сниж</m:t>
            </m:r>
          </m:sup>
        </m:sSubSup>
      </m:oMath>
      <w:r w:rsidR="00A504E3">
        <w:rPr>
          <w:sz w:val="20"/>
          <w:szCs w:val="20"/>
        </w:rPr>
        <w:t xml:space="preserve">, рассчитанной в соответствии с </w:t>
      </w:r>
      <w:r w:rsidR="00A504E3" w:rsidRPr="000277EA">
        <w:rPr>
          <w:b/>
          <w:sz w:val="20"/>
          <w:szCs w:val="20"/>
        </w:rPr>
        <w:t xml:space="preserve">пунктом </w:t>
      </w:r>
      <w:r w:rsidR="00A504E3">
        <w:rPr>
          <w:b/>
          <w:sz w:val="20"/>
          <w:szCs w:val="20"/>
          <w:highlight w:val="yellow"/>
        </w:rPr>
        <w:fldChar w:fldCharType="begin"/>
      </w:r>
      <w:r w:rsidR="00A504E3">
        <w:rPr>
          <w:b/>
          <w:sz w:val="20"/>
          <w:szCs w:val="20"/>
        </w:rPr>
        <w:instrText xml:space="preserve"> REF _Ref65523178 \r </w:instrText>
      </w:r>
      <w:r w:rsidR="00A504E3">
        <w:rPr>
          <w:b/>
          <w:sz w:val="20"/>
          <w:szCs w:val="20"/>
          <w:highlight w:val="yellow"/>
        </w:rPr>
        <w:fldChar w:fldCharType="separate"/>
      </w:r>
      <w:r w:rsidR="009C0EEE">
        <w:rPr>
          <w:b/>
          <w:sz w:val="20"/>
          <w:szCs w:val="20"/>
        </w:rPr>
        <w:t>4.3.3</w:t>
      </w:r>
      <w:r w:rsidR="00A504E3">
        <w:rPr>
          <w:b/>
          <w:sz w:val="20"/>
          <w:szCs w:val="20"/>
          <w:highlight w:val="yellow"/>
        </w:rPr>
        <w:fldChar w:fldCharType="end"/>
      </w:r>
      <w:r w:rsidR="00A504E3">
        <w:rPr>
          <w:sz w:val="20"/>
          <w:szCs w:val="20"/>
        </w:rPr>
        <w:t xml:space="preserve"> Договора в отношении </w:t>
      </w:r>
      <w:r w:rsidR="00A504E3" w:rsidRPr="00501CAB">
        <w:rPr>
          <w:b/>
          <w:i/>
          <w:sz w:val="20"/>
          <w:szCs w:val="20"/>
        </w:rPr>
        <w:t>декабря</w:t>
      </w:r>
      <w:r w:rsidR="00A504E3">
        <w:rPr>
          <w:sz w:val="20"/>
          <w:szCs w:val="20"/>
        </w:rPr>
        <w:t xml:space="preserve"> предыдущего календарного года </w:t>
      </w:r>
      <w:r w:rsidR="00A504E3" w:rsidRPr="00501CAB">
        <w:rPr>
          <w:b/>
          <w:i/>
          <w:sz w:val="20"/>
          <w:szCs w:val="20"/>
          <w:lang w:val="en-US"/>
        </w:rPr>
        <w:t>k</w:t>
      </w:r>
      <w:r w:rsidR="00A504E3" w:rsidRPr="00501CAB">
        <w:rPr>
          <w:b/>
          <w:i/>
          <w:sz w:val="20"/>
          <w:szCs w:val="20"/>
        </w:rPr>
        <w:t>-1</w:t>
      </w:r>
      <w:r w:rsidR="00A504E3">
        <w:rPr>
          <w:b/>
          <w:i/>
          <w:sz w:val="20"/>
          <w:szCs w:val="20"/>
        </w:rPr>
        <w:t xml:space="preserve"> </w:t>
      </w:r>
      <w:r w:rsidR="00A504E3" w:rsidRPr="00D52CBE">
        <w:rPr>
          <w:sz w:val="20"/>
          <w:szCs w:val="20"/>
        </w:rPr>
        <w:t>(в рублях, без учета НДС)</w:t>
      </w:r>
      <w:r w:rsidR="00A504E3">
        <w:rPr>
          <w:sz w:val="20"/>
          <w:szCs w:val="20"/>
        </w:rPr>
        <w:t>;</w:t>
      </w:r>
    </w:p>
    <w:p w14:paraId="47437CFC" w14:textId="0D232A09" w:rsidR="00A504E3" w:rsidRDefault="002F48C5" w:rsidP="00A504E3">
      <w:pPr>
        <w:suppressAutoHyphens/>
        <w:spacing w:before="120" w:after="12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-1,</m:t>
            </m:r>
            <m:r>
              <w:rPr>
                <w:rFonts w:ascii="Cambria Math" w:hAnsi="Cambria Math"/>
                <w:sz w:val="20"/>
                <w:szCs w:val="20"/>
                <w:lang w:val="en-US"/>
              </w:rPr>
              <m:t>m</m:t>
            </m:r>
          </m:sub>
          <m:sup>
            <m:r>
              <w:rPr>
                <w:rFonts w:ascii="Cambria Math" w:hAnsi="Cambria Math"/>
                <w:sz w:val="20"/>
                <w:szCs w:val="20"/>
              </w:rPr>
              <m:t>-</m:t>
            </m:r>
          </m:sup>
        </m:sSubSup>
      </m:oMath>
      <w:r w:rsidR="00A504E3">
        <w:rPr>
          <w:sz w:val="20"/>
          <w:szCs w:val="20"/>
        </w:rPr>
        <w:t xml:space="preserve"> – значение величины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oMath>
      <w:r w:rsidR="00A504E3">
        <w:rPr>
          <w:sz w:val="20"/>
          <w:szCs w:val="20"/>
        </w:rPr>
        <w:t xml:space="preserve">, рассчитанной в соответствии с </w:t>
      </w:r>
      <w:r w:rsidR="00A504E3" w:rsidRPr="000277EA">
        <w:rPr>
          <w:b/>
          <w:sz w:val="20"/>
          <w:szCs w:val="20"/>
        </w:rPr>
        <w:t xml:space="preserve">пунктом </w:t>
      </w:r>
      <w:r w:rsidR="00A504E3">
        <w:rPr>
          <w:b/>
          <w:sz w:val="20"/>
          <w:szCs w:val="20"/>
          <w:highlight w:val="yellow"/>
        </w:rPr>
        <w:fldChar w:fldCharType="begin"/>
      </w:r>
      <w:r w:rsidR="00A504E3">
        <w:rPr>
          <w:b/>
          <w:sz w:val="20"/>
          <w:szCs w:val="20"/>
        </w:rPr>
        <w:instrText xml:space="preserve"> REF _Ref65523178 \r </w:instrText>
      </w:r>
      <w:r w:rsidR="00A504E3">
        <w:rPr>
          <w:b/>
          <w:sz w:val="20"/>
          <w:szCs w:val="20"/>
          <w:highlight w:val="yellow"/>
        </w:rPr>
        <w:fldChar w:fldCharType="separate"/>
      </w:r>
      <w:r w:rsidR="009C0EEE">
        <w:rPr>
          <w:b/>
          <w:sz w:val="20"/>
          <w:szCs w:val="20"/>
        </w:rPr>
        <w:t>4.3.3</w:t>
      </w:r>
      <w:r w:rsidR="00A504E3">
        <w:rPr>
          <w:b/>
          <w:sz w:val="20"/>
          <w:szCs w:val="20"/>
          <w:highlight w:val="yellow"/>
        </w:rPr>
        <w:fldChar w:fldCharType="end"/>
      </w:r>
      <w:r w:rsidR="00A504E3">
        <w:rPr>
          <w:sz w:val="20"/>
          <w:szCs w:val="20"/>
        </w:rPr>
        <w:t xml:space="preserve"> Договора в отношении </w:t>
      </w:r>
      <w:r w:rsidR="00A504E3" w:rsidRPr="005C3F56">
        <w:rPr>
          <w:sz w:val="20"/>
          <w:szCs w:val="20"/>
        </w:rPr>
        <w:t>расчетного периода</w:t>
      </w:r>
      <w:r w:rsidR="00A504E3">
        <w:rPr>
          <w:b/>
          <w:i/>
          <w:sz w:val="20"/>
          <w:szCs w:val="20"/>
        </w:rPr>
        <w:t xml:space="preserve"> </w:t>
      </w:r>
      <w:r w:rsidR="00A504E3">
        <w:rPr>
          <w:b/>
          <w:i/>
          <w:sz w:val="20"/>
          <w:szCs w:val="20"/>
          <w:lang w:val="en-US"/>
        </w:rPr>
        <w:t>m</w:t>
      </w:r>
      <w:r w:rsidR="00A504E3">
        <w:rPr>
          <w:sz w:val="20"/>
          <w:szCs w:val="20"/>
        </w:rPr>
        <w:t xml:space="preserve"> предыдущего календарного года </w:t>
      </w:r>
      <w:r w:rsidR="00A504E3" w:rsidRPr="00501CAB">
        <w:rPr>
          <w:b/>
          <w:i/>
          <w:sz w:val="20"/>
          <w:szCs w:val="20"/>
          <w:lang w:val="en-US"/>
        </w:rPr>
        <w:t>k</w:t>
      </w:r>
      <w:r w:rsidR="00A504E3" w:rsidRPr="00501CAB">
        <w:rPr>
          <w:b/>
          <w:i/>
          <w:sz w:val="20"/>
          <w:szCs w:val="20"/>
        </w:rPr>
        <w:t>-1</w:t>
      </w:r>
      <w:r w:rsidR="00A504E3">
        <w:rPr>
          <w:b/>
          <w:i/>
          <w:sz w:val="20"/>
          <w:szCs w:val="20"/>
        </w:rPr>
        <w:t xml:space="preserve"> </w:t>
      </w:r>
      <w:r w:rsidR="00A504E3" w:rsidRPr="00D52CBE">
        <w:rPr>
          <w:sz w:val="20"/>
          <w:szCs w:val="20"/>
        </w:rPr>
        <w:t>(в рублях, без учета НДС)</w:t>
      </w:r>
      <w:r w:rsidR="00A504E3">
        <w:rPr>
          <w:sz w:val="20"/>
          <w:szCs w:val="20"/>
        </w:rPr>
        <w:t>;</w:t>
      </w:r>
    </w:p>
    <w:p w14:paraId="031EA7BE" w14:textId="22C37A63" w:rsidR="00A504E3" w:rsidRPr="00A52485" w:rsidRDefault="002F48C5" w:rsidP="00A504E3">
      <w:pPr>
        <w:suppressAutoHyphens/>
        <w:spacing w:before="120" w:after="12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rPr>
              <m:t>БАЗА_расход</m:t>
            </m:r>
          </m:sup>
        </m:sSubSup>
      </m:oMath>
      <w:r w:rsidR="00A504E3" w:rsidRPr="000D1DEA">
        <w:rPr>
          <w:sz w:val="20"/>
          <w:szCs w:val="20"/>
        </w:rPr>
        <w:t xml:space="preserve"> – </w:t>
      </w:r>
      <w:r w:rsidR="00A504E3" w:rsidRPr="00201E7C">
        <w:rPr>
          <w:b/>
          <w:sz w:val="20"/>
          <w:szCs w:val="20"/>
        </w:rPr>
        <w:t>сумма</w:t>
      </w:r>
      <w:r w:rsidR="00A504E3">
        <w:rPr>
          <w:sz w:val="20"/>
          <w:szCs w:val="20"/>
        </w:rPr>
        <w:t xml:space="preserve"> значений, определяемых аналогично порядку расчета величины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r>
              <w:rPr>
                <w:rFonts w:ascii="Cambria Math" w:hAnsi="Cambria Math"/>
                <w:sz w:val="20"/>
                <w:szCs w:val="20"/>
              </w:rPr>
              <m:t>-1</m:t>
            </m:r>
          </m:sub>
          <m:sup>
            <m:r>
              <w:rPr>
                <w:rFonts w:ascii="Cambria Math" w:hAnsi="Cambria Math"/>
                <w:sz w:val="20"/>
                <w:szCs w:val="20"/>
              </w:rPr>
              <m:t>БАЗА_расход</m:t>
            </m:r>
          </m:sup>
        </m:sSubSup>
      </m:oMath>
      <w:r w:rsidR="00A504E3">
        <w:rPr>
          <w:sz w:val="20"/>
          <w:szCs w:val="20"/>
        </w:rPr>
        <w:t xml:space="preserve">, указанному в </w:t>
      </w:r>
      <w:r w:rsidR="00A504E3" w:rsidRPr="000D1DEA">
        <w:rPr>
          <w:b/>
          <w:sz w:val="20"/>
          <w:szCs w:val="20"/>
        </w:rPr>
        <w:t>пункт</w:t>
      </w:r>
      <w:r w:rsidR="00A504E3">
        <w:rPr>
          <w:b/>
          <w:sz w:val="20"/>
          <w:szCs w:val="20"/>
        </w:rPr>
        <w:t>е</w:t>
      </w:r>
      <w:r w:rsidR="00A504E3" w:rsidRPr="000D1DEA">
        <w:rPr>
          <w:b/>
          <w:sz w:val="20"/>
          <w:szCs w:val="20"/>
        </w:rPr>
        <w:t xml:space="preserve"> </w:t>
      </w:r>
      <w:r w:rsidR="00A504E3">
        <w:rPr>
          <w:b/>
          <w:sz w:val="20"/>
          <w:szCs w:val="20"/>
          <w:highlight w:val="yellow"/>
        </w:rPr>
        <w:fldChar w:fldCharType="begin"/>
      </w:r>
      <w:r w:rsidR="00A504E3">
        <w:rPr>
          <w:b/>
          <w:sz w:val="20"/>
          <w:szCs w:val="20"/>
        </w:rPr>
        <w:instrText xml:space="preserve"> REF _Ref65543288 \r </w:instrText>
      </w:r>
      <w:r w:rsidR="00A504E3">
        <w:rPr>
          <w:b/>
          <w:sz w:val="20"/>
          <w:szCs w:val="20"/>
          <w:highlight w:val="yellow"/>
        </w:rPr>
        <w:fldChar w:fldCharType="separate"/>
      </w:r>
      <w:r w:rsidR="009C0EEE">
        <w:rPr>
          <w:b/>
          <w:sz w:val="20"/>
          <w:szCs w:val="20"/>
        </w:rPr>
        <w:t>4.3.2.4</w:t>
      </w:r>
      <w:r w:rsidR="00A504E3">
        <w:rPr>
          <w:b/>
          <w:sz w:val="20"/>
          <w:szCs w:val="20"/>
          <w:highlight w:val="yellow"/>
        </w:rPr>
        <w:fldChar w:fldCharType="end"/>
      </w:r>
      <w:r w:rsidR="00A504E3">
        <w:rPr>
          <w:sz w:val="20"/>
          <w:szCs w:val="20"/>
        </w:rPr>
        <w:t xml:space="preserve"> Договора, в отношении каждого мероприятия</w:t>
      </w:r>
      <w:r w:rsidR="00A504E3" w:rsidRPr="000E5D2B">
        <w:rPr>
          <w:sz w:val="20"/>
          <w:szCs w:val="20"/>
        </w:rPr>
        <w:t>, котор</w:t>
      </w:r>
      <w:r w:rsidR="00A504E3">
        <w:rPr>
          <w:sz w:val="20"/>
          <w:szCs w:val="20"/>
        </w:rPr>
        <w:t>ое</w:t>
      </w:r>
      <w:r w:rsidR="00A504E3" w:rsidRPr="000E5D2B">
        <w:rPr>
          <w:sz w:val="20"/>
          <w:szCs w:val="20"/>
        </w:rPr>
        <w:t xml:space="preserve"> </w:t>
      </w:r>
      <w:r w:rsidR="00A504E3">
        <w:rPr>
          <w:sz w:val="20"/>
          <w:szCs w:val="20"/>
        </w:rPr>
        <w:t xml:space="preserve">было </w:t>
      </w:r>
      <w:r w:rsidR="00A504E3" w:rsidRPr="000E5D2B">
        <w:rPr>
          <w:sz w:val="20"/>
          <w:szCs w:val="20"/>
        </w:rPr>
        <w:t>включен</w:t>
      </w:r>
      <w:r w:rsidR="00A504E3">
        <w:rPr>
          <w:sz w:val="20"/>
          <w:szCs w:val="20"/>
        </w:rPr>
        <w:t>о</w:t>
      </w:r>
      <w:r w:rsidR="00A504E3" w:rsidRPr="000E5D2B">
        <w:rPr>
          <w:sz w:val="20"/>
          <w:szCs w:val="20"/>
        </w:rPr>
        <w:t xml:space="preserve"> </w:t>
      </w:r>
      <w:r w:rsidR="00A504E3">
        <w:rPr>
          <w:sz w:val="20"/>
          <w:szCs w:val="20"/>
        </w:rPr>
        <w:t xml:space="preserve">Сторонами </w:t>
      </w:r>
      <w:r w:rsidR="00A504E3" w:rsidRPr="000E5D2B">
        <w:rPr>
          <w:sz w:val="20"/>
          <w:szCs w:val="20"/>
        </w:rPr>
        <w:t xml:space="preserve">в Инвестиционную программу </w:t>
      </w:r>
      <w:r w:rsidR="00A504E3">
        <w:rPr>
          <w:sz w:val="20"/>
          <w:szCs w:val="20"/>
        </w:rPr>
        <w:t xml:space="preserve">на календарный год </w:t>
      </w:r>
      <w:r w:rsidR="00A504E3" w:rsidRPr="008F787C">
        <w:rPr>
          <w:b/>
          <w:i/>
          <w:sz w:val="20"/>
          <w:szCs w:val="20"/>
          <w:lang w:val="en-US"/>
        </w:rPr>
        <w:t>k</w:t>
      </w:r>
      <w:r w:rsidR="00A504E3" w:rsidRPr="008F787C">
        <w:rPr>
          <w:b/>
          <w:i/>
          <w:sz w:val="20"/>
          <w:szCs w:val="20"/>
        </w:rPr>
        <w:t>-1</w:t>
      </w:r>
      <w:r w:rsidR="00A504E3" w:rsidRPr="008F787C">
        <w:rPr>
          <w:sz w:val="20"/>
          <w:szCs w:val="20"/>
        </w:rPr>
        <w:t xml:space="preserve"> </w:t>
      </w:r>
      <w:r w:rsidR="00A504E3" w:rsidRPr="000E5D2B">
        <w:rPr>
          <w:sz w:val="20"/>
          <w:szCs w:val="20"/>
        </w:rPr>
        <w:t>(в рублях, без учета НДС)</w:t>
      </w:r>
      <w:r w:rsidR="00A504E3">
        <w:rPr>
          <w:sz w:val="20"/>
          <w:szCs w:val="20"/>
        </w:rPr>
        <w:t>;</w:t>
      </w:r>
    </w:p>
    <w:p w14:paraId="4A15CF7B" w14:textId="2FA7B134" w:rsidR="00A504E3" w:rsidRDefault="002F48C5" w:rsidP="00A504E3">
      <w:pPr>
        <w:suppressAutoHyphens/>
        <w:spacing w:before="120" w:after="120"/>
        <w:jc w:val="both"/>
        <w:rPr>
          <w:sz w:val="20"/>
          <w:szCs w:val="20"/>
        </w:rPr>
      </w:pPr>
      <m:oMath>
        <m:sSubSup>
          <m:sSubSupPr>
            <m:ctrlPr>
              <w:rPr>
                <w:rFonts w:ascii="Cambria Math" w:hAnsi="Cambria Math" w:cs="Arial"/>
                <w:i/>
                <w:sz w:val="20"/>
                <w:szCs w:val="20"/>
              </w:rPr>
            </m:ctrlPr>
          </m:sSubSupPr>
          <m:e>
            <m:r>
              <w:rPr>
                <w:rFonts w:ascii="Cambria Math" w:hAnsi="Cambria Math" w:cs="Arial"/>
                <w:sz w:val="20"/>
                <w:szCs w:val="20"/>
                <w:lang w:val="en-US"/>
              </w:rPr>
              <m:t>S</m:t>
            </m:r>
            <m:ctrlPr>
              <w:rPr>
                <w:rFonts w:ascii="Cambria Math" w:hAnsi="Cambria Math" w:cs="Arial"/>
                <w:i/>
                <w:sz w:val="20"/>
                <w:szCs w:val="20"/>
                <w:lang w:val="en-US"/>
              </w:rPr>
            </m:ctrlPr>
          </m:e>
          <m:sub>
            <m:r>
              <w:rPr>
                <w:rFonts w:ascii="Cambria Math" w:hAnsi="Cambria Math" w:cs="Arial"/>
                <w:sz w:val="20"/>
                <w:szCs w:val="20"/>
                <w:lang w:val="en-US"/>
              </w:rPr>
              <m:t>k</m:t>
            </m:r>
            <m:r>
              <w:rPr>
                <w:rFonts w:ascii="Cambria Math" w:hAnsi="Cambria Math" w:cs="Arial"/>
                <w:sz w:val="20"/>
                <w:szCs w:val="20"/>
              </w:rPr>
              <m:t>-1</m:t>
            </m:r>
          </m:sub>
          <m:sup>
            <m:r>
              <w:rPr>
                <w:rFonts w:ascii="Cambria Math" w:hAnsi="Cambria Math" w:cs="Arial"/>
                <w:sz w:val="20"/>
                <w:szCs w:val="20"/>
              </w:rPr>
              <m:t>+</m:t>
            </m:r>
          </m:sup>
        </m:sSubSup>
      </m:oMath>
      <w:r w:rsidR="00A504E3" w:rsidRPr="00665DD5">
        <w:rPr>
          <w:sz w:val="20"/>
          <w:szCs w:val="20"/>
        </w:rPr>
        <w:t xml:space="preserve"> – </w:t>
      </w:r>
      <w:r w:rsidR="00A504E3" w:rsidRPr="003343A5">
        <w:rPr>
          <w:b/>
          <w:sz w:val="20"/>
          <w:szCs w:val="20"/>
        </w:rPr>
        <w:t>сумма</w:t>
      </w:r>
      <w:r w:rsidR="00A504E3" w:rsidRPr="00665DD5">
        <w:rPr>
          <w:sz w:val="20"/>
          <w:szCs w:val="20"/>
        </w:rPr>
        <w:t xml:space="preserve"> значений величины </w:t>
      </w:r>
      <m:oMath>
        <m:sSubSup>
          <m:sSubSupPr>
            <m:ctrlPr>
              <w:rPr>
                <w:rFonts w:ascii="Cambria Math" w:hAnsi="Cambria Math" w:cs="Arial"/>
                <w:i/>
                <w:sz w:val="20"/>
                <w:szCs w:val="20"/>
              </w:rPr>
            </m:ctrlPr>
          </m:sSubSupPr>
          <m:e>
            <m:r>
              <w:rPr>
                <w:rFonts w:ascii="Cambria Math" w:hAnsi="Cambria Math" w:cs="Arial"/>
                <w:sz w:val="20"/>
                <w:szCs w:val="20"/>
                <w:lang w:val="en-US"/>
              </w:rPr>
              <m:t>S</m:t>
            </m:r>
            <m:ctrlPr>
              <w:rPr>
                <w:rFonts w:ascii="Cambria Math" w:hAnsi="Cambria Math" w:cs="Arial"/>
                <w:i/>
                <w:sz w:val="20"/>
                <w:szCs w:val="20"/>
                <w:lang w:val="en-US"/>
              </w:rPr>
            </m:ctrlPr>
          </m:e>
          <m:sub>
            <m:r>
              <w:rPr>
                <w:rFonts w:ascii="Cambria Math" w:hAnsi="Cambria Math" w:cs="Arial"/>
                <w:sz w:val="20"/>
                <w:szCs w:val="20"/>
                <w:lang w:val="en-US"/>
              </w:rPr>
              <m:t>k</m:t>
            </m:r>
            <m:r>
              <w:rPr>
                <w:rFonts w:ascii="Cambria Math" w:hAnsi="Cambria Math" w:cs="Arial"/>
                <w:sz w:val="20"/>
                <w:szCs w:val="20"/>
              </w:rPr>
              <m:t>,</m:t>
            </m:r>
            <m:r>
              <w:rPr>
                <w:rFonts w:ascii="Cambria Math" w:hAnsi="Cambria Math" w:cs="Arial"/>
                <w:sz w:val="20"/>
                <w:szCs w:val="20"/>
                <w:lang w:val="en-US"/>
              </w:rPr>
              <m:t>m</m:t>
            </m:r>
          </m:sub>
          <m:sup>
            <m:r>
              <w:rPr>
                <w:rFonts w:ascii="Cambria Math" w:hAnsi="Cambria Math" w:cs="Arial"/>
                <w:sz w:val="20"/>
                <w:szCs w:val="20"/>
              </w:rPr>
              <m:t>+</m:t>
            </m:r>
          </m:sup>
        </m:sSubSup>
      </m:oMath>
      <w:r w:rsidR="00A504E3" w:rsidRPr="00665DD5">
        <w:rPr>
          <w:sz w:val="20"/>
          <w:szCs w:val="20"/>
        </w:rPr>
        <w:t xml:space="preserve"> , рассчитанных</w:t>
      </w:r>
      <w:r w:rsidR="00A504E3">
        <w:rPr>
          <w:sz w:val="20"/>
          <w:szCs w:val="20"/>
        </w:rPr>
        <w:t xml:space="preserve"> в соответствии с </w:t>
      </w:r>
      <w:r w:rsidR="00A504E3" w:rsidRPr="00665DD5">
        <w:rPr>
          <w:b/>
          <w:sz w:val="20"/>
          <w:szCs w:val="20"/>
        </w:rPr>
        <w:t xml:space="preserve">пунктом </w:t>
      </w:r>
      <w:r w:rsidR="00A504E3">
        <w:rPr>
          <w:b/>
          <w:sz w:val="20"/>
          <w:szCs w:val="20"/>
          <w:highlight w:val="yellow"/>
        </w:rPr>
        <w:fldChar w:fldCharType="begin"/>
      </w:r>
      <w:r w:rsidR="00A504E3">
        <w:rPr>
          <w:b/>
          <w:sz w:val="20"/>
          <w:szCs w:val="20"/>
        </w:rPr>
        <w:instrText xml:space="preserve"> REF _Ref65522964 \r </w:instrText>
      </w:r>
      <w:r w:rsidR="00A504E3">
        <w:rPr>
          <w:b/>
          <w:sz w:val="20"/>
          <w:szCs w:val="20"/>
          <w:highlight w:val="yellow"/>
        </w:rPr>
        <w:fldChar w:fldCharType="separate"/>
      </w:r>
      <w:r w:rsidR="009C0EEE">
        <w:rPr>
          <w:b/>
          <w:sz w:val="20"/>
          <w:szCs w:val="20"/>
        </w:rPr>
        <w:t>4.3.2</w:t>
      </w:r>
      <w:r w:rsidR="00A504E3">
        <w:rPr>
          <w:b/>
          <w:sz w:val="20"/>
          <w:szCs w:val="20"/>
          <w:highlight w:val="yellow"/>
        </w:rPr>
        <w:fldChar w:fldCharType="end"/>
      </w:r>
      <w:r w:rsidR="00A504E3">
        <w:rPr>
          <w:sz w:val="20"/>
          <w:szCs w:val="20"/>
        </w:rPr>
        <w:t xml:space="preserve"> Договора в отношении каждого месяца календарного года </w:t>
      </w:r>
      <w:r w:rsidR="00A504E3">
        <w:rPr>
          <w:b/>
          <w:i/>
          <w:sz w:val="20"/>
          <w:szCs w:val="20"/>
          <w:lang w:val="en-US"/>
        </w:rPr>
        <w:t>k</w:t>
      </w:r>
      <w:r w:rsidR="00A504E3" w:rsidRPr="00CE48E5">
        <w:rPr>
          <w:b/>
          <w:i/>
          <w:sz w:val="20"/>
          <w:szCs w:val="20"/>
        </w:rPr>
        <w:t>-1</w:t>
      </w:r>
      <w:r w:rsidR="00A504E3" w:rsidRPr="00665DD5">
        <w:rPr>
          <w:sz w:val="20"/>
          <w:szCs w:val="20"/>
        </w:rPr>
        <w:t xml:space="preserve"> </w:t>
      </w:r>
      <w:r w:rsidR="00A504E3" w:rsidRPr="000E5D2B">
        <w:rPr>
          <w:sz w:val="20"/>
          <w:szCs w:val="20"/>
        </w:rPr>
        <w:t>(в рублях, без учета НДС)</w:t>
      </w:r>
      <w:r w:rsidR="00A504E3">
        <w:rPr>
          <w:sz w:val="20"/>
          <w:szCs w:val="20"/>
        </w:rPr>
        <w:t>;</w:t>
      </w:r>
    </w:p>
    <w:p w14:paraId="41C58903" w14:textId="4740BCA9" w:rsidR="00A504E3" w:rsidRPr="000D1DEA" w:rsidRDefault="002F48C5" w:rsidP="00A504E3">
      <w:pPr>
        <w:suppressAutoHyphens/>
        <w:spacing w:before="120" w:after="120"/>
        <w:jc w:val="both"/>
        <w:rPr>
          <w:sz w:val="20"/>
          <w:szCs w:val="20"/>
        </w:rPr>
      </w:pP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1+</m:t>
            </m:r>
          </m:sup>
        </m:sSubSup>
        <m:r>
          <w:rPr>
            <w:rFonts w:ascii="Cambria Math" w:hAnsi="Cambria Math" w:cs="Calibri"/>
            <w:sz w:val="20"/>
            <w:szCs w:val="20"/>
          </w:rPr>
          <m:t>+</m:t>
        </m:r>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2+</m:t>
            </m:r>
          </m:sup>
        </m:sSubSup>
      </m:oMath>
      <w:r w:rsidR="00A504E3" w:rsidRPr="00665DD5">
        <w:rPr>
          <w:sz w:val="20"/>
          <w:szCs w:val="20"/>
        </w:rPr>
        <w:t xml:space="preserve"> – ве</w:t>
      </w:r>
      <w:r w:rsidR="00A504E3">
        <w:rPr>
          <w:sz w:val="20"/>
          <w:szCs w:val="20"/>
        </w:rPr>
        <w:t xml:space="preserve">личины, определенные в </w:t>
      </w:r>
      <w:r w:rsidR="00A504E3" w:rsidRPr="000D1DEA">
        <w:rPr>
          <w:b/>
          <w:sz w:val="20"/>
          <w:szCs w:val="20"/>
        </w:rPr>
        <w:t xml:space="preserve">пункте </w:t>
      </w:r>
      <w:r w:rsidR="00A504E3">
        <w:rPr>
          <w:b/>
          <w:sz w:val="20"/>
          <w:szCs w:val="20"/>
          <w:highlight w:val="yellow"/>
        </w:rPr>
        <w:fldChar w:fldCharType="begin"/>
      </w:r>
      <w:r w:rsidR="00A504E3">
        <w:rPr>
          <w:b/>
          <w:sz w:val="20"/>
          <w:szCs w:val="20"/>
        </w:rPr>
        <w:instrText xml:space="preserve"> REF _Ref65782493 \r </w:instrText>
      </w:r>
      <w:r w:rsidR="00A504E3">
        <w:rPr>
          <w:b/>
          <w:sz w:val="20"/>
          <w:szCs w:val="20"/>
          <w:highlight w:val="yellow"/>
        </w:rPr>
        <w:fldChar w:fldCharType="separate"/>
      </w:r>
      <w:r w:rsidR="009C0EEE">
        <w:rPr>
          <w:b/>
          <w:sz w:val="20"/>
          <w:szCs w:val="20"/>
        </w:rPr>
        <w:t>4.3.2.10</w:t>
      </w:r>
      <w:r w:rsidR="00A504E3">
        <w:rPr>
          <w:b/>
          <w:sz w:val="20"/>
          <w:szCs w:val="20"/>
          <w:highlight w:val="yellow"/>
        </w:rPr>
        <w:fldChar w:fldCharType="end"/>
      </w:r>
      <w:r w:rsidR="00A504E3">
        <w:rPr>
          <w:sz w:val="20"/>
          <w:szCs w:val="20"/>
        </w:rPr>
        <w:t xml:space="preserve"> Договора.</w:t>
      </w:r>
    </w:p>
    <w:p w14:paraId="52261513" w14:textId="2313C68A" w:rsidR="00A504E3" w:rsidRDefault="002F48C5" w:rsidP="00A504E3">
      <w:pPr>
        <w:suppressAutoHyphens/>
        <w:spacing w:before="120" w:after="6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rPr>
              <m:t>ИРП.ФАКТ</m:t>
            </m:r>
          </m:sup>
        </m:sSubSup>
      </m:oMath>
      <w:r w:rsidR="00A504E3" w:rsidRPr="00665DD5">
        <w:rPr>
          <w:sz w:val="20"/>
          <w:szCs w:val="20"/>
        </w:rPr>
        <w:t xml:space="preserve"> – согласованная Сторонами в соответствии с </w:t>
      </w:r>
      <w:r w:rsidR="00A504E3" w:rsidRPr="00665DD5">
        <w:rPr>
          <w:b/>
          <w:sz w:val="20"/>
          <w:szCs w:val="20"/>
        </w:rPr>
        <w:t xml:space="preserve">пунктом </w:t>
      </w:r>
      <w:r w:rsidR="00A504E3" w:rsidRPr="00665DD5">
        <w:rPr>
          <w:b/>
          <w:sz w:val="20"/>
          <w:szCs w:val="20"/>
        </w:rPr>
        <w:fldChar w:fldCharType="begin"/>
      </w:r>
      <w:r w:rsidR="00A504E3" w:rsidRPr="00665DD5">
        <w:rPr>
          <w:b/>
          <w:sz w:val="20"/>
          <w:szCs w:val="20"/>
        </w:rPr>
        <w:instrText xml:space="preserve"> REF _Ref65543647 \r </w:instrText>
      </w:r>
      <w:r w:rsidR="00A504E3">
        <w:rPr>
          <w:b/>
          <w:sz w:val="20"/>
          <w:szCs w:val="20"/>
        </w:rPr>
        <w:instrText xml:space="preserve"> \* MERGEFORMAT </w:instrText>
      </w:r>
      <w:r w:rsidR="00A504E3" w:rsidRPr="00665DD5">
        <w:rPr>
          <w:b/>
          <w:sz w:val="20"/>
          <w:szCs w:val="20"/>
        </w:rPr>
        <w:fldChar w:fldCharType="separate"/>
      </w:r>
      <w:r w:rsidR="009C0EEE">
        <w:rPr>
          <w:b/>
          <w:sz w:val="20"/>
          <w:szCs w:val="20"/>
        </w:rPr>
        <w:t>4.2.3</w:t>
      </w:r>
      <w:r w:rsidR="00A504E3" w:rsidRPr="00665DD5">
        <w:rPr>
          <w:b/>
          <w:sz w:val="20"/>
          <w:szCs w:val="20"/>
        </w:rPr>
        <w:fldChar w:fldCharType="end"/>
      </w:r>
      <w:r w:rsidR="00A504E3" w:rsidRPr="00665DD5">
        <w:rPr>
          <w:b/>
          <w:sz w:val="20"/>
          <w:szCs w:val="20"/>
        </w:rPr>
        <w:t xml:space="preserve"> </w:t>
      </w:r>
      <w:r w:rsidR="00A504E3" w:rsidRPr="00665DD5">
        <w:rPr>
          <w:sz w:val="20"/>
          <w:szCs w:val="20"/>
        </w:rPr>
        <w:t>Договора плановая стоимость</w:t>
      </w:r>
      <w:r w:rsidR="00A504E3" w:rsidRPr="008A7745">
        <w:rPr>
          <w:sz w:val="20"/>
          <w:szCs w:val="20"/>
        </w:rPr>
        <w:t xml:space="preserve"> мероприятий Инвестиционной программы</w:t>
      </w:r>
      <w:r w:rsidR="00A504E3">
        <w:rPr>
          <w:sz w:val="20"/>
          <w:szCs w:val="20"/>
        </w:rPr>
        <w:t xml:space="preserve"> </w:t>
      </w:r>
      <w:r w:rsidR="00A504E3" w:rsidRPr="001F0A40">
        <w:rPr>
          <w:sz w:val="20"/>
          <w:szCs w:val="20"/>
        </w:rPr>
        <w:t xml:space="preserve">на прошедший календарный год </w:t>
      </w:r>
      <w:r w:rsidR="00A504E3" w:rsidRPr="001F0A40">
        <w:rPr>
          <w:b/>
          <w:i/>
          <w:sz w:val="20"/>
          <w:szCs w:val="20"/>
          <w:lang w:val="en-US"/>
        </w:rPr>
        <w:t>k</w:t>
      </w:r>
      <w:r w:rsidR="00A504E3" w:rsidRPr="001F0A40">
        <w:rPr>
          <w:b/>
          <w:i/>
          <w:sz w:val="20"/>
          <w:szCs w:val="20"/>
        </w:rPr>
        <w:t>-1</w:t>
      </w:r>
      <w:r w:rsidR="00A504E3">
        <w:rPr>
          <w:sz w:val="20"/>
          <w:szCs w:val="20"/>
        </w:rPr>
        <w:t xml:space="preserve">, </w:t>
      </w:r>
      <w:r w:rsidR="00A504E3" w:rsidRPr="00180306">
        <w:rPr>
          <w:sz w:val="20"/>
          <w:szCs w:val="20"/>
        </w:rPr>
        <w:t xml:space="preserve">выполнение которых в течение календарного года </w:t>
      </w:r>
      <w:r w:rsidR="00A504E3" w:rsidRPr="00180306">
        <w:rPr>
          <w:b/>
          <w:i/>
          <w:sz w:val="20"/>
          <w:szCs w:val="20"/>
          <w:lang w:val="en-US"/>
        </w:rPr>
        <w:t>k</w:t>
      </w:r>
      <w:r w:rsidR="00A504E3" w:rsidRPr="00180306">
        <w:rPr>
          <w:b/>
          <w:i/>
          <w:sz w:val="20"/>
          <w:szCs w:val="20"/>
        </w:rPr>
        <w:t>-1</w:t>
      </w:r>
      <w:r w:rsidR="00A504E3" w:rsidRPr="00180306">
        <w:rPr>
          <w:sz w:val="20"/>
          <w:szCs w:val="20"/>
        </w:rPr>
        <w:t xml:space="preserve"> было </w:t>
      </w:r>
      <w:r w:rsidR="00A504E3">
        <w:rPr>
          <w:sz w:val="20"/>
          <w:szCs w:val="20"/>
        </w:rPr>
        <w:t xml:space="preserve">согласовано Сторонами в соответствии с требованиями </w:t>
      </w:r>
      <w:r w:rsidR="00A504E3" w:rsidRPr="00180306">
        <w:rPr>
          <w:sz w:val="20"/>
          <w:szCs w:val="20"/>
        </w:rPr>
        <w:t>Стандарт</w:t>
      </w:r>
      <w:r w:rsidR="00A504E3">
        <w:rPr>
          <w:sz w:val="20"/>
          <w:szCs w:val="20"/>
        </w:rPr>
        <w:t>а</w:t>
      </w:r>
      <w:r w:rsidR="00A504E3" w:rsidRPr="00180306">
        <w:rPr>
          <w:sz w:val="20"/>
          <w:szCs w:val="20"/>
        </w:rPr>
        <w:t xml:space="preserve"> взаимодействия </w:t>
      </w:r>
      <w:r w:rsidR="00A504E3">
        <w:rPr>
          <w:sz w:val="20"/>
          <w:szCs w:val="20"/>
        </w:rPr>
        <w:t xml:space="preserve">и Договора </w:t>
      </w:r>
      <w:r w:rsidR="00A504E3" w:rsidRPr="00180306">
        <w:rPr>
          <w:sz w:val="20"/>
          <w:szCs w:val="20"/>
        </w:rPr>
        <w:t xml:space="preserve">на основании отчета об исполнении Инвестиционной программы </w:t>
      </w:r>
      <w:r w:rsidR="00A504E3">
        <w:rPr>
          <w:sz w:val="20"/>
          <w:szCs w:val="20"/>
        </w:rPr>
        <w:t>за</w:t>
      </w:r>
      <w:r w:rsidR="00A504E3" w:rsidRPr="00180306">
        <w:rPr>
          <w:sz w:val="20"/>
          <w:szCs w:val="20"/>
        </w:rPr>
        <w:t xml:space="preserve"> календарн</w:t>
      </w:r>
      <w:r w:rsidR="00A504E3">
        <w:rPr>
          <w:sz w:val="20"/>
          <w:szCs w:val="20"/>
        </w:rPr>
        <w:t>ый</w:t>
      </w:r>
      <w:r w:rsidR="00A504E3" w:rsidRPr="00180306">
        <w:rPr>
          <w:sz w:val="20"/>
          <w:szCs w:val="20"/>
        </w:rPr>
        <w:t xml:space="preserve"> год </w:t>
      </w:r>
      <w:r w:rsidR="00A504E3" w:rsidRPr="00180306">
        <w:rPr>
          <w:b/>
          <w:i/>
          <w:sz w:val="20"/>
          <w:szCs w:val="20"/>
          <w:lang w:val="en-US"/>
        </w:rPr>
        <w:t>k</w:t>
      </w:r>
      <w:r w:rsidR="00A504E3" w:rsidRPr="00180306">
        <w:rPr>
          <w:b/>
          <w:i/>
          <w:sz w:val="20"/>
          <w:szCs w:val="20"/>
        </w:rPr>
        <w:t>-1</w:t>
      </w:r>
      <w:r w:rsidR="00A504E3" w:rsidRPr="00180306">
        <w:rPr>
          <w:sz w:val="20"/>
          <w:szCs w:val="20"/>
        </w:rPr>
        <w:t>, предоставленного Теплосетевой организацией</w:t>
      </w:r>
      <w:r w:rsidR="00A504E3">
        <w:rPr>
          <w:sz w:val="20"/>
          <w:szCs w:val="20"/>
        </w:rPr>
        <w:t xml:space="preserve"> </w:t>
      </w:r>
      <w:r w:rsidR="00A504E3" w:rsidRPr="00D52CBE">
        <w:rPr>
          <w:sz w:val="20"/>
          <w:szCs w:val="20"/>
        </w:rPr>
        <w:t>(в рублях, без учета НДС)</w:t>
      </w:r>
      <w:r w:rsidR="00A504E3">
        <w:rPr>
          <w:sz w:val="20"/>
          <w:szCs w:val="20"/>
        </w:rPr>
        <w:t>.</w:t>
      </w:r>
    </w:p>
    <w:p w14:paraId="1A0363B4" w14:textId="3762130D" w:rsidR="00A504E3" w:rsidRPr="001F0A40" w:rsidRDefault="00A504E3" w:rsidP="00847744">
      <w:pPr>
        <w:pStyle w:val="af8"/>
        <w:numPr>
          <w:ilvl w:val="0"/>
          <w:numId w:val="22"/>
        </w:numPr>
        <w:tabs>
          <w:tab w:val="left" w:pos="1134"/>
        </w:tabs>
        <w:suppressAutoHyphens/>
        <w:spacing w:before="120" w:after="120"/>
        <w:ind w:left="0" w:firstLine="567"/>
        <w:contextualSpacing w:val="0"/>
        <w:jc w:val="both"/>
        <w:rPr>
          <w:sz w:val="20"/>
          <w:szCs w:val="20"/>
        </w:rPr>
      </w:pPr>
      <w:r w:rsidRPr="001F0A40">
        <w:rPr>
          <w:sz w:val="20"/>
          <w:szCs w:val="20"/>
        </w:rPr>
        <w:t xml:space="preserve">При определении </w:t>
      </w:r>
      <w:r>
        <w:rPr>
          <w:sz w:val="20"/>
          <w:szCs w:val="20"/>
        </w:rPr>
        <w:t xml:space="preserve">величины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2+</m:t>
            </m:r>
          </m:sup>
        </m:sSubSup>
      </m:oMath>
      <w:r>
        <w:rPr>
          <w:sz w:val="20"/>
          <w:szCs w:val="20"/>
        </w:rPr>
        <w:t xml:space="preserve"> </w:t>
      </w:r>
      <w:r w:rsidRPr="00FE3849">
        <w:rPr>
          <w:b/>
          <w:sz w:val="20"/>
          <w:szCs w:val="20"/>
        </w:rPr>
        <w:t xml:space="preserve">в пункте </w:t>
      </w:r>
      <w:r w:rsidRPr="00FE3849">
        <w:rPr>
          <w:b/>
          <w:sz w:val="20"/>
          <w:szCs w:val="20"/>
        </w:rPr>
        <w:fldChar w:fldCharType="begin"/>
      </w:r>
      <w:r w:rsidRPr="00FE3849">
        <w:rPr>
          <w:b/>
          <w:sz w:val="20"/>
          <w:szCs w:val="20"/>
        </w:rPr>
        <w:instrText xml:space="preserve"> REF _Ref65782493 \r </w:instrText>
      </w:r>
      <w:r>
        <w:rPr>
          <w:b/>
          <w:sz w:val="20"/>
          <w:szCs w:val="20"/>
        </w:rPr>
        <w:instrText xml:space="preserve"> \* MERGEFORMAT </w:instrText>
      </w:r>
      <w:r w:rsidRPr="00FE3849">
        <w:rPr>
          <w:b/>
          <w:sz w:val="20"/>
          <w:szCs w:val="20"/>
        </w:rPr>
        <w:fldChar w:fldCharType="separate"/>
      </w:r>
      <w:r w:rsidR="009C0EEE">
        <w:rPr>
          <w:b/>
          <w:sz w:val="20"/>
          <w:szCs w:val="20"/>
        </w:rPr>
        <w:t>4.3.2.10</w:t>
      </w:r>
      <w:r w:rsidRPr="00FE3849">
        <w:rPr>
          <w:b/>
          <w:sz w:val="20"/>
          <w:szCs w:val="20"/>
        </w:rPr>
        <w:fldChar w:fldCharType="end"/>
      </w:r>
      <w:r>
        <w:rPr>
          <w:sz w:val="20"/>
          <w:szCs w:val="20"/>
        </w:rPr>
        <w:t xml:space="preserve"> Договора, а также величин </w:t>
      </w:r>
      <m:oMath>
        <m:sSubSup>
          <m:sSubSupPr>
            <m:ctrlPr>
              <w:rPr>
                <w:rFonts w:ascii="Cambria Math" w:hAnsi="Cambria Math" w:cs="Calibri"/>
                <w:i/>
                <w:sz w:val="20"/>
                <w:szCs w:val="20"/>
              </w:rPr>
            </m:ctrlPr>
          </m:sSubSupPr>
          <m:e>
            <m:r>
              <w:rPr>
                <w:rFonts w:ascii="Cambria Math" w:hAnsi="Cambria Math" w:cs="Calibri"/>
                <w:sz w:val="20"/>
                <w:szCs w:val="20"/>
              </w:rPr>
              <m:t>∆</m:t>
            </m:r>
            <m:r>
              <w:rPr>
                <w:rFonts w:ascii="Cambria Math" w:hAnsi="Cambria Math" w:cs="Calibri"/>
                <w:sz w:val="20"/>
                <w:szCs w:val="20"/>
                <w:lang w:val="en-US"/>
              </w:rPr>
              <m:t>S</m:t>
            </m:r>
          </m:e>
          <m:sub>
            <m:r>
              <w:rPr>
                <w:rFonts w:ascii="Cambria Math" w:hAnsi="Cambria Math" w:cs="Calibri"/>
                <w:sz w:val="20"/>
                <w:szCs w:val="20"/>
              </w:rPr>
              <m:t>k-1</m:t>
            </m:r>
          </m:sub>
          <m:sup>
            <m:r>
              <w:rPr>
                <w:rFonts w:ascii="Cambria Math" w:hAnsi="Cambria Math" w:cs="Calibri"/>
                <w:sz w:val="20"/>
                <w:szCs w:val="20"/>
              </w:rPr>
              <m:t>2-</m:t>
            </m:r>
          </m:sup>
        </m:sSubSup>
      </m:oMath>
      <w:r w:rsidRPr="001F0A40">
        <w:rPr>
          <w:sz w:val="20"/>
          <w:szCs w:val="20"/>
        </w:rPr>
        <w:t xml:space="preserve"> </w:t>
      </w:r>
      <w:r>
        <w:rPr>
          <w:sz w:val="20"/>
          <w:szCs w:val="20"/>
        </w:rPr>
        <w:t xml:space="preserve">и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rPr>
              <m:t>ИРП.ФАКТ</m:t>
            </m:r>
          </m:sup>
        </m:sSubSup>
      </m:oMath>
      <w:r>
        <w:rPr>
          <w:sz w:val="20"/>
          <w:szCs w:val="20"/>
        </w:rPr>
        <w:t xml:space="preserve"> в </w:t>
      </w:r>
      <w:r w:rsidRPr="00FC179E">
        <w:rPr>
          <w:b/>
          <w:sz w:val="20"/>
          <w:szCs w:val="20"/>
        </w:rPr>
        <w:t xml:space="preserve">пункте </w:t>
      </w:r>
      <w:r>
        <w:rPr>
          <w:b/>
          <w:sz w:val="20"/>
          <w:szCs w:val="20"/>
          <w:highlight w:val="yellow"/>
        </w:rPr>
        <w:fldChar w:fldCharType="begin"/>
      </w:r>
      <w:r>
        <w:rPr>
          <w:b/>
          <w:sz w:val="20"/>
          <w:szCs w:val="20"/>
        </w:rPr>
        <w:instrText xml:space="preserve"> REF _Ref65545534 \r </w:instrText>
      </w:r>
      <w:r>
        <w:rPr>
          <w:b/>
          <w:sz w:val="20"/>
          <w:szCs w:val="20"/>
          <w:highlight w:val="yellow"/>
        </w:rPr>
        <w:fldChar w:fldCharType="separate"/>
      </w:r>
      <w:r w:rsidR="009C0EEE">
        <w:rPr>
          <w:b/>
          <w:sz w:val="20"/>
          <w:szCs w:val="20"/>
        </w:rPr>
        <w:t>4.3.3.2</w:t>
      </w:r>
      <w:r>
        <w:rPr>
          <w:b/>
          <w:sz w:val="20"/>
          <w:szCs w:val="20"/>
          <w:highlight w:val="yellow"/>
        </w:rPr>
        <w:fldChar w:fldCharType="end"/>
      </w:r>
      <w:r>
        <w:rPr>
          <w:sz w:val="20"/>
          <w:szCs w:val="20"/>
        </w:rPr>
        <w:t xml:space="preserve"> Договора </w:t>
      </w:r>
      <w:r w:rsidRPr="001F0A40">
        <w:rPr>
          <w:sz w:val="20"/>
          <w:szCs w:val="20"/>
        </w:rPr>
        <w:t xml:space="preserve">Стороны исходят их того, что мероприятие Инвестиционной программы предыдущего календарного года </w:t>
      </w:r>
      <w:r w:rsidRPr="001F0A40">
        <w:rPr>
          <w:b/>
          <w:i/>
          <w:sz w:val="20"/>
          <w:szCs w:val="20"/>
          <w:lang w:val="en-US"/>
        </w:rPr>
        <w:t>k</w:t>
      </w:r>
      <w:r>
        <w:rPr>
          <w:b/>
          <w:i/>
          <w:sz w:val="20"/>
          <w:szCs w:val="20"/>
        </w:rPr>
        <w:t>-1</w:t>
      </w:r>
      <w:r w:rsidRPr="001F0A40">
        <w:rPr>
          <w:i/>
          <w:sz w:val="20"/>
          <w:szCs w:val="20"/>
        </w:rPr>
        <w:t xml:space="preserve"> </w:t>
      </w:r>
      <w:r w:rsidRPr="001F0A40">
        <w:rPr>
          <w:sz w:val="20"/>
          <w:szCs w:val="20"/>
        </w:rPr>
        <w:t>не может считаться исполненным, если выполняется хотя бы одно из условий:</w:t>
      </w:r>
    </w:p>
    <w:p w14:paraId="0F14B627" w14:textId="77777777" w:rsidR="00A504E3" w:rsidRDefault="00A504E3" w:rsidP="00847744">
      <w:pPr>
        <w:pStyle w:val="af8"/>
        <w:numPr>
          <w:ilvl w:val="0"/>
          <w:numId w:val="20"/>
        </w:numPr>
        <w:suppressAutoHyphens/>
        <w:spacing w:after="60"/>
        <w:ind w:left="851" w:hanging="284"/>
        <w:contextualSpacing w:val="0"/>
        <w:jc w:val="both"/>
        <w:rPr>
          <w:sz w:val="20"/>
          <w:szCs w:val="20"/>
        </w:rPr>
      </w:pPr>
      <w:r>
        <w:rPr>
          <w:sz w:val="20"/>
          <w:szCs w:val="20"/>
        </w:rPr>
        <w:t xml:space="preserve">включение мероприятия в Инвестиционную программу календарного года </w:t>
      </w:r>
      <w:r w:rsidRPr="00C02451">
        <w:rPr>
          <w:b/>
          <w:i/>
          <w:sz w:val="20"/>
          <w:szCs w:val="20"/>
          <w:lang w:val="en-US"/>
        </w:rPr>
        <w:t>k</w:t>
      </w:r>
      <w:r w:rsidRPr="00C02451">
        <w:rPr>
          <w:b/>
          <w:i/>
          <w:sz w:val="20"/>
          <w:szCs w:val="20"/>
        </w:rPr>
        <w:t>-1</w:t>
      </w:r>
      <w:r w:rsidRPr="00C02451">
        <w:rPr>
          <w:sz w:val="20"/>
          <w:szCs w:val="20"/>
        </w:rPr>
        <w:t xml:space="preserve"> </w:t>
      </w:r>
      <w:r>
        <w:rPr>
          <w:sz w:val="20"/>
          <w:szCs w:val="20"/>
        </w:rPr>
        <w:t>не было согласовано Сторонами</w:t>
      </w:r>
      <w:r w:rsidRPr="00C02451">
        <w:rPr>
          <w:sz w:val="20"/>
          <w:szCs w:val="20"/>
        </w:rPr>
        <w:t xml:space="preserve"> </w:t>
      </w:r>
      <w:r>
        <w:rPr>
          <w:sz w:val="20"/>
          <w:szCs w:val="20"/>
        </w:rPr>
        <w:t>в порядке, определенном Стандартом взаимодействия и Договором;</w:t>
      </w:r>
    </w:p>
    <w:p w14:paraId="289CADC4" w14:textId="77777777" w:rsidR="00A504E3" w:rsidRDefault="00A504E3" w:rsidP="00847744">
      <w:pPr>
        <w:pStyle w:val="af8"/>
        <w:numPr>
          <w:ilvl w:val="0"/>
          <w:numId w:val="20"/>
        </w:numPr>
        <w:suppressAutoHyphens/>
        <w:spacing w:after="60"/>
        <w:ind w:left="851" w:hanging="284"/>
        <w:contextualSpacing w:val="0"/>
        <w:jc w:val="both"/>
        <w:rPr>
          <w:sz w:val="20"/>
          <w:szCs w:val="20"/>
        </w:rPr>
      </w:pPr>
      <w:r>
        <w:rPr>
          <w:sz w:val="20"/>
          <w:szCs w:val="20"/>
        </w:rPr>
        <w:t xml:space="preserve">Теплосетевой организацией не предоставлена </w:t>
      </w:r>
      <w:r w:rsidRPr="00DF5C29">
        <w:rPr>
          <w:sz w:val="20"/>
          <w:szCs w:val="20"/>
        </w:rPr>
        <w:t>отчетн</w:t>
      </w:r>
      <w:r>
        <w:rPr>
          <w:sz w:val="20"/>
          <w:szCs w:val="20"/>
        </w:rPr>
        <w:t>ая</w:t>
      </w:r>
      <w:r w:rsidRPr="00DF5C29">
        <w:rPr>
          <w:sz w:val="20"/>
          <w:szCs w:val="20"/>
        </w:rPr>
        <w:t xml:space="preserve"> документаци</w:t>
      </w:r>
      <w:r>
        <w:rPr>
          <w:sz w:val="20"/>
          <w:szCs w:val="20"/>
        </w:rPr>
        <w:t>я</w:t>
      </w:r>
      <w:r w:rsidRPr="00DF5C29">
        <w:rPr>
          <w:sz w:val="20"/>
          <w:szCs w:val="20"/>
        </w:rPr>
        <w:t xml:space="preserve"> об исполнении Инвестиционной программы за предыдущий календарный год </w:t>
      </w:r>
      <w:r w:rsidRPr="00DF5C29">
        <w:rPr>
          <w:b/>
          <w:i/>
          <w:sz w:val="20"/>
          <w:szCs w:val="20"/>
          <w:lang w:val="en-US"/>
        </w:rPr>
        <w:t>k</w:t>
      </w:r>
      <w:r>
        <w:rPr>
          <w:b/>
          <w:i/>
          <w:sz w:val="20"/>
          <w:szCs w:val="20"/>
        </w:rPr>
        <w:t>-1</w:t>
      </w:r>
      <w:r w:rsidRPr="00DF5C29">
        <w:rPr>
          <w:sz w:val="20"/>
          <w:szCs w:val="20"/>
        </w:rPr>
        <w:t xml:space="preserve">, </w:t>
      </w:r>
      <w:r>
        <w:rPr>
          <w:sz w:val="20"/>
          <w:szCs w:val="20"/>
        </w:rPr>
        <w:t>в порядке, определенном Стандартом взаимодействия;</w:t>
      </w:r>
    </w:p>
    <w:p w14:paraId="1DC30981" w14:textId="77777777" w:rsidR="00A504E3" w:rsidRPr="00DF5C29" w:rsidRDefault="00A504E3" w:rsidP="00847744">
      <w:pPr>
        <w:pStyle w:val="af8"/>
        <w:numPr>
          <w:ilvl w:val="0"/>
          <w:numId w:val="20"/>
        </w:numPr>
        <w:suppressAutoHyphens/>
        <w:spacing w:after="60"/>
        <w:ind w:left="851" w:hanging="284"/>
        <w:contextualSpacing w:val="0"/>
        <w:jc w:val="both"/>
        <w:rPr>
          <w:sz w:val="20"/>
          <w:szCs w:val="20"/>
        </w:rPr>
      </w:pPr>
      <w:r w:rsidRPr="00DF5C29">
        <w:rPr>
          <w:sz w:val="20"/>
          <w:szCs w:val="20"/>
        </w:rPr>
        <w:t xml:space="preserve">в составе отчетной документации об исполнении Инвестиционной программы за предыдущий календарный год </w:t>
      </w:r>
      <w:r w:rsidRPr="00DF5C29">
        <w:rPr>
          <w:b/>
          <w:i/>
          <w:sz w:val="20"/>
          <w:szCs w:val="20"/>
          <w:lang w:val="en-US"/>
        </w:rPr>
        <w:t>k</w:t>
      </w:r>
      <w:r>
        <w:rPr>
          <w:b/>
          <w:i/>
          <w:sz w:val="20"/>
          <w:szCs w:val="20"/>
        </w:rPr>
        <w:t>-1</w:t>
      </w:r>
      <w:r w:rsidRPr="00DF5C29">
        <w:rPr>
          <w:sz w:val="20"/>
          <w:szCs w:val="20"/>
        </w:rPr>
        <w:t xml:space="preserve">, </w:t>
      </w:r>
      <w:r w:rsidRPr="001F0A40">
        <w:rPr>
          <w:sz w:val="20"/>
          <w:szCs w:val="20"/>
        </w:rPr>
        <w:t>Теплосетевой организацией</w:t>
      </w:r>
      <w:r w:rsidRPr="00DF5C29">
        <w:rPr>
          <w:sz w:val="20"/>
          <w:szCs w:val="20"/>
        </w:rPr>
        <w:t xml:space="preserve"> не представлены подтверждающие документы</w:t>
      </w:r>
      <w:r>
        <w:rPr>
          <w:sz w:val="20"/>
          <w:szCs w:val="20"/>
        </w:rPr>
        <w:t xml:space="preserve"> в отношении данного мероприятия </w:t>
      </w:r>
      <w:r w:rsidRPr="001F0A40">
        <w:rPr>
          <w:sz w:val="20"/>
          <w:szCs w:val="20"/>
        </w:rPr>
        <w:t xml:space="preserve">Инвестиционной программы </w:t>
      </w:r>
      <w:r>
        <w:rPr>
          <w:sz w:val="20"/>
          <w:szCs w:val="20"/>
        </w:rPr>
        <w:t>(п</w:t>
      </w:r>
      <w:r w:rsidRPr="00DF5C29">
        <w:rPr>
          <w:sz w:val="20"/>
          <w:szCs w:val="20"/>
        </w:rPr>
        <w:t>еречень и формы подтверждающих документов определены в Стандарте взаимодействия</w:t>
      </w:r>
      <w:r>
        <w:rPr>
          <w:sz w:val="20"/>
          <w:szCs w:val="20"/>
        </w:rPr>
        <w:t>);</w:t>
      </w:r>
    </w:p>
    <w:p w14:paraId="5E505069" w14:textId="77777777" w:rsidR="00A504E3" w:rsidRDefault="00A504E3" w:rsidP="00847744">
      <w:pPr>
        <w:pStyle w:val="af8"/>
        <w:numPr>
          <w:ilvl w:val="0"/>
          <w:numId w:val="20"/>
        </w:numPr>
        <w:suppressAutoHyphens/>
        <w:spacing w:after="60"/>
        <w:ind w:left="851" w:hanging="284"/>
        <w:contextualSpacing w:val="0"/>
        <w:jc w:val="both"/>
        <w:rPr>
          <w:sz w:val="20"/>
          <w:szCs w:val="20"/>
        </w:rPr>
      </w:pPr>
      <w:r>
        <w:rPr>
          <w:sz w:val="20"/>
          <w:szCs w:val="20"/>
        </w:rPr>
        <w:t xml:space="preserve">Теплоснабжающая организация </w:t>
      </w:r>
      <w:r w:rsidRPr="001F0A40">
        <w:rPr>
          <w:sz w:val="20"/>
          <w:szCs w:val="20"/>
        </w:rPr>
        <w:t xml:space="preserve">в соответствии с порядком, указанным в Стандарте взаимодействия, при проверке </w:t>
      </w:r>
      <w:r>
        <w:rPr>
          <w:sz w:val="20"/>
          <w:szCs w:val="20"/>
        </w:rPr>
        <w:t xml:space="preserve">фактического </w:t>
      </w:r>
      <w:r w:rsidRPr="001F0A40">
        <w:rPr>
          <w:sz w:val="20"/>
          <w:szCs w:val="20"/>
        </w:rPr>
        <w:t>выполнения мероприятий</w:t>
      </w:r>
      <w:r>
        <w:rPr>
          <w:sz w:val="20"/>
          <w:szCs w:val="20"/>
        </w:rPr>
        <w:t>,</w:t>
      </w:r>
      <w:r w:rsidRPr="001F0A40">
        <w:rPr>
          <w:sz w:val="20"/>
          <w:szCs w:val="20"/>
        </w:rPr>
        <w:t xml:space="preserve"> </w:t>
      </w:r>
      <w:r>
        <w:rPr>
          <w:sz w:val="20"/>
          <w:szCs w:val="20"/>
        </w:rPr>
        <w:t>вне зависимости от результатов выполнения</w:t>
      </w:r>
      <w:r w:rsidRPr="001F0A40">
        <w:rPr>
          <w:sz w:val="20"/>
          <w:szCs w:val="20"/>
        </w:rPr>
        <w:t xml:space="preserve"> контрольных точ</w:t>
      </w:r>
      <w:r>
        <w:rPr>
          <w:sz w:val="20"/>
          <w:szCs w:val="20"/>
        </w:rPr>
        <w:t>ек</w:t>
      </w:r>
      <w:r w:rsidRPr="001F0A40">
        <w:rPr>
          <w:sz w:val="20"/>
          <w:szCs w:val="20"/>
        </w:rPr>
        <w:t xml:space="preserve"> (промежуточн</w:t>
      </w:r>
      <w:r>
        <w:rPr>
          <w:sz w:val="20"/>
          <w:szCs w:val="20"/>
        </w:rPr>
        <w:t>ых</w:t>
      </w:r>
      <w:r w:rsidRPr="001F0A40">
        <w:rPr>
          <w:sz w:val="20"/>
          <w:szCs w:val="20"/>
        </w:rPr>
        <w:t xml:space="preserve"> и финальн</w:t>
      </w:r>
      <w:r>
        <w:rPr>
          <w:sz w:val="20"/>
          <w:szCs w:val="20"/>
        </w:rPr>
        <w:t>ых</w:t>
      </w:r>
      <w:r w:rsidRPr="001F0A40">
        <w:rPr>
          <w:sz w:val="20"/>
          <w:szCs w:val="20"/>
        </w:rPr>
        <w:t>)</w:t>
      </w:r>
      <w:r>
        <w:rPr>
          <w:sz w:val="20"/>
          <w:szCs w:val="20"/>
        </w:rPr>
        <w:t>,</w:t>
      </w:r>
      <w:r w:rsidRPr="001F0A40">
        <w:rPr>
          <w:sz w:val="20"/>
          <w:szCs w:val="20"/>
        </w:rPr>
        <w:t xml:space="preserve"> выявила и зафиксировала отсутствие фактически проведенных мероприятий либо несоответствие фактически проведенных мероприятий (в том числе содержания и качества этих мероприятий, а также иных критериев, предусмотренных Стандартом взаимодействия) тем мероприятиям</w:t>
      </w:r>
      <w:r>
        <w:rPr>
          <w:sz w:val="20"/>
          <w:szCs w:val="20"/>
        </w:rPr>
        <w:t xml:space="preserve"> (в том числе содержанию</w:t>
      </w:r>
      <w:r w:rsidRPr="001F0A40">
        <w:rPr>
          <w:sz w:val="20"/>
          <w:szCs w:val="20"/>
        </w:rPr>
        <w:t xml:space="preserve"> и качеств</w:t>
      </w:r>
      <w:r>
        <w:rPr>
          <w:sz w:val="20"/>
          <w:szCs w:val="20"/>
        </w:rPr>
        <w:t>у этих мероприятий, а также иным критериям, предусмотренным</w:t>
      </w:r>
      <w:r w:rsidRPr="001F0A40">
        <w:rPr>
          <w:sz w:val="20"/>
          <w:szCs w:val="20"/>
        </w:rPr>
        <w:t xml:space="preserve"> Стандартом взаимодействия), которые были зафиксированы Сторонами в Инвестиционной программе на календарный год </w:t>
      </w:r>
      <w:r w:rsidRPr="001F0A40">
        <w:rPr>
          <w:b/>
          <w:i/>
          <w:sz w:val="20"/>
          <w:szCs w:val="20"/>
          <w:lang w:val="en-US"/>
        </w:rPr>
        <w:t>k</w:t>
      </w:r>
      <w:r>
        <w:rPr>
          <w:b/>
          <w:i/>
          <w:sz w:val="20"/>
          <w:szCs w:val="20"/>
        </w:rPr>
        <w:t>-1</w:t>
      </w:r>
      <w:r w:rsidRPr="001F0A40">
        <w:rPr>
          <w:i/>
          <w:sz w:val="20"/>
          <w:szCs w:val="20"/>
        </w:rPr>
        <w:t xml:space="preserve"> </w:t>
      </w:r>
      <w:r w:rsidRPr="001F0A40">
        <w:rPr>
          <w:sz w:val="20"/>
          <w:szCs w:val="20"/>
        </w:rPr>
        <w:t xml:space="preserve">или были представлены Теплосетевой организацией </w:t>
      </w:r>
      <w:r w:rsidRPr="001F0A40">
        <w:rPr>
          <w:sz w:val="20"/>
          <w:szCs w:val="20"/>
        </w:rPr>
        <w:lastRenderedPageBreak/>
        <w:t>в отчетной документации об исполнении Инвестиционной программы за предыдущий календарный год</w:t>
      </w:r>
      <w:r w:rsidRPr="003A741B">
        <w:rPr>
          <w:sz w:val="20"/>
          <w:szCs w:val="20"/>
        </w:rPr>
        <w:t xml:space="preserve"> </w:t>
      </w:r>
      <w:r w:rsidRPr="001F0A40">
        <w:rPr>
          <w:b/>
          <w:i/>
          <w:sz w:val="20"/>
          <w:szCs w:val="20"/>
          <w:lang w:val="en-US"/>
        </w:rPr>
        <w:t>k</w:t>
      </w:r>
      <w:r>
        <w:rPr>
          <w:b/>
          <w:i/>
          <w:sz w:val="20"/>
          <w:szCs w:val="20"/>
        </w:rPr>
        <w:t>-1</w:t>
      </w:r>
      <w:r>
        <w:rPr>
          <w:sz w:val="20"/>
          <w:szCs w:val="20"/>
        </w:rPr>
        <w:t>.</w:t>
      </w:r>
    </w:p>
    <w:p w14:paraId="4A29AEFA" w14:textId="77777777" w:rsidR="00A504E3" w:rsidRPr="000936DC" w:rsidRDefault="00A504E3" w:rsidP="00A504E3">
      <w:pPr>
        <w:suppressAutoHyphens/>
        <w:spacing w:after="60"/>
        <w:ind w:firstLine="567"/>
        <w:jc w:val="both"/>
        <w:rPr>
          <w:sz w:val="20"/>
          <w:szCs w:val="20"/>
        </w:rPr>
      </w:pPr>
      <w:r>
        <w:rPr>
          <w:sz w:val="20"/>
          <w:szCs w:val="20"/>
        </w:rPr>
        <w:t>Прочие критерии и основания по признанию мероприятия невыполненным, а также порядок урегулирования спорных ситуаций при согласовании и исполнении мероприятий указаны в Стандарте взаимодействия сторон.</w:t>
      </w:r>
    </w:p>
    <w:p w14:paraId="3C2A76B3" w14:textId="77777777" w:rsidR="00A504E3" w:rsidRDefault="00A504E3" w:rsidP="00847744">
      <w:pPr>
        <w:pStyle w:val="af8"/>
        <w:numPr>
          <w:ilvl w:val="0"/>
          <w:numId w:val="21"/>
        </w:numPr>
        <w:tabs>
          <w:tab w:val="left" w:pos="1134"/>
        </w:tabs>
        <w:suppressAutoHyphens/>
        <w:spacing w:before="240" w:after="120"/>
        <w:ind w:left="0" w:firstLine="567"/>
        <w:contextualSpacing w:val="0"/>
        <w:jc w:val="both"/>
        <w:rPr>
          <w:sz w:val="20"/>
          <w:szCs w:val="20"/>
        </w:rPr>
      </w:pPr>
      <w:r w:rsidRPr="00030E1A">
        <w:rPr>
          <w:sz w:val="20"/>
          <w:szCs w:val="20"/>
        </w:rPr>
        <w:t>Стоимость услуг по передаче тепловой энергии</w:t>
      </w:r>
      <w:r w:rsidRPr="003C4CED">
        <w:rPr>
          <w:sz w:val="20"/>
          <w:szCs w:val="20"/>
        </w:rPr>
        <w:t xml:space="preserve"> (</w:t>
      </w:r>
      <m:oMath>
        <m:sSub>
          <m:sSubPr>
            <m:ctrlPr>
              <w:rPr>
                <w:rFonts w:ascii="Cambria Math" w:hAnsi="Cambria Math"/>
                <w:i/>
                <w:sz w:val="20"/>
                <w:szCs w:val="20"/>
                <w:lang w:val="en-US"/>
              </w:rPr>
            </m:ctrlPr>
          </m:sSubPr>
          <m:e>
            <m:r>
              <w:rPr>
                <w:rFonts w:ascii="Cambria Math" w:hAnsi="Cambria Math"/>
                <w:sz w:val="20"/>
                <w:szCs w:val="20"/>
              </w:rPr>
              <m:t>С</m:t>
            </m:r>
          </m:e>
          <m:sub>
            <m:sSub>
              <m:sSubPr>
                <m:ctrlPr>
                  <w:rPr>
                    <w:rFonts w:ascii="Cambria Math" w:hAnsi="Cambria Math"/>
                    <w:i/>
                    <w:sz w:val="20"/>
                    <w:szCs w:val="20"/>
                    <w:lang w:val="en-US"/>
                  </w:rPr>
                </m:ctrlPr>
              </m:sSubPr>
              <m:e>
                <m:r>
                  <w:rPr>
                    <w:rFonts w:ascii="Cambria Math" w:hAnsi="Cambria Math"/>
                    <w:sz w:val="20"/>
                    <w:szCs w:val="20"/>
                  </w:rPr>
                  <m:t>услуг</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oMath>
      <w:r w:rsidRPr="003C4CED">
        <w:rPr>
          <w:sz w:val="20"/>
          <w:szCs w:val="20"/>
        </w:rPr>
        <w:t>)</w:t>
      </w:r>
      <w:r w:rsidRPr="00030E1A">
        <w:rPr>
          <w:sz w:val="20"/>
          <w:szCs w:val="20"/>
        </w:rPr>
        <w:t>, теплоносителя</w:t>
      </w:r>
      <w:r w:rsidRPr="003C4CED">
        <w:rPr>
          <w:sz w:val="20"/>
          <w:szCs w:val="20"/>
        </w:rPr>
        <w:t xml:space="preserve"> </w:t>
      </w:r>
      <w:r>
        <w:rPr>
          <w:sz w:val="20"/>
          <w:szCs w:val="20"/>
        </w:rPr>
        <w:t xml:space="preserve">за месяц </w:t>
      </w:r>
      <w:r w:rsidRPr="008B336B">
        <w:rPr>
          <w:b/>
          <w:i/>
          <w:sz w:val="20"/>
          <w:szCs w:val="20"/>
          <w:lang w:val="en-US"/>
        </w:rPr>
        <w:t>m</w:t>
      </w:r>
      <w:r w:rsidRPr="00FF627B">
        <w:rPr>
          <w:sz w:val="20"/>
          <w:szCs w:val="20"/>
        </w:rPr>
        <w:t xml:space="preserve"> </w:t>
      </w:r>
      <w:r>
        <w:rPr>
          <w:sz w:val="20"/>
          <w:szCs w:val="20"/>
        </w:rPr>
        <w:t xml:space="preserve">календарного года </w:t>
      </w:r>
      <w:r w:rsidRPr="0091715E">
        <w:rPr>
          <w:b/>
          <w:i/>
          <w:sz w:val="20"/>
          <w:szCs w:val="20"/>
          <w:lang w:val="en-US"/>
        </w:rPr>
        <w:t>k</w:t>
      </w:r>
      <w:r w:rsidRPr="0091715E">
        <w:rPr>
          <w:sz w:val="20"/>
          <w:szCs w:val="20"/>
        </w:rPr>
        <w:t xml:space="preserve"> </w:t>
      </w:r>
      <w:r w:rsidRPr="00030E1A">
        <w:rPr>
          <w:sz w:val="20"/>
          <w:szCs w:val="20"/>
        </w:rPr>
        <w:t>определяется</w:t>
      </w:r>
      <w:r>
        <w:rPr>
          <w:sz w:val="20"/>
          <w:szCs w:val="20"/>
        </w:rPr>
        <w:t xml:space="preserve"> по следующей формуле:</w:t>
      </w:r>
    </w:p>
    <w:p w14:paraId="44188E9D" w14:textId="77777777" w:rsidR="00A504E3" w:rsidRDefault="002F48C5" w:rsidP="00A504E3">
      <w:pPr>
        <w:suppressAutoHyphens/>
        <w:spacing w:after="120"/>
        <w:ind w:firstLine="539"/>
        <w:jc w:val="center"/>
        <w:rPr>
          <w:b/>
          <w:sz w:val="20"/>
          <w:szCs w:val="20"/>
        </w:rPr>
      </w:pPr>
      <m:oMathPara>
        <m:oMath>
          <m:sSub>
            <m:sSubPr>
              <m:ctrlPr>
                <w:rPr>
                  <w:rFonts w:ascii="Cambria Math" w:hAnsi="Cambria Math"/>
                  <w:i/>
                  <w:sz w:val="20"/>
                  <w:szCs w:val="20"/>
                  <w:lang w:val="en-US"/>
                </w:rPr>
              </m:ctrlPr>
            </m:sSubPr>
            <m:e>
              <m:r>
                <w:rPr>
                  <w:rFonts w:ascii="Cambria Math" w:hAnsi="Cambria Math"/>
                  <w:sz w:val="20"/>
                  <w:szCs w:val="20"/>
                </w:rPr>
                <m:t>С</m:t>
              </m:r>
            </m:e>
            <m:sub>
              <m:sSub>
                <m:sSubPr>
                  <m:ctrlPr>
                    <w:rPr>
                      <w:rFonts w:ascii="Cambria Math" w:hAnsi="Cambria Math"/>
                      <w:i/>
                      <w:sz w:val="20"/>
                      <w:szCs w:val="20"/>
                      <w:lang w:val="en-US"/>
                    </w:rPr>
                  </m:ctrlPr>
                </m:sSubPr>
                <m:e>
                  <m:r>
                    <w:rPr>
                      <w:rFonts w:ascii="Cambria Math" w:hAnsi="Cambria Math"/>
                      <w:sz w:val="20"/>
                      <w:szCs w:val="20"/>
                    </w:rPr>
                    <m:t>услуг</m:t>
                  </m:r>
                </m:e>
                <m:sub>
                  <m:r>
                    <w:rPr>
                      <w:rFonts w:ascii="Cambria Math" w:hAnsi="Cambria Math"/>
                      <w:sz w:val="20"/>
                      <w:szCs w:val="20"/>
                      <w:lang w:val="en-US"/>
                    </w:rPr>
                    <m:t>k,m</m:t>
                  </m:r>
                </m:sub>
              </m:sSub>
            </m:sub>
          </m:sSub>
          <m:r>
            <w:rPr>
              <w:rFonts w:ascii="Cambria Math" w:hAnsi="Cambria Math"/>
              <w:sz w:val="20"/>
              <w:szCs w:val="20"/>
            </w:rPr>
            <m:t>=</m:t>
          </m:r>
          <m:sSub>
            <m:sSubPr>
              <m:ctrlPr>
                <w:rPr>
                  <w:rFonts w:ascii="Cambria Math" w:hAnsi="Cambria Math" w:cs="Calibri"/>
                  <w:i/>
                  <w:sz w:val="20"/>
                  <w:szCs w:val="20"/>
                </w:rPr>
              </m:ctrlPr>
            </m:sSubPr>
            <m:e>
              <m:r>
                <w:rPr>
                  <w:rFonts w:ascii="Cambria Math" w:hAnsi="Cambria Math" w:cs="Calibri"/>
                  <w:sz w:val="20"/>
                  <w:szCs w:val="20"/>
                </w:rPr>
                <m:t>Ц</m:t>
              </m:r>
            </m:e>
            <m:sub>
              <m:r>
                <w:rPr>
                  <w:rFonts w:ascii="Cambria Math" w:hAnsi="Cambria Math" w:cs="Calibri"/>
                  <w:sz w:val="20"/>
                  <w:szCs w:val="20"/>
                  <w:lang w:val="en-US"/>
                </w:rPr>
                <m:t>k,m</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m:t>
                  </m:r>
                </m:sub>
              </m:sSub>
            </m:sub>
          </m:sSub>
        </m:oMath>
      </m:oMathPara>
    </w:p>
    <w:p w14:paraId="7D23F1DA" w14:textId="1F325840" w:rsidR="00A504E3" w:rsidRPr="00E964F0" w:rsidRDefault="00A504E3" w:rsidP="00A504E3">
      <w:pPr>
        <w:tabs>
          <w:tab w:val="left" w:pos="10063"/>
        </w:tabs>
        <w:suppressAutoHyphens/>
        <w:ind w:right="-2" w:firstLine="567"/>
        <w:jc w:val="both"/>
        <w:rPr>
          <w:sz w:val="20"/>
          <w:szCs w:val="20"/>
        </w:rPr>
      </w:pPr>
      <w:r>
        <w:rPr>
          <w:sz w:val="20"/>
          <w:szCs w:val="20"/>
        </w:rPr>
        <w:t>Расчет цены за тепловую энергию, теплоносителя за расчетный месяц</w:t>
      </w:r>
      <w:r w:rsidRPr="00A373B9">
        <w:rPr>
          <w:sz w:val="20"/>
          <w:szCs w:val="20"/>
        </w:rPr>
        <w:t xml:space="preserve"> </w:t>
      </w:r>
      <w:r>
        <w:rPr>
          <w:sz w:val="20"/>
          <w:szCs w:val="20"/>
        </w:rPr>
        <w:t>(</w:t>
      </w:r>
      <m:oMath>
        <m:sSub>
          <m:sSubPr>
            <m:ctrlPr>
              <w:rPr>
                <w:rFonts w:ascii="Cambria Math" w:hAnsi="Cambria Math" w:cs="Calibri"/>
                <w:i/>
                <w:sz w:val="20"/>
                <w:szCs w:val="20"/>
              </w:rPr>
            </m:ctrlPr>
          </m:sSubPr>
          <m:e>
            <m:r>
              <w:rPr>
                <w:rFonts w:ascii="Cambria Math" w:hAnsi="Cambria Math" w:cs="Calibri"/>
                <w:sz w:val="20"/>
                <w:szCs w:val="20"/>
              </w:rPr>
              <m:t>Ц</m:t>
            </m:r>
          </m:e>
          <m:sub>
            <m:r>
              <w:rPr>
                <w:rFonts w:ascii="Cambria Math" w:hAnsi="Cambria Math" w:cs="Calibri"/>
                <w:sz w:val="20"/>
                <w:szCs w:val="20"/>
                <w:lang w:val="en-US"/>
              </w:rPr>
              <m:t>k</m:t>
            </m:r>
            <m:r>
              <w:rPr>
                <w:rFonts w:ascii="Cambria Math" w:hAnsi="Cambria Math" w:cs="Calibri"/>
                <w:sz w:val="20"/>
                <w:szCs w:val="20"/>
              </w:rPr>
              <m:t>,</m:t>
            </m:r>
            <m:r>
              <w:rPr>
                <w:rFonts w:ascii="Cambria Math" w:hAnsi="Cambria Math" w:cs="Calibri"/>
                <w:sz w:val="20"/>
                <w:szCs w:val="20"/>
                <w:lang w:val="en-US"/>
              </w:rPr>
              <m:t>m</m:t>
            </m:r>
          </m:sub>
        </m:sSub>
      </m:oMath>
      <w:r>
        <w:rPr>
          <w:sz w:val="20"/>
          <w:szCs w:val="20"/>
        </w:rPr>
        <w:t xml:space="preserve">) осуществляет Теплоснабжающая организация и направляет Теплосетевой организации указанную цену в форме уведомления для выставления платежных документов </w:t>
      </w:r>
      <w:r w:rsidRPr="00E964F0">
        <w:rPr>
          <w:sz w:val="20"/>
          <w:szCs w:val="20"/>
        </w:rPr>
        <w:t xml:space="preserve">до </w:t>
      </w:r>
      <w:r w:rsidR="00E964F0" w:rsidRPr="00E964F0">
        <w:rPr>
          <w:b/>
          <w:sz w:val="20"/>
          <w:szCs w:val="20"/>
        </w:rPr>
        <w:t xml:space="preserve">3 (третьего) </w:t>
      </w:r>
      <w:r w:rsidRPr="00E964F0">
        <w:rPr>
          <w:b/>
          <w:sz w:val="20"/>
          <w:szCs w:val="20"/>
        </w:rPr>
        <w:t>числа месяца</w:t>
      </w:r>
      <w:r w:rsidRPr="00E964F0">
        <w:rPr>
          <w:sz w:val="20"/>
          <w:szCs w:val="20"/>
        </w:rPr>
        <w:t>, следующего за расчетным периодом.</w:t>
      </w:r>
    </w:p>
    <w:p w14:paraId="59A3EB25" w14:textId="77777777" w:rsidR="002A6E77" w:rsidRPr="001954E1" w:rsidRDefault="002A6E77" w:rsidP="002A6E77">
      <w:pPr>
        <w:suppressAutoHyphens/>
        <w:autoSpaceDE w:val="0"/>
        <w:autoSpaceDN w:val="0"/>
        <w:adjustRightInd w:val="0"/>
        <w:spacing w:after="120"/>
        <w:ind w:firstLine="567"/>
        <w:jc w:val="both"/>
        <w:rPr>
          <w:sz w:val="20"/>
          <w:szCs w:val="20"/>
        </w:rPr>
      </w:pPr>
      <w:r w:rsidRPr="001954E1">
        <w:rPr>
          <w:sz w:val="20"/>
          <w:szCs w:val="20"/>
        </w:rPr>
        <w:t>4.5. На момент подписания настоящего Договора в цену на услуги по передаче тепловой энергии, теплоносителя включены затраты на содержание и обслуживание бесхозяйных тепловых сетей, указанных в Приложении №6 к настоящему Договору.</w:t>
      </w:r>
    </w:p>
    <w:p w14:paraId="0080DB97" w14:textId="77777777" w:rsidR="00030E1A" w:rsidRPr="001954E1" w:rsidRDefault="00030E1A" w:rsidP="00E00B1C">
      <w:pPr>
        <w:suppressAutoHyphens/>
        <w:spacing w:after="120"/>
        <w:ind w:firstLine="539"/>
        <w:jc w:val="both"/>
        <w:rPr>
          <w:sz w:val="20"/>
          <w:szCs w:val="20"/>
        </w:rPr>
      </w:pPr>
      <w:r w:rsidRPr="001954E1">
        <w:rPr>
          <w:sz w:val="20"/>
          <w:szCs w:val="20"/>
        </w:rPr>
        <w:t>4.</w:t>
      </w:r>
      <w:r w:rsidR="00AA7167" w:rsidRPr="001954E1">
        <w:rPr>
          <w:sz w:val="20"/>
          <w:szCs w:val="20"/>
        </w:rPr>
        <w:t>6</w:t>
      </w:r>
      <w:r w:rsidRPr="001954E1">
        <w:rPr>
          <w:sz w:val="20"/>
          <w:szCs w:val="20"/>
        </w:rPr>
        <w:t>. Стоимость работ по подключению (технологическому присоединению) Теплосетевой организации по данному Договору определяется в соответствии с заключенными дополнительными соглашениями о подключении (технологическом присоединении) отдельных объектов подключения. Стоимость работ по подключению (технологическому присоединению) отдельных объектов подключения определяется по соглашению сторон в соответствии с действующим на момент заключения дополнительного соглашения Порядком взаимодействия при подключении (Приложение 5 к настоящему Договору).</w:t>
      </w:r>
    </w:p>
    <w:p w14:paraId="6A74D312" w14:textId="77777777" w:rsidR="00030E1A" w:rsidRPr="001954E1" w:rsidRDefault="00030E1A" w:rsidP="00E00B1C">
      <w:pPr>
        <w:suppressAutoHyphens/>
        <w:spacing w:after="120"/>
        <w:ind w:firstLine="539"/>
        <w:jc w:val="both"/>
        <w:rPr>
          <w:sz w:val="20"/>
          <w:szCs w:val="20"/>
        </w:rPr>
      </w:pPr>
      <w:r w:rsidRPr="001954E1">
        <w:rPr>
          <w:sz w:val="20"/>
          <w:szCs w:val="20"/>
        </w:rPr>
        <w:t>4.</w:t>
      </w:r>
      <w:r w:rsidR="00AA7167" w:rsidRPr="001954E1">
        <w:rPr>
          <w:sz w:val="20"/>
          <w:szCs w:val="20"/>
        </w:rPr>
        <w:t>7</w:t>
      </w:r>
      <w:r w:rsidRPr="001954E1">
        <w:rPr>
          <w:sz w:val="20"/>
          <w:szCs w:val="20"/>
        </w:rPr>
        <w:t>. Расчетным периодом по настоящему Договору принимается один календарный месяц.</w:t>
      </w:r>
    </w:p>
    <w:p w14:paraId="1ED2419E" w14:textId="77777777" w:rsidR="00030E1A" w:rsidRPr="001954E1" w:rsidRDefault="00030E1A" w:rsidP="00687509">
      <w:pPr>
        <w:suppressAutoHyphens/>
        <w:ind w:firstLine="540"/>
        <w:jc w:val="both"/>
        <w:rPr>
          <w:sz w:val="20"/>
          <w:szCs w:val="20"/>
        </w:rPr>
      </w:pPr>
      <w:r w:rsidRPr="001954E1">
        <w:rPr>
          <w:sz w:val="20"/>
          <w:szCs w:val="20"/>
        </w:rPr>
        <w:t>4.</w:t>
      </w:r>
      <w:r w:rsidR="00AA7167" w:rsidRPr="001954E1">
        <w:rPr>
          <w:sz w:val="20"/>
          <w:szCs w:val="20"/>
        </w:rPr>
        <w:t>8</w:t>
      </w:r>
      <w:r w:rsidRPr="001954E1">
        <w:rPr>
          <w:sz w:val="20"/>
          <w:szCs w:val="20"/>
        </w:rPr>
        <w:t>. Основанием для расчетов по настоящему Договору является Акт оказания услуг по передаче тепловой энергии, теплоносителя за фактически переданное количество тепловой энергии, теплоносителя, и Акт о подключении (технологическом присоединении) объекта к системе теплоснабжения (при наличии), которые оформляются Теплоснабжающей организацией, а также счета на авансовый платеж за работы по подключению отдельного объекта подключения (при наличии), который оформляется Теплосетевой организацией.</w:t>
      </w:r>
    </w:p>
    <w:p w14:paraId="032C14CE" w14:textId="77777777" w:rsidR="00030E1A" w:rsidRPr="001954E1" w:rsidRDefault="00030E1A" w:rsidP="00687509">
      <w:pPr>
        <w:suppressAutoHyphens/>
        <w:ind w:firstLine="540"/>
        <w:jc w:val="both"/>
        <w:rPr>
          <w:sz w:val="20"/>
          <w:szCs w:val="20"/>
        </w:rPr>
      </w:pPr>
      <w:r w:rsidRPr="001954E1">
        <w:rPr>
          <w:sz w:val="20"/>
          <w:szCs w:val="20"/>
        </w:rPr>
        <w:t xml:space="preserve">Теплоснабжающая организация обязана передать указанные акты Теплосетевой организации до 4 числа месяца, следующего за расчетным. На основании указанных актов Теплосетевая организация обязана до 5 числа месяца, следующего за расчетным, предоставить в Теплоснабжающую организацию счет-фактуру и один экземпляр акта оказания услуг по передаче тепловой энергии, теплоносителя, подписанные уполномоченными лицами. </w:t>
      </w:r>
    </w:p>
    <w:p w14:paraId="4D26E479" w14:textId="77777777" w:rsidR="00030E1A" w:rsidRPr="001954E1" w:rsidRDefault="00030E1A" w:rsidP="00E00B1C">
      <w:pPr>
        <w:suppressAutoHyphens/>
        <w:spacing w:after="120"/>
        <w:ind w:firstLine="539"/>
        <w:jc w:val="both"/>
        <w:rPr>
          <w:sz w:val="20"/>
          <w:szCs w:val="20"/>
        </w:rPr>
      </w:pPr>
      <w:r w:rsidRPr="001954E1">
        <w:rPr>
          <w:sz w:val="20"/>
          <w:szCs w:val="20"/>
        </w:rPr>
        <w:t>Теплосетевая организация обязана выставить и передать Теплоснабжающей организации счет не позднее 30 дней до плановой даты платежа или в дату подписания дополнительного соглашения о подключении отельного объекта подключения.</w:t>
      </w:r>
    </w:p>
    <w:p w14:paraId="6817D44B" w14:textId="77777777" w:rsidR="00030E1A" w:rsidRPr="001954E1" w:rsidRDefault="00030E1A" w:rsidP="00160825">
      <w:pPr>
        <w:suppressAutoHyphens/>
        <w:ind w:firstLine="540"/>
        <w:jc w:val="both"/>
        <w:rPr>
          <w:sz w:val="20"/>
          <w:szCs w:val="20"/>
        </w:rPr>
      </w:pPr>
      <w:r w:rsidRPr="001954E1">
        <w:rPr>
          <w:sz w:val="20"/>
          <w:szCs w:val="20"/>
        </w:rPr>
        <w:t>4.</w:t>
      </w:r>
      <w:r w:rsidR="00AA7167" w:rsidRPr="001954E1">
        <w:rPr>
          <w:sz w:val="20"/>
          <w:szCs w:val="20"/>
        </w:rPr>
        <w:t>9</w:t>
      </w:r>
      <w:r w:rsidRPr="001954E1">
        <w:rPr>
          <w:sz w:val="20"/>
          <w:szCs w:val="20"/>
        </w:rPr>
        <w:t xml:space="preserve">. Стороны обязуются не реже 1 (одного) раза в квартал, а также в случае расторжения настоящего Договора, либо по просьбе одной из сторон проводить сверку взаиморасчетов, оформив ее Актом сверки взаимных расчетов (далее – Акт сверки), подписанным уполномоченными лицами Сторон. Сторона, заинтересованная в подтверждении взаиморасчетов, составляет и направляет 2 (два) экземпляра Акта сверки в адрес другой Стороны. Сторона, получившая Акт сверки обязана в течение 3 (трех) рабочих дней с момента получения Акта сверки, при </w:t>
      </w:r>
      <w:r w:rsidRPr="001954E1">
        <w:rPr>
          <w:sz w:val="20"/>
          <w:szCs w:val="20"/>
        </w:rPr>
        <w:lastRenderedPageBreak/>
        <w:t>отсутствии замечаний, подписать Акт сверки, скрепить печатью и направить 1 экземпляр Акта сверки в адрес заинтересованной в подтверждении взаиморасчетов стороны.</w:t>
      </w:r>
    </w:p>
    <w:p w14:paraId="75382606" w14:textId="77777777" w:rsidR="00030E1A" w:rsidRPr="001954E1" w:rsidRDefault="00030E1A" w:rsidP="00E00B1C">
      <w:pPr>
        <w:suppressAutoHyphens/>
        <w:spacing w:after="120"/>
        <w:ind w:firstLine="539"/>
        <w:jc w:val="both"/>
        <w:rPr>
          <w:sz w:val="20"/>
          <w:szCs w:val="20"/>
        </w:rPr>
      </w:pPr>
      <w:r w:rsidRPr="001954E1">
        <w:rPr>
          <w:sz w:val="20"/>
          <w:szCs w:val="20"/>
        </w:rPr>
        <w:t xml:space="preserve">При наличии замечаний Сторона, получившая Акт сверки, обязана в течение 3 (трех) рабочих дней предоставить таковые в адрес другой стороны с указанием первичных учетных документов, не принятых к учету, и причин их непринятия. </w:t>
      </w:r>
    </w:p>
    <w:p w14:paraId="061799C9" w14:textId="77777777" w:rsidR="00030E1A" w:rsidRPr="001954E1" w:rsidRDefault="00030E1A" w:rsidP="00AB3324">
      <w:pPr>
        <w:suppressAutoHyphens/>
        <w:ind w:firstLine="540"/>
        <w:jc w:val="both"/>
        <w:rPr>
          <w:sz w:val="20"/>
          <w:szCs w:val="20"/>
        </w:rPr>
      </w:pPr>
      <w:r w:rsidRPr="001954E1">
        <w:rPr>
          <w:sz w:val="20"/>
          <w:szCs w:val="20"/>
        </w:rPr>
        <w:t>4.</w:t>
      </w:r>
      <w:r w:rsidR="00AA7167" w:rsidRPr="001954E1">
        <w:rPr>
          <w:sz w:val="20"/>
          <w:szCs w:val="20"/>
        </w:rPr>
        <w:t>10</w:t>
      </w:r>
      <w:r w:rsidRPr="001954E1">
        <w:rPr>
          <w:sz w:val="20"/>
          <w:szCs w:val="20"/>
        </w:rPr>
        <w:t>. Оплата за услуги по передаче тепловой энергии, теплоносителя производится Теплоснабжающей организацией не менее чем через 60 и не более чем через 90 календарных дней со дня подписания обеими сторонами акта оказания услуг по передаче тепловой энергии, теплоносителя за расчетный месяц.</w:t>
      </w:r>
    </w:p>
    <w:p w14:paraId="5273732F" w14:textId="77777777" w:rsidR="00030E1A" w:rsidRPr="001954E1" w:rsidRDefault="00030E1A" w:rsidP="00B951D4">
      <w:pPr>
        <w:suppressAutoHyphens/>
        <w:autoSpaceDE w:val="0"/>
        <w:autoSpaceDN w:val="0"/>
        <w:adjustRightInd w:val="0"/>
        <w:ind w:firstLine="540"/>
        <w:jc w:val="both"/>
        <w:rPr>
          <w:sz w:val="20"/>
          <w:szCs w:val="20"/>
        </w:rPr>
      </w:pPr>
      <w:r w:rsidRPr="001954E1">
        <w:rPr>
          <w:sz w:val="20"/>
          <w:szCs w:val="20"/>
        </w:rPr>
        <w:t>Оплата за работы по подключению (технологическому присоединению) отдельного объекта подключения осуществляется в сроки, предусмотренные законодательством РФ. На дату подписания договора сроки определены пунктом 39 Постановления Правительства РФ от 05.07.2018 N 787 "О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w:t>
      </w:r>
    </w:p>
    <w:p w14:paraId="3216B0A3" w14:textId="77777777" w:rsidR="00030E1A" w:rsidRPr="001954E1" w:rsidRDefault="00030E1A" w:rsidP="00B951D4">
      <w:pPr>
        <w:suppressAutoHyphens/>
        <w:autoSpaceDE w:val="0"/>
        <w:autoSpaceDN w:val="0"/>
        <w:adjustRightInd w:val="0"/>
        <w:ind w:firstLine="540"/>
        <w:jc w:val="both"/>
        <w:rPr>
          <w:sz w:val="20"/>
          <w:szCs w:val="20"/>
        </w:rPr>
      </w:pPr>
      <w:r w:rsidRPr="001954E1">
        <w:rPr>
          <w:sz w:val="20"/>
          <w:szCs w:val="20"/>
        </w:rPr>
        <w:t>Внесение Теплоснабжающей организацией платы за подключение осуществляется в следующем порядке:</w:t>
      </w:r>
    </w:p>
    <w:p w14:paraId="2B831989" w14:textId="77777777" w:rsidR="00030E1A" w:rsidRPr="001954E1" w:rsidRDefault="00030E1A" w:rsidP="00847744">
      <w:pPr>
        <w:numPr>
          <w:ilvl w:val="0"/>
          <w:numId w:val="1"/>
        </w:numPr>
        <w:suppressAutoHyphens/>
        <w:autoSpaceDE w:val="0"/>
        <w:autoSpaceDN w:val="0"/>
        <w:adjustRightInd w:val="0"/>
        <w:spacing w:before="200"/>
        <w:jc w:val="both"/>
        <w:rPr>
          <w:sz w:val="20"/>
          <w:szCs w:val="20"/>
        </w:rPr>
      </w:pPr>
      <w:r w:rsidRPr="001954E1">
        <w:rPr>
          <w:sz w:val="20"/>
          <w:szCs w:val="20"/>
        </w:rPr>
        <w:t>15 процентов платы за подключение вносится в течение 15 дней со дня заключения дополнительного соглашения о подключении отдельного объекта подключения;</w:t>
      </w:r>
    </w:p>
    <w:p w14:paraId="5F7758B6" w14:textId="77777777" w:rsidR="00030E1A" w:rsidRPr="001954E1" w:rsidRDefault="00030E1A" w:rsidP="00847744">
      <w:pPr>
        <w:numPr>
          <w:ilvl w:val="0"/>
          <w:numId w:val="1"/>
        </w:numPr>
        <w:suppressAutoHyphens/>
        <w:autoSpaceDE w:val="0"/>
        <w:autoSpaceDN w:val="0"/>
        <w:adjustRightInd w:val="0"/>
        <w:spacing w:before="200"/>
        <w:jc w:val="both"/>
        <w:rPr>
          <w:sz w:val="20"/>
          <w:szCs w:val="20"/>
        </w:rPr>
      </w:pPr>
      <w:r w:rsidRPr="001954E1">
        <w:rPr>
          <w:sz w:val="20"/>
          <w:szCs w:val="20"/>
        </w:rPr>
        <w:t>50 процентов платы за подключение вносится в течение 90 дней со дня заключения дополнительного соглашения о подключении отдельного объекта подключения;</w:t>
      </w:r>
    </w:p>
    <w:p w14:paraId="009323F3" w14:textId="77777777" w:rsidR="00030E1A" w:rsidRPr="001954E1" w:rsidRDefault="00030E1A" w:rsidP="00847744">
      <w:pPr>
        <w:numPr>
          <w:ilvl w:val="0"/>
          <w:numId w:val="1"/>
        </w:numPr>
        <w:suppressAutoHyphens/>
        <w:autoSpaceDE w:val="0"/>
        <w:autoSpaceDN w:val="0"/>
        <w:adjustRightInd w:val="0"/>
        <w:spacing w:before="200"/>
        <w:jc w:val="both"/>
        <w:rPr>
          <w:sz w:val="20"/>
          <w:szCs w:val="20"/>
        </w:rPr>
      </w:pPr>
      <w:r w:rsidRPr="001954E1">
        <w:rPr>
          <w:sz w:val="20"/>
          <w:szCs w:val="20"/>
        </w:rPr>
        <w:t>оставшаяся доля платы за подключение вносится в течение 15 дней со дня подписания сторонами акта о подключении отдельного объекта подключения.</w:t>
      </w:r>
    </w:p>
    <w:p w14:paraId="27D6CEFC" w14:textId="77777777" w:rsidR="00030E1A" w:rsidRPr="001954E1" w:rsidRDefault="00030E1A" w:rsidP="00524D72">
      <w:pPr>
        <w:suppressAutoHyphens/>
        <w:ind w:firstLine="540"/>
        <w:jc w:val="both"/>
        <w:rPr>
          <w:sz w:val="20"/>
          <w:szCs w:val="20"/>
        </w:rPr>
      </w:pPr>
      <w:r w:rsidRPr="001954E1">
        <w:rPr>
          <w:sz w:val="20"/>
          <w:szCs w:val="20"/>
        </w:rPr>
        <w:t xml:space="preserve"> </w:t>
      </w:r>
    </w:p>
    <w:p w14:paraId="76CF6BBE" w14:textId="77777777" w:rsidR="00030E1A" w:rsidRPr="001954E1" w:rsidRDefault="00030E1A" w:rsidP="002C284B">
      <w:pPr>
        <w:suppressAutoHyphens/>
        <w:ind w:firstLine="539"/>
        <w:jc w:val="both"/>
        <w:rPr>
          <w:sz w:val="20"/>
          <w:szCs w:val="20"/>
        </w:rPr>
      </w:pPr>
      <w:r w:rsidRPr="001954E1">
        <w:rPr>
          <w:sz w:val="20"/>
          <w:szCs w:val="20"/>
        </w:rPr>
        <w:t>Расчеты за оказанные услуги осуществляются путем перечисления денежных средств на расчетный счет Теплосетевой организации</w:t>
      </w:r>
      <w:r w:rsidRPr="001954E1">
        <w:t xml:space="preserve">, </w:t>
      </w:r>
      <w:r w:rsidRPr="001954E1">
        <w:rPr>
          <w:sz w:val="20"/>
          <w:szCs w:val="20"/>
        </w:rPr>
        <w:t>а также могут иметь иную форму расчетов, не противоречащую законодательству РФ, в том числе передачей векселей и пр.</w:t>
      </w:r>
    </w:p>
    <w:p w14:paraId="0E654755" w14:textId="77777777" w:rsidR="0068321A" w:rsidRPr="001954E1" w:rsidRDefault="00042B70" w:rsidP="009048FD">
      <w:pPr>
        <w:suppressAutoHyphens/>
        <w:spacing w:before="120" w:after="240"/>
        <w:jc w:val="center"/>
        <w:rPr>
          <w:b/>
          <w:sz w:val="20"/>
          <w:szCs w:val="20"/>
        </w:rPr>
      </w:pPr>
      <w:r w:rsidRPr="001954E1">
        <w:rPr>
          <w:b/>
          <w:sz w:val="20"/>
          <w:szCs w:val="20"/>
        </w:rPr>
        <w:t>5</w:t>
      </w:r>
      <w:r w:rsidR="0068321A" w:rsidRPr="001954E1">
        <w:rPr>
          <w:b/>
          <w:sz w:val="20"/>
          <w:szCs w:val="20"/>
        </w:rPr>
        <w:t xml:space="preserve">. Ответственность </w:t>
      </w:r>
      <w:r w:rsidR="00E97C83" w:rsidRPr="001954E1">
        <w:rPr>
          <w:b/>
          <w:sz w:val="20"/>
          <w:szCs w:val="20"/>
        </w:rPr>
        <w:t>С</w:t>
      </w:r>
      <w:r w:rsidR="0068321A" w:rsidRPr="001954E1">
        <w:rPr>
          <w:b/>
          <w:sz w:val="20"/>
          <w:szCs w:val="20"/>
        </w:rPr>
        <w:t>торон</w:t>
      </w:r>
    </w:p>
    <w:p w14:paraId="5E6E47F1" w14:textId="77777777" w:rsidR="00F64A53" w:rsidRPr="001954E1" w:rsidRDefault="00042B70" w:rsidP="005D2441">
      <w:pPr>
        <w:pStyle w:val="33"/>
        <w:suppressAutoHyphens/>
        <w:spacing w:after="0"/>
        <w:ind w:left="0" w:firstLine="539"/>
        <w:jc w:val="both"/>
        <w:rPr>
          <w:sz w:val="20"/>
          <w:szCs w:val="20"/>
        </w:rPr>
      </w:pPr>
      <w:r w:rsidRPr="001954E1">
        <w:rPr>
          <w:sz w:val="20"/>
          <w:szCs w:val="20"/>
        </w:rPr>
        <w:t>5</w:t>
      </w:r>
      <w:r w:rsidR="00F64A53" w:rsidRPr="001954E1">
        <w:rPr>
          <w:sz w:val="20"/>
          <w:szCs w:val="20"/>
        </w:rPr>
        <w:t xml:space="preserve">.1. В случаях неисполнения или ненадлежащего исполнения обязательств по настоящему </w:t>
      </w:r>
      <w:r w:rsidR="00E637C7" w:rsidRPr="001954E1">
        <w:rPr>
          <w:sz w:val="20"/>
          <w:szCs w:val="20"/>
        </w:rPr>
        <w:t>Д</w:t>
      </w:r>
      <w:r w:rsidR="00F64A53" w:rsidRPr="001954E1">
        <w:rPr>
          <w:sz w:val="20"/>
          <w:szCs w:val="20"/>
        </w:rPr>
        <w:t xml:space="preserve">оговору </w:t>
      </w:r>
      <w:r w:rsidR="00E97C83" w:rsidRPr="001954E1">
        <w:rPr>
          <w:sz w:val="20"/>
          <w:szCs w:val="20"/>
        </w:rPr>
        <w:t>С</w:t>
      </w:r>
      <w:r w:rsidR="00F64A53" w:rsidRPr="001954E1">
        <w:rPr>
          <w:sz w:val="20"/>
          <w:szCs w:val="20"/>
        </w:rPr>
        <w:t>торона, нарушившая обязательство, несет ответственность в соответствии с действующим законодательством</w:t>
      </w:r>
      <w:r w:rsidR="00187F0C" w:rsidRPr="001954E1">
        <w:rPr>
          <w:sz w:val="20"/>
          <w:szCs w:val="20"/>
        </w:rPr>
        <w:t>.</w:t>
      </w:r>
    </w:p>
    <w:p w14:paraId="47CACE01" w14:textId="77777777" w:rsidR="001D3B75" w:rsidRPr="001954E1" w:rsidRDefault="001D3B75" w:rsidP="004A4EBA">
      <w:pPr>
        <w:pStyle w:val="33"/>
        <w:suppressAutoHyphens/>
        <w:spacing w:after="0"/>
        <w:ind w:left="0" w:firstLine="539"/>
        <w:jc w:val="both"/>
        <w:rPr>
          <w:sz w:val="20"/>
          <w:szCs w:val="20"/>
        </w:rPr>
      </w:pPr>
      <w:r w:rsidRPr="001954E1">
        <w:rPr>
          <w:sz w:val="20"/>
          <w:szCs w:val="20"/>
        </w:rPr>
        <w:t xml:space="preserve">5.2. За нарушение сроков оплаты, предусмотренных п.4.6. Договора, более чем на </w:t>
      </w:r>
      <w:r w:rsidRPr="004F723A">
        <w:rPr>
          <w:sz w:val="20"/>
          <w:szCs w:val="20"/>
          <w:highlight w:val="yellow"/>
        </w:rPr>
        <w:t>__ (__)</w:t>
      </w:r>
      <w:r w:rsidRPr="001954E1">
        <w:rPr>
          <w:sz w:val="20"/>
          <w:szCs w:val="20"/>
        </w:rPr>
        <w:t xml:space="preserve"> календарных дней, Теплосетевая организация вправе требовать с Теплоснабжающей организации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w:t>
      </w:r>
      <w:r w:rsidRPr="004F723A">
        <w:rPr>
          <w:sz w:val="20"/>
          <w:szCs w:val="20"/>
          <w:highlight w:val="yellow"/>
        </w:rPr>
        <w:t>___ (__)</w:t>
      </w:r>
      <w:r w:rsidRPr="001954E1">
        <w:rPr>
          <w:sz w:val="20"/>
          <w:szCs w:val="20"/>
        </w:rPr>
        <w:t xml:space="preserve"> дня просрочки. Указанное положение не применяется к просрочке выплаты авансовых платежей.</w:t>
      </w:r>
    </w:p>
    <w:p w14:paraId="4A4DD3F4" w14:textId="77777777" w:rsidR="00F64A53" w:rsidRPr="001954E1" w:rsidRDefault="00042B70" w:rsidP="002F5D70">
      <w:pPr>
        <w:pStyle w:val="33"/>
        <w:suppressAutoHyphens/>
        <w:spacing w:after="0"/>
        <w:ind w:left="0" w:firstLine="539"/>
        <w:jc w:val="both"/>
        <w:rPr>
          <w:sz w:val="20"/>
          <w:szCs w:val="20"/>
        </w:rPr>
      </w:pPr>
      <w:r w:rsidRPr="001954E1">
        <w:rPr>
          <w:sz w:val="20"/>
          <w:szCs w:val="20"/>
        </w:rPr>
        <w:t>5</w:t>
      </w:r>
      <w:r w:rsidR="00F64A53" w:rsidRPr="001954E1">
        <w:rPr>
          <w:sz w:val="20"/>
          <w:szCs w:val="20"/>
        </w:rPr>
        <w:t>.</w:t>
      </w:r>
      <w:r w:rsidR="001D3B75" w:rsidRPr="001954E1">
        <w:rPr>
          <w:sz w:val="20"/>
          <w:szCs w:val="20"/>
        </w:rPr>
        <w:t>3</w:t>
      </w:r>
      <w:r w:rsidR="00F64A53" w:rsidRPr="001954E1">
        <w:rPr>
          <w:sz w:val="20"/>
          <w:szCs w:val="20"/>
        </w:rPr>
        <w:t xml:space="preserve">. </w:t>
      </w:r>
      <w:r w:rsidR="0097539A" w:rsidRPr="001954E1">
        <w:rPr>
          <w:sz w:val="20"/>
          <w:szCs w:val="20"/>
        </w:rPr>
        <w:t xml:space="preserve">По настоящему </w:t>
      </w:r>
      <w:r w:rsidR="00F0651E" w:rsidRPr="001954E1">
        <w:rPr>
          <w:sz w:val="20"/>
          <w:szCs w:val="20"/>
        </w:rPr>
        <w:t>Д</w:t>
      </w:r>
      <w:r w:rsidR="0097539A" w:rsidRPr="001954E1">
        <w:rPr>
          <w:sz w:val="20"/>
          <w:szCs w:val="20"/>
        </w:rPr>
        <w:t>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w:t>
      </w:r>
    </w:p>
    <w:p w14:paraId="26C91E72" w14:textId="77777777" w:rsidR="00042B70" w:rsidRPr="001954E1" w:rsidRDefault="00042B70" w:rsidP="00434194">
      <w:pPr>
        <w:suppressAutoHyphens/>
        <w:ind w:firstLine="539"/>
        <w:jc w:val="both"/>
        <w:rPr>
          <w:sz w:val="20"/>
          <w:szCs w:val="20"/>
        </w:rPr>
      </w:pPr>
      <w:r w:rsidRPr="001954E1">
        <w:rPr>
          <w:sz w:val="20"/>
          <w:szCs w:val="20"/>
        </w:rPr>
        <w:t>5.</w:t>
      </w:r>
      <w:r w:rsidR="00DE5C57" w:rsidRPr="001954E1">
        <w:rPr>
          <w:sz w:val="20"/>
          <w:szCs w:val="20"/>
        </w:rPr>
        <w:t>4</w:t>
      </w:r>
      <w:r w:rsidRPr="001954E1">
        <w:rPr>
          <w:sz w:val="20"/>
          <w:szCs w:val="20"/>
        </w:rPr>
        <w:t xml:space="preserve">. В случае невыполнения обусловленных настоящим </w:t>
      </w:r>
      <w:r w:rsidR="00E637C7" w:rsidRPr="001954E1">
        <w:rPr>
          <w:sz w:val="20"/>
          <w:szCs w:val="20"/>
        </w:rPr>
        <w:t>Д</w:t>
      </w:r>
      <w:r w:rsidRPr="001954E1">
        <w:rPr>
          <w:sz w:val="20"/>
          <w:szCs w:val="20"/>
        </w:rPr>
        <w:t xml:space="preserve">оговором требований Теплоснабжающей организации по ограничению, прекращению подачи тепловой энергии, теплоносителя потребителям </w:t>
      </w:r>
      <w:r w:rsidRPr="001954E1">
        <w:rPr>
          <w:sz w:val="20"/>
          <w:szCs w:val="20"/>
        </w:rPr>
        <w:lastRenderedPageBreak/>
        <w:t>Теплоснабжающей организации, Теплосетевая организация несет ответственность перед Теплоснабжающей организацией в размере, равном стоимости тепловой энергии, отпущенной потребителям после предполагаемой даты введения ограничения режима потребления, указанной в уведомлении о полном и (или) частичном ограничении режима потребления. Количество тепловой энергии, отпущенной потребителям после предполагаемой даты введения ограничения режима потребления, рас</w:t>
      </w:r>
      <w:r w:rsidR="0052259F" w:rsidRPr="001954E1">
        <w:rPr>
          <w:sz w:val="20"/>
          <w:szCs w:val="20"/>
        </w:rPr>
        <w:t xml:space="preserve">считывается </w:t>
      </w:r>
      <w:r w:rsidRPr="001954E1">
        <w:rPr>
          <w:sz w:val="20"/>
          <w:szCs w:val="20"/>
        </w:rPr>
        <w:t xml:space="preserve">Теплоснабжающей организацией, включается в величину </w:t>
      </w:r>
      <w:r w:rsidR="0052259F" w:rsidRPr="001954E1">
        <w:rPr>
          <w:sz w:val="20"/>
          <w:szCs w:val="20"/>
        </w:rPr>
        <w:t xml:space="preserve">тепловых потерь </w:t>
      </w:r>
      <w:r w:rsidRPr="001954E1">
        <w:rPr>
          <w:sz w:val="20"/>
          <w:szCs w:val="20"/>
        </w:rPr>
        <w:t>Теплосетевой организаци</w:t>
      </w:r>
      <w:r w:rsidR="0052259F" w:rsidRPr="001954E1">
        <w:rPr>
          <w:sz w:val="20"/>
          <w:szCs w:val="20"/>
        </w:rPr>
        <w:t>и</w:t>
      </w:r>
      <w:r w:rsidRPr="001954E1">
        <w:rPr>
          <w:sz w:val="20"/>
          <w:szCs w:val="20"/>
        </w:rPr>
        <w:t xml:space="preserve"> и оплачивается последней по договору поставки тепловой энергии  в целях компенсации потерь в тепл</w:t>
      </w:r>
      <w:r w:rsidR="0052259F" w:rsidRPr="001954E1">
        <w:rPr>
          <w:sz w:val="20"/>
          <w:szCs w:val="20"/>
        </w:rPr>
        <w:t>овых сетях, заключенно</w:t>
      </w:r>
      <w:r w:rsidR="00743C9A" w:rsidRPr="001954E1">
        <w:rPr>
          <w:sz w:val="20"/>
          <w:szCs w:val="20"/>
        </w:rPr>
        <w:t>му</w:t>
      </w:r>
      <w:r w:rsidR="0052259F" w:rsidRPr="001954E1">
        <w:rPr>
          <w:sz w:val="20"/>
          <w:szCs w:val="20"/>
        </w:rPr>
        <w:t xml:space="preserve"> между </w:t>
      </w:r>
      <w:r w:rsidRPr="001954E1">
        <w:rPr>
          <w:sz w:val="20"/>
          <w:szCs w:val="20"/>
        </w:rPr>
        <w:t>Теплоснабжающей орга</w:t>
      </w:r>
      <w:r w:rsidR="0052259F" w:rsidRPr="001954E1">
        <w:rPr>
          <w:sz w:val="20"/>
          <w:szCs w:val="20"/>
        </w:rPr>
        <w:t xml:space="preserve">низацией и </w:t>
      </w:r>
      <w:r w:rsidRPr="001954E1">
        <w:rPr>
          <w:sz w:val="20"/>
          <w:szCs w:val="20"/>
        </w:rPr>
        <w:t>Теплосетевой органи</w:t>
      </w:r>
      <w:r w:rsidR="0052259F" w:rsidRPr="001954E1">
        <w:rPr>
          <w:sz w:val="20"/>
          <w:szCs w:val="20"/>
        </w:rPr>
        <w:t>зацией</w:t>
      </w:r>
      <w:r w:rsidRPr="001954E1">
        <w:rPr>
          <w:sz w:val="20"/>
          <w:szCs w:val="20"/>
        </w:rPr>
        <w:t>.</w:t>
      </w:r>
    </w:p>
    <w:p w14:paraId="0CA1B6FC" w14:textId="77777777" w:rsidR="005448E0" w:rsidRPr="001954E1" w:rsidRDefault="00925557" w:rsidP="00434194">
      <w:pPr>
        <w:suppressAutoHyphens/>
        <w:ind w:firstLine="539"/>
        <w:jc w:val="both"/>
        <w:rPr>
          <w:sz w:val="20"/>
          <w:szCs w:val="20"/>
        </w:rPr>
      </w:pPr>
      <w:r w:rsidRPr="001954E1">
        <w:rPr>
          <w:sz w:val="20"/>
          <w:szCs w:val="20"/>
        </w:rPr>
        <w:t>5.</w:t>
      </w:r>
      <w:r w:rsidR="00DE5C57" w:rsidRPr="001954E1">
        <w:rPr>
          <w:sz w:val="20"/>
          <w:szCs w:val="20"/>
        </w:rPr>
        <w:t>5</w:t>
      </w:r>
      <w:r w:rsidRPr="001954E1">
        <w:rPr>
          <w:sz w:val="20"/>
          <w:szCs w:val="20"/>
        </w:rPr>
        <w:t xml:space="preserve">. Теплосетевая организация несет </w:t>
      </w:r>
      <w:r w:rsidR="005448E0" w:rsidRPr="001954E1">
        <w:rPr>
          <w:sz w:val="20"/>
          <w:szCs w:val="20"/>
        </w:rPr>
        <w:t xml:space="preserve">предусмотренную законодательством </w:t>
      </w:r>
      <w:r w:rsidRPr="001954E1">
        <w:rPr>
          <w:sz w:val="20"/>
          <w:szCs w:val="20"/>
        </w:rPr>
        <w:t>ответственность за действия (бездействия) которые стали причиной факта нарушения качества теплоснабжения у потребителей Теплоснабжающей организации</w:t>
      </w:r>
      <w:r w:rsidR="005448E0" w:rsidRPr="001954E1">
        <w:rPr>
          <w:sz w:val="20"/>
          <w:szCs w:val="20"/>
        </w:rPr>
        <w:t>, в т.</w:t>
      </w:r>
      <w:r w:rsidR="00440380" w:rsidRPr="001954E1">
        <w:rPr>
          <w:sz w:val="20"/>
          <w:szCs w:val="20"/>
        </w:rPr>
        <w:t xml:space="preserve"> </w:t>
      </w:r>
      <w:r w:rsidR="005448E0" w:rsidRPr="001954E1">
        <w:rPr>
          <w:sz w:val="20"/>
          <w:szCs w:val="20"/>
        </w:rPr>
        <w:t>ч. возмещает в порядке регресса суммы снижения Теплоснабжающей организацией размера платы за тепловую энергию (мощность) потребителям в результате факта нарушения качества теплоснабжения у потребителей</w:t>
      </w:r>
      <w:r w:rsidR="000565D0" w:rsidRPr="001954E1">
        <w:rPr>
          <w:sz w:val="20"/>
          <w:szCs w:val="20"/>
        </w:rPr>
        <w:t xml:space="preserve">, в порядке, определенном в Приложении №4 к настоящему Договору. </w:t>
      </w:r>
    </w:p>
    <w:p w14:paraId="32F5A489" w14:textId="77777777" w:rsidR="000A76F3" w:rsidRPr="001954E1" w:rsidRDefault="005448E0" w:rsidP="00434194">
      <w:pPr>
        <w:suppressAutoHyphens/>
        <w:ind w:firstLine="539"/>
        <w:jc w:val="both"/>
        <w:rPr>
          <w:sz w:val="20"/>
          <w:szCs w:val="20"/>
        </w:rPr>
      </w:pPr>
      <w:r w:rsidRPr="001954E1">
        <w:rPr>
          <w:sz w:val="20"/>
          <w:szCs w:val="20"/>
        </w:rPr>
        <w:t xml:space="preserve"> </w:t>
      </w:r>
      <w:r w:rsidR="00925557" w:rsidRPr="001954E1">
        <w:rPr>
          <w:sz w:val="20"/>
          <w:szCs w:val="20"/>
        </w:rPr>
        <w:t xml:space="preserve"> </w:t>
      </w:r>
      <w:r w:rsidR="000A76F3" w:rsidRPr="001954E1">
        <w:rPr>
          <w:sz w:val="20"/>
          <w:szCs w:val="20"/>
        </w:rPr>
        <w:t>5.</w:t>
      </w:r>
      <w:r w:rsidR="00DE5C57" w:rsidRPr="001954E1">
        <w:rPr>
          <w:sz w:val="20"/>
          <w:szCs w:val="20"/>
        </w:rPr>
        <w:t>6</w:t>
      </w:r>
      <w:r w:rsidR="000A76F3" w:rsidRPr="001954E1">
        <w:rPr>
          <w:sz w:val="20"/>
          <w:szCs w:val="20"/>
        </w:rPr>
        <w:t>. Теплосетевая организация несет ответственность</w:t>
      </w:r>
      <w:r w:rsidR="00C06BF7" w:rsidRPr="001954E1">
        <w:rPr>
          <w:sz w:val="20"/>
          <w:szCs w:val="20"/>
        </w:rPr>
        <w:t xml:space="preserve"> </w:t>
      </w:r>
      <w:r w:rsidR="000A76F3" w:rsidRPr="001954E1">
        <w:rPr>
          <w:sz w:val="20"/>
          <w:szCs w:val="20"/>
        </w:rPr>
        <w:t>за действия (бездействия) которые стали причиной нарушения Теплоснабжающей организации Соглашения об исполнении схемы теплоснабжения</w:t>
      </w:r>
      <w:r w:rsidR="00C06BF7" w:rsidRPr="001954E1">
        <w:rPr>
          <w:sz w:val="20"/>
          <w:szCs w:val="20"/>
        </w:rPr>
        <w:t xml:space="preserve"> и компенсирует убытки </w:t>
      </w:r>
      <w:r w:rsidR="003B4B91" w:rsidRPr="001954E1">
        <w:rPr>
          <w:sz w:val="20"/>
          <w:szCs w:val="20"/>
        </w:rPr>
        <w:t>Теплоснабжающей</w:t>
      </w:r>
      <w:r w:rsidR="00C06BF7" w:rsidRPr="001954E1">
        <w:rPr>
          <w:sz w:val="20"/>
          <w:szCs w:val="20"/>
        </w:rPr>
        <w:t xml:space="preserve"> организации, возникшие в результате применения к ней мер ответственности, предусмотренных Соглашением об исполнении схемы теплоснабжения</w:t>
      </w:r>
      <w:r w:rsidR="00DE5C57" w:rsidRPr="001954E1">
        <w:rPr>
          <w:sz w:val="20"/>
          <w:szCs w:val="20"/>
        </w:rPr>
        <w:t>.</w:t>
      </w:r>
    </w:p>
    <w:p w14:paraId="14B5DE16" w14:textId="77777777" w:rsidR="00F64A53" w:rsidRPr="001954E1" w:rsidRDefault="00042B70" w:rsidP="00434194">
      <w:pPr>
        <w:pStyle w:val="33"/>
        <w:suppressAutoHyphens/>
        <w:spacing w:after="0"/>
        <w:ind w:left="0" w:firstLine="539"/>
        <w:jc w:val="both"/>
        <w:rPr>
          <w:sz w:val="20"/>
          <w:szCs w:val="20"/>
        </w:rPr>
      </w:pPr>
      <w:r w:rsidRPr="001954E1">
        <w:rPr>
          <w:sz w:val="20"/>
          <w:szCs w:val="20"/>
        </w:rPr>
        <w:t>5</w:t>
      </w:r>
      <w:r w:rsidR="00F64A53" w:rsidRPr="001954E1">
        <w:rPr>
          <w:sz w:val="20"/>
          <w:szCs w:val="20"/>
        </w:rPr>
        <w:t>.</w:t>
      </w:r>
      <w:r w:rsidR="00DE5C57" w:rsidRPr="001954E1">
        <w:rPr>
          <w:sz w:val="20"/>
          <w:szCs w:val="20"/>
        </w:rPr>
        <w:t>7</w:t>
      </w:r>
      <w:r w:rsidR="00F64A53" w:rsidRPr="001954E1">
        <w:rPr>
          <w:sz w:val="20"/>
          <w:szCs w:val="20"/>
        </w:rPr>
        <w:t xml:space="preserve">. Стороны освобождаются от ответственности за неисполнение или ненадлежащее исполнение обязательств по настоящему </w:t>
      </w:r>
      <w:r w:rsidR="00E637C7" w:rsidRPr="001954E1">
        <w:rPr>
          <w:sz w:val="20"/>
          <w:szCs w:val="20"/>
        </w:rPr>
        <w:t>Д</w:t>
      </w:r>
      <w:r w:rsidR="00F64A53" w:rsidRPr="001954E1">
        <w:rPr>
          <w:sz w:val="20"/>
          <w:szCs w:val="20"/>
        </w:rPr>
        <w:t>оговору, если это явилось следствием обстоятельств непреодолимой силы.</w:t>
      </w:r>
    </w:p>
    <w:p w14:paraId="20159BF4" w14:textId="77777777" w:rsidR="00F64A53" w:rsidRPr="001954E1" w:rsidRDefault="00F64A53" w:rsidP="00434194">
      <w:pPr>
        <w:pStyle w:val="33"/>
        <w:suppressAutoHyphens/>
        <w:spacing w:after="0"/>
        <w:ind w:left="0" w:firstLine="539"/>
        <w:jc w:val="both"/>
        <w:rPr>
          <w:sz w:val="20"/>
          <w:szCs w:val="20"/>
        </w:rPr>
      </w:pPr>
      <w:r w:rsidRPr="001954E1">
        <w:rPr>
          <w:sz w:val="20"/>
          <w:szCs w:val="20"/>
        </w:rPr>
        <w:t>Сторона, ссылающаяся на обстоятельства непреодолимой силы, обязана незамедлительно информировать друг</w:t>
      </w:r>
      <w:r w:rsidR="00E97C83" w:rsidRPr="001954E1">
        <w:rPr>
          <w:sz w:val="20"/>
          <w:szCs w:val="20"/>
        </w:rPr>
        <w:t>ую сторону</w:t>
      </w:r>
      <w:r w:rsidRPr="001954E1">
        <w:rPr>
          <w:sz w:val="20"/>
          <w:szCs w:val="20"/>
        </w:rPr>
        <w:t xml:space="preserve"> о наступлении подобных обстоятельств в письменной форме. По требованию любой из </w:t>
      </w:r>
      <w:r w:rsidR="00E97C83" w:rsidRPr="001954E1">
        <w:rPr>
          <w:sz w:val="20"/>
          <w:szCs w:val="20"/>
        </w:rPr>
        <w:t>С</w:t>
      </w:r>
      <w:r w:rsidRPr="001954E1">
        <w:rPr>
          <w:sz w:val="20"/>
          <w:szCs w:val="20"/>
        </w:rPr>
        <w:t>торон в этом случае может быть создана комиссия, определяющая возможность дальнейшего исполнения взаимных обязательств.</w:t>
      </w:r>
    </w:p>
    <w:p w14:paraId="780CAEB0" w14:textId="77777777" w:rsidR="00F64A53" w:rsidRPr="001954E1" w:rsidRDefault="00042B70" w:rsidP="00434194">
      <w:pPr>
        <w:pStyle w:val="33"/>
        <w:suppressAutoHyphens/>
        <w:spacing w:after="0"/>
        <w:ind w:left="0" w:firstLine="539"/>
        <w:jc w:val="both"/>
        <w:rPr>
          <w:sz w:val="20"/>
          <w:szCs w:val="20"/>
        </w:rPr>
      </w:pPr>
      <w:r w:rsidRPr="001954E1">
        <w:rPr>
          <w:sz w:val="20"/>
          <w:szCs w:val="20"/>
        </w:rPr>
        <w:t>5</w:t>
      </w:r>
      <w:r w:rsidR="00F64A53" w:rsidRPr="001954E1">
        <w:rPr>
          <w:sz w:val="20"/>
          <w:szCs w:val="20"/>
        </w:rPr>
        <w:t>.</w:t>
      </w:r>
      <w:r w:rsidR="00DE5C57" w:rsidRPr="001954E1">
        <w:rPr>
          <w:sz w:val="20"/>
          <w:szCs w:val="20"/>
        </w:rPr>
        <w:t>8</w:t>
      </w:r>
      <w:r w:rsidR="00F64A53" w:rsidRPr="001954E1">
        <w:rPr>
          <w:sz w:val="20"/>
          <w:szCs w:val="20"/>
        </w:rPr>
        <w:t xml:space="preserve">. Окончание срока действия настоящего </w:t>
      </w:r>
      <w:r w:rsidR="00E637C7" w:rsidRPr="001954E1">
        <w:rPr>
          <w:sz w:val="20"/>
          <w:szCs w:val="20"/>
        </w:rPr>
        <w:t>Д</w:t>
      </w:r>
      <w:r w:rsidR="00F64A53" w:rsidRPr="001954E1">
        <w:rPr>
          <w:sz w:val="20"/>
          <w:szCs w:val="20"/>
        </w:rPr>
        <w:t xml:space="preserve">оговора не освобождает </w:t>
      </w:r>
      <w:r w:rsidR="00E97C83" w:rsidRPr="001954E1">
        <w:rPr>
          <w:sz w:val="20"/>
          <w:szCs w:val="20"/>
        </w:rPr>
        <w:t>С</w:t>
      </w:r>
      <w:r w:rsidR="00F64A53" w:rsidRPr="001954E1">
        <w:rPr>
          <w:sz w:val="20"/>
          <w:szCs w:val="20"/>
        </w:rPr>
        <w:t>тороны от ответственности за нарушение его условий в период действия</w:t>
      </w:r>
      <w:r w:rsidR="00743C9A" w:rsidRPr="001954E1">
        <w:rPr>
          <w:sz w:val="20"/>
          <w:szCs w:val="20"/>
        </w:rPr>
        <w:t xml:space="preserve"> Договора</w:t>
      </w:r>
      <w:r w:rsidR="00F64A53" w:rsidRPr="001954E1">
        <w:rPr>
          <w:sz w:val="20"/>
          <w:szCs w:val="20"/>
        </w:rPr>
        <w:t>.</w:t>
      </w:r>
    </w:p>
    <w:p w14:paraId="199687FB" w14:textId="221E07CD" w:rsidR="0024232F" w:rsidRPr="001954E1" w:rsidRDefault="00C238F1" w:rsidP="00231B8B">
      <w:pPr>
        <w:pStyle w:val="33"/>
        <w:suppressAutoHyphens/>
        <w:spacing w:after="0"/>
        <w:ind w:left="0" w:firstLine="539"/>
        <w:jc w:val="both"/>
        <w:rPr>
          <w:sz w:val="20"/>
          <w:szCs w:val="20"/>
        </w:rPr>
      </w:pPr>
      <w:r w:rsidRPr="001954E1">
        <w:rPr>
          <w:sz w:val="20"/>
          <w:szCs w:val="20"/>
        </w:rPr>
        <w:t>5.</w:t>
      </w:r>
      <w:r w:rsidR="00DE5C57" w:rsidRPr="001954E1">
        <w:rPr>
          <w:sz w:val="20"/>
          <w:szCs w:val="20"/>
        </w:rPr>
        <w:t>9</w:t>
      </w:r>
      <w:r w:rsidR="0024232F" w:rsidRPr="001954E1">
        <w:rPr>
          <w:sz w:val="20"/>
          <w:szCs w:val="20"/>
        </w:rPr>
        <w:t xml:space="preserve">. Ответственность </w:t>
      </w:r>
      <w:r w:rsidR="00E97C83" w:rsidRPr="001954E1">
        <w:rPr>
          <w:sz w:val="20"/>
          <w:szCs w:val="20"/>
        </w:rPr>
        <w:t>С</w:t>
      </w:r>
      <w:r w:rsidR="0024232F" w:rsidRPr="001954E1">
        <w:rPr>
          <w:sz w:val="20"/>
          <w:szCs w:val="20"/>
        </w:rPr>
        <w:t>торон за состояние и обслуживание объектов тепловой сети определяется границей(ами) балансовой принадлежности и зафиксирована в акте(ах) разграничени</w:t>
      </w:r>
      <w:r w:rsidR="00713047" w:rsidRPr="001954E1">
        <w:rPr>
          <w:sz w:val="20"/>
          <w:szCs w:val="20"/>
        </w:rPr>
        <w:t>я</w:t>
      </w:r>
      <w:r w:rsidR="0024232F" w:rsidRPr="001954E1">
        <w:rPr>
          <w:sz w:val="20"/>
          <w:szCs w:val="20"/>
        </w:rPr>
        <w:t xml:space="preserve"> балансовой принадлежности тепловых сетей и эксплуатационной ответственности </w:t>
      </w:r>
      <w:r w:rsidR="00E97C83" w:rsidRPr="001954E1">
        <w:rPr>
          <w:sz w:val="20"/>
          <w:szCs w:val="20"/>
        </w:rPr>
        <w:t>С</w:t>
      </w:r>
      <w:r w:rsidR="0024232F" w:rsidRPr="001954E1">
        <w:rPr>
          <w:sz w:val="20"/>
          <w:szCs w:val="20"/>
        </w:rPr>
        <w:t xml:space="preserve">торон, подписанном(ых) </w:t>
      </w:r>
      <w:r w:rsidR="00E97C83" w:rsidRPr="001954E1">
        <w:rPr>
          <w:sz w:val="20"/>
          <w:szCs w:val="20"/>
        </w:rPr>
        <w:t>С</w:t>
      </w:r>
      <w:r w:rsidR="0024232F" w:rsidRPr="001954E1">
        <w:rPr>
          <w:sz w:val="20"/>
          <w:szCs w:val="20"/>
        </w:rPr>
        <w:t xml:space="preserve">торонами </w:t>
      </w:r>
      <w:r w:rsidR="005C5B43" w:rsidRPr="001954E1">
        <w:rPr>
          <w:sz w:val="20"/>
          <w:szCs w:val="20"/>
        </w:rPr>
        <w:t xml:space="preserve">Договора </w:t>
      </w:r>
      <w:r w:rsidR="0024232F" w:rsidRPr="001954E1">
        <w:rPr>
          <w:sz w:val="20"/>
          <w:szCs w:val="20"/>
        </w:rPr>
        <w:t>и являющимся неотъемлемой его частью (Приложение №</w:t>
      </w:r>
      <w:r w:rsidR="005C5B43" w:rsidRPr="001954E1">
        <w:rPr>
          <w:sz w:val="20"/>
          <w:szCs w:val="20"/>
        </w:rPr>
        <w:t>2</w:t>
      </w:r>
      <w:r w:rsidR="0024232F" w:rsidRPr="001954E1">
        <w:rPr>
          <w:sz w:val="20"/>
          <w:szCs w:val="20"/>
        </w:rPr>
        <w:t xml:space="preserve"> к настоящему </w:t>
      </w:r>
      <w:r w:rsidR="00E637C7" w:rsidRPr="001954E1">
        <w:rPr>
          <w:sz w:val="20"/>
          <w:szCs w:val="20"/>
        </w:rPr>
        <w:t>Д</w:t>
      </w:r>
      <w:r w:rsidR="0024232F" w:rsidRPr="001954E1">
        <w:rPr>
          <w:sz w:val="20"/>
          <w:szCs w:val="20"/>
        </w:rPr>
        <w:t>оговору).</w:t>
      </w:r>
    </w:p>
    <w:p w14:paraId="6D052998" w14:textId="7880232F" w:rsidR="00231B8B" w:rsidRPr="001954E1" w:rsidRDefault="00231B8B" w:rsidP="00231B8B">
      <w:pPr>
        <w:pStyle w:val="33"/>
        <w:suppressAutoHyphens/>
        <w:spacing w:after="0"/>
        <w:ind w:left="0" w:firstLine="539"/>
        <w:jc w:val="both"/>
        <w:rPr>
          <w:sz w:val="20"/>
          <w:szCs w:val="20"/>
        </w:rPr>
      </w:pPr>
      <w:r w:rsidRPr="001954E1">
        <w:rPr>
          <w:sz w:val="20"/>
          <w:szCs w:val="20"/>
        </w:rPr>
        <w:t>5.10. В случае необеспечения Теплосетевой организацией перехода прав и обязанностей по настоящему Договору в связи с переходом владения объектами тепловой сети к иным лицам</w:t>
      </w:r>
      <w:r w:rsidR="00E32AC6" w:rsidRPr="001954E1">
        <w:rPr>
          <w:sz w:val="20"/>
          <w:szCs w:val="20"/>
        </w:rPr>
        <w:t xml:space="preserve"> (п.2.3</w:t>
      </w:r>
      <w:r w:rsidRPr="001954E1">
        <w:rPr>
          <w:sz w:val="20"/>
          <w:szCs w:val="20"/>
        </w:rPr>
        <w:t xml:space="preserve">.32 настоящего Договора), Теплосетевая организация возвращает денежные средства неиспользованные в течение </w:t>
      </w:r>
      <w:r w:rsidR="003C04FA" w:rsidRPr="001954E1">
        <w:rPr>
          <w:sz w:val="20"/>
          <w:szCs w:val="20"/>
        </w:rPr>
        <w:t xml:space="preserve">срока </w:t>
      </w:r>
      <w:r w:rsidRPr="001954E1">
        <w:rPr>
          <w:sz w:val="20"/>
          <w:szCs w:val="20"/>
        </w:rPr>
        <w:t xml:space="preserve">действия настоящего Договора на выполнение Инвестиционной программы, полученные от Теплоснабжающей организации в соответствии с пп. 4.2. - 4.4. настоящего Договора. </w:t>
      </w:r>
    </w:p>
    <w:p w14:paraId="751E0C13" w14:textId="561D32A1" w:rsidR="00231B8B" w:rsidRPr="001954E1" w:rsidRDefault="00231B8B" w:rsidP="00231B8B">
      <w:pPr>
        <w:pStyle w:val="33"/>
        <w:suppressAutoHyphens/>
        <w:spacing w:after="240"/>
        <w:ind w:left="0" w:firstLine="539"/>
        <w:jc w:val="both"/>
        <w:rPr>
          <w:sz w:val="20"/>
          <w:szCs w:val="20"/>
        </w:rPr>
      </w:pPr>
      <w:r w:rsidRPr="001954E1">
        <w:rPr>
          <w:sz w:val="20"/>
          <w:szCs w:val="20"/>
        </w:rPr>
        <w:t>Указанная денежная сумма выплачивается Теплосетевой организацией в течение 10 (десяти) рабочих дней со дня выставления счета Теплоснабжающей организацией.</w:t>
      </w:r>
    </w:p>
    <w:p w14:paraId="3EEB6D58" w14:textId="77777777" w:rsidR="00F25850" w:rsidRPr="001954E1" w:rsidRDefault="00F25850" w:rsidP="00434194">
      <w:pPr>
        <w:suppressAutoHyphens/>
        <w:spacing w:before="120" w:after="240"/>
        <w:jc w:val="center"/>
        <w:rPr>
          <w:b/>
          <w:sz w:val="20"/>
          <w:szCs w:val="20"/>
        </w:rPr>
      </w:pPr>
      <w:r w:rsidRPr="001954E1">
        <w:rPr>
          <w:b/>
          <w:sz w:val="20"/>
          <w:szCs w:val="20"/>
        </w:rPr>
        <w:t>6. Порядок разрешения споров</w:t>
      </w:r>
    </w:p>
    <w:p w14:paraId="68CE958B" w14:textId="77777777" w:rsidR="009D34DF" w:rsidRPr="001954E1" w:rsidRDefault="001B3137" w:rsidP="00434194">
      <w:pPr>
        <w:pStyle w:val="33"/>
        <w:suppressAutoHyphens/>
        <w:spacing w:after="240"/>
        <w:ind w:left="0" w:firstLine="539"/>
        <w:jc w:val="both"/>
        <w:rPr>
          <w:sz w:val="20"/>
          <w:szCs w:val="20"/>
        </w:rPr>
      </w:pPr>
      <w:r w:rsidRPr="001954E1">
        <w:rPr>
          <w:sz w:val="20"/>
        </w:rPr>
        <w:t xml:space="preserve">6.1. </w:t>
      </w:r>
      <w:r w:rsidR="0037011E" w:rsidRPr="001954E1">
        <w:rPr>
          <w:sz w:val="20"/>
          <w:szCs w:val="20"/>
        </w:rPr>
        <w:t xml:space="preserve">При разрешении возникающих из настоящего Договора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В этом </w:t>
      </w:r>
      <w:r w:rsidR="0037011E" w:rsidRPr="001954E1">
        <w:rPr>
          <w:sz w:val="20"/>
          <w:szCs w:val="20"/>
        </w:rPr>
        <w:lastRenderedPageBreak/>
        <w:t xml:space="preserve">случае спор может быть передан на рассмотрение Арбитражного суда </w:t>
      </w:r>
      <w:r w:rsidR="0037011E" w:rsidRPr="004F723A">
        <w:rPr>
          <w:sz w:val="20"/>
          <w:szCs w:val="20"/>
          <w:highlight w:val="yellow"/>
        </w:rPr>
        <w:t>_______________</w:t>
      </w:r>
      <w:r w:rsidR="0037011E" w:rsidRPr="001954E1">
        <w:rPr>
          <w:sz w:val="20"/>
          <w:szCs w:val="20"/>
          <w:vertAlign w:val="superscript"/>
        </w:rPr>
        <w:footnoteReference w:id="5"/>
      </w:r>
      <w:r w:rsidR="0037011E" w:rsidRPr="001954E1">
        <w:rPr>
          <w:sz w:val="20"/>
          <w:szCs w:val="20"/>
        </w:rPr>
        <w:t xml:space="preserve">  по истечении десяти календарных дней со дня направления претензии стороне, нарушившей обязательства</w:t>
      </w:r>
      <w:r w:rsidR="009D34DF" w:rsidRPr="001954E1">
        <w:rPr>
          <w:sz w:val="20"/>
          <w:szCs w:val="20"/>
        </w:rPr>
        <w:t xml:space="preserve">. </w:t>
      </w:r>
    </w:p>
    <w:p w14:paraId="584BE7C3" w14:textId="77777777" w:rsidR="00F25850" w:rsidRPr="001954E1" w:rsidRDefault="00F25850" w:rsidP="00434194">
      <w:pPr>
        <w:pStyle w:val="33"/>
        <w:suppressAutoHyphens/>
        <w:spacing w:after="240"/>
        <w:ind w:left="0" w:firstLine="539"/>
        <w:jc w:val="both"/>
        <w:rPr>
          <w:sz w:val="20"/>
          <w:szCs w:val="20"/>
        </w:rPr>
      </w:pPr>
    </w:p>
    <w:p w14:paraId="7306FDC0" w14:textId="77777777" w:rsidR="00816502" w:rsidRPr="001954E1" w:rsidRDefault="00816502" w:rsidP="00434194">
      <w:pPr>
        <w:suppressAutoHyphens/>
        <w:spacing w:before="120" w:after="240"/>
        <w:jc w:val="center"/>
        <w:rPr>
          <w:b/>
          <w:sz w:val="20"/>
          <w:szCs w:val="20"/>
        </w:rPr>
      </w:pPr>
      <w:r w:rsidRPr="001954E1">
        <w:rPr>
          <w:b/>
          <w:sz w:val="20"/>
          <w:szCs w:val="20"/>
        </w:rPr>
        <w:t xml:space="preserve">7. Действие, изменение и расторжение </w:t>
      </w:r>
      <w:r w:rsidR="00E637C7" w:rsidRPr="001954E1">
        <w:rPr>
          <w:b/>
          <w:sz w:val="20"/>
          <w:szCs w:val="20"/>
        </w:rPr>
        <w:t>Д</w:t>
      </w:r>
      <w:r w:rsidRPr="001954E1">
        <w:rPr>
          <w:b/>
          <w:sz w:val="20"/>
          <w:szCs w:val="20"/>
        </w:rPr>
        <w:t>оговора</w:t>
      </w:r>
    </w:p>
    <w:p w14:paraId="6E41ADC0" w14:textId="5C066D83" w:rsidR="00493B6C" w:rsidRPr="001954E1" w:rsidRDefault="00493B6C" w:rsidP="00434194">
      <w:pPr>
        <w:suppressAutoHyphens/>
        <w:ind w:firstLine="540"/>
        <w:jc w:val="both"/>
        <w:rPr>
          <w:sz w:val="20"/>
          <w:szCs w:val="20"/>
        </w:rPr>
      </w:pPr>
      <w:r w:rsidRPr="001954E1">
        <w:rPr>
          <w:sz w:val="20"/>
          <w:szCs w:val="20"/>
        </w:rPr>
        <w:t>7.1.</w:t>
      </w:r>
      <w:r w:rsidRPr="001954E1">
        <w:rPr>
          <w:sz w:val="20"/>
        </w:rPr>
        <w:t xml:space="preserve"> </w:t>
      </w:r>
      <w:r w:rsidRPr="001954E1">
        <w:rPr>
          <w:sz w:val="20"/>
          <w:szCs w:val="20"/>
        </w:rPr>
        <w:t xml:space="preserve">Настоящий Договор действует с </w:t>
      </w:r>
      <w:r w:rsidR="006E7738" w:rsidRPr="001954E1">
        <w:rPr>
          <w:sz w:val="20"/>
          <w:szCs w:val="20"/>
        </w:rPr>
        <w:t xml:space="preserve">момента </w:t>
      </w:r>
      <w:r w:rsidR="006E7738" w:rsidRPr="004F723A">
        <w:rPr>
          <w:sz w:val="20"/>
          <w:szCs w:val="20"/>
        </w:rPr>
        <w:t>подписания</w:t>
      </w:r>
      <w:r w:rsidRPr="004F723A">
        <w:rPr>
          <w:sz w:val="20"/>
          <w:szCs w:val="20"/>
        </w:rPr>
        <w:t xml:space="preserve"> по </w:t>
      </w:r>
      <w:r w:rsidR="004F723A" w:rsidRPr="004F723A">
        <w:rPr>
          <w:sz w:val="20"/>
          <w:szCs w:val="20"/>
          <w:highlight w:val="green"/>
        </w:rPr>
        <w:t>_____</w:t>
      </w:r>
      <w:r w:rsidRPr="004F723A">
        <w:rPr>
          <w:sz w:val="20"/>
          <w:szCs w:val="20"/>
        </w:rPr>
        <w:t xml:space="preserve"> включительно</w:t>
      </w:r>
      <w:r w:rsidRPr="001954E1">
        <w:rPr>
          <w:sz w:val="20"/>
          <w:szCs w:val="20"/>
        </w:rPr>
        <w:t xml:space="preserve">. </w:t>
      </w:r>
    </w:p>
    <w:p w14:paraId="68B39A74" w14:textId="1B60ACD3" w:rsidR="00493B6C" w:rsidRPr="001954E1" w:rsidRDefault="00493B6C" w:rsidP="00434194">
      <w:pPr>
        <w:suppressAutoHyphens/>
        <w:ind w:firstLine="540"/>
        <w:jc w:val="both"/>
        <w:rPr>
          <w:sz w:val="20"/>
          <w:szCs w:val="20"/>
        </w:rPr>
      </w:pPr>
      <w:r w:rsidRPr="001954E1">
        <w:rPr>
          <w:sz w:val="20"/>
          <w:szCs w:val="20"/>
        </w:rPr>
        <w:t xml:space="preserve">Стороны договорились о том, что действие настоящего Договора распространяется на отношения Сторон, возникшие </w:t>
      </w:r>
      <w:r w:rsidR="006F341F" w:rsidRPr="001954E1">
        <w:rPr>
          <w:sz w:val="20"/>
          <w:szCs w:val="20"/>
        </w:rPr>
        <w:t>со дня окончания переходного периода в ценовых зонах теплоснабжения</w:t>
      </w:r>
      <w:r w:rsidR="008434E6" w:rsidRPr="001954E1">
        <w:rPr>
          <w:rStyle w:val="af7"/>
          <w:sz w:val="20"/>
          <w:szCs w:val="20"/>
        </w:rPr>
        <w:footnoteReference w:id="6"/>
      </w:r>
      <w:r w:rsidRPr="001954E1">
        <w:rPr>
          <w:sz w:val="20"/>
          <w:szCs w:val="20"/>
        </w:rPr>
        <w:t xml:space="preserve">. </w:t>
      </w:r>
    </w:p>
    <w:p w14:paraId="4D395025" w14:textId="77777777" w:rsidR="00816502" w:rsidRPr="001954E1" w:rsidRDefault="00BA46F0" w:rsidP="00434194">
      <w:pPr>
        <w:suppressAutoHyphens/>
        <w:ind w:firstLine="539"/>
        <w:jc w:val="both"/>
        <w:rPr>
          <w:sz w:val="20"/>
          <w:szCs w:val="20"/>
        </w:rPr>
      </w:pPr>
      <w:r w:rsidRPr="001954E1">
        <w:rPr>
          <w:sz w:val="20"/>
          <w:szCs w:val="20"/>
        </w:rPr>
        <w:t>7.2</w:t>
      </w:r>
      <w:r w:rsidR="00816502" w:rsidRPr="001954E1">
        <w:rPr>
          <w:sz w:val="20"/>
          <w:szCs w:val="20"/>
        </w:rPr>
        <w:t xml:space="preserve">. Односторонний отказ от исполнения настоящего </w:t>
      </w:r>
      <w:r w:rsidR="00E637C7" w:rsidRPr="001954E1">
        <w:rPr>
          <w:sz w:val="20"/>
          <w:szCs w:val="20"/>
        </w:rPr>
        <w:t>Д</w:t>
      </w:r>
      <w:r w:rsidR="00816502" w:rsidRPr="001954E1">
        <w:rPr>
          <w:sz w:val="20"/>
          <w:szCs w:val="20"/>
        </w:rPr>
        <w:t xml:space="preserve">оговора или его изменение не допускается, за исключением случаев, </w:t>
      </w:r>
      <w:r w:rsidR="00D01AE6" w:rsidRPr="001954E1">
        <w:rPr>
          <w:sz w:val="20"/>
          <w:szCs w:val="20"/>
        </w:rPr>
        <w:t xml:space="preserve">указанных в пункте 2.5.9. настоящего Договора, и случаев, </w:t>
      </w:r>
      <w:r w:rsidR="00816502" w:rsidRPr="001954E1">
        <w:rPr>
          <w:sz w:val="20"/>
          <w:szCs w:val="20"/>
        </w:rPr>
        <w:t>когда такой отказ или изменени</w:t>
      </w:r>
      <w:r w:rsidR="007F0FDF" w:rsidRPr="001954E1">
        <w:rPr>
          <w:sz w:val="20"/>
          <w:szCs w:val="20"/>
        </w:rPr>
        <w:t>е</w:t>
      </w:r>
      <w:r w:rsidR="00816502" w:rsidRPr="001954E1">
        <w:rPr>
          <w:sz w:val="20"/>
          <w:szCs w:val="20"/>
        </w:rPr>
        <w:t xml:space="preserve"> вызваны в соответствии с действующим законодательством существенным нарушением условий настоящего </w:t>
      </w:r>
      <w:r w:rsidR="00E637C7" w:rsidRPr="001954E1">
        <w:rPr>
          <w:sz w:val="20"/>
          <w:szCs w:val="20"/>
        </w:rPr>
        <w:t>Д</w:t>
      </w:r>
      <w:r w:rsidR="00816502" w:rsidRPr="001954E1">
        <w:rPr>
          <w:sz w:val="20"/>
          <w:szCs w:val="20"/>
        </w:rPr>
        <w:t xml:space="preserve">оговора другой </w:t>
      </w:r>
      <w:r w:rsidR="00E97C83" w:rsidRPr="001954E1">
        <w:rPr>
          <w:sz w:val="20"/>
          <w:szCs w:val="20"/>
        </w:rPr>
        <w:t>С</w:t>
      </w:r>
      <w:r w:rsidR="00816502" w:rsidRPr="001954E1">
        <w:rPr>
          <w:sz w:val="20"/>
          <w:szCs w:val="20"/>
        </w:rPr>
        <w:t>тороной.</w:t>
      </w:r>
    </w:p>
    <w:p w14:paraId="2AC48CE2" w14:textId="77777777" w:rsidR="00BA46F0" w:rsidRPr="001954E1" w:rsidRDefault="00BA46F0" w:rsidP="00434194">
      <w:pPr>
        <w:suppressAutoHyphens/>
        <w:ind w:firstLine="539"/>
        <w:jc w:val="both"/>
        <w:rPr>
          <w:sz w:val="20"/>
          <w:szCs w:val="20"/>
        </w:rPr>
      </w:pPr>
      <w:r w:rsidRPr="001954E1">
        <w:rPr>
          <w:sz w:val="20"/>
          <w:szCs w:val="20"/>
        </w:rPr>
        <w:t>7.3. Договор считается продленным на тот же срок и на тех же условиях, если за 90 дней до окончания срока его действия ни одна из сторон не заявит о его прекращении.</w:t>
      </w:r>
    </w:p>
    <w:p w14:paraId="515D9417" w14:textId="77777777" w:rsidR="00D27446" w:rsidRPr="001954E1" w:rsidRDefault="00D27446" w:rsidP="00434194">
      <w:pPr>
        <w:suppressAutoHyphens/>
        <w:spacing w:before="120" w:after="240"/>
        <w:jc w:val="center"/>
        <w:rPr>
          <w:b/>
          <w:sz w:val="20"/>
          <w:szCs w:val="20"/>
        </w:rPr>
      </w:pPr>
      <w:r w:rsidRPr="001954E1">
        <w:rPr>
          <w:b/>
          <w:sz w:val="20"/>
          <w:szCs w:val="20"/>
        </w:rPr>
        <w:t>8. Прочие условия</w:t>
      </w:r>
    </w:p>
    <w:p w14:paraId="0E0715F8" w14:textId="77777777" w:rsidR="00644D7E" w:rsidRPr="001954E1" w:rsidRDefault="00644D7E" w:rsidP="00434194">
      <w:pPr>
        <w:suppressAutoHyphens/>
        <w:ind w:firstLine="540"/>
        <w:jc w:val="both"/>
        <w:rPr>
          <w:sz w:val="20"/>
          <w:szCs w:val="20"/>
        </w:rPr>
      </w:pPr>
      <w:r w:rsidRPr="001954E1">
        <w:rPr>
          <w:sz w:val="20"/>
          <w:szCs w:val="20"/>
        </w:rPr>
        <w:t>8.</w:t>
      </w:r>
      <w:r w:rsidR="00ED324C" w:rsidRPr="001954E1">
        <w:rPr>
          <w:sz w:val="20"/>
          <w:szCs w:val="20"/>
        </w:rPr>
        <w:t>1</w:t>
      </w:r>
      <w:r w:rsidR="00BA46F0" w:rsidRPr="001954E1">
        <w:rPr>
          <w:sz w:val="20"/>
          <w:szCs w:val="20"/>
        </w:rPr>
        <w:t xml:space="preserve"> Изменение условий настоящего Договора возможно по соглашению Сторон, путем подписания дополнительных соглашений к настоящему Договору</w:t>
      </w:r>
      <w:r w:rsidRPr="001954E1">
        <w:rPr>
          <w:sz w:val="20"/>
          <w:szCs w:val="20"/>
        </w:rPr>
        <w:t>.</w:t>
      </w:r>
    </w:p>
    <w:p w14:paraId="40E275E1" w14:textId="77777777" w:rsidR="00777EE7" w:rsidRPr="001954E1" w:rsidRDefault="00644D7E" w:rsidP="00434194">
      <w:pPr>
        <w:suppressAutoHyphens/>
        <w:ind w:firstLine="539"/>
        <w:jc w:val="both"/>
        <w:rPr>
          <w:sz w:val="20"/>
          <w:szCs w:val="20"/>
        </w:rPr>
      </w:pPr>
      <w:r w:rsidRPr="001954E1">
        <w:rPr>
          <w:sz w:val="20"/>
          <w:szCs w:val="20"/>
        </w:rPr>
        <w:t>8.</w:t>
      </w:r>
      <w:r w:rsidR="00ED324C" w:rsidRPr="001954E1">
        <w:rPr>
          <w:sz w:val="20"/>
        </w:rPr>
        <w:t>2</w:t>
      </w:r>
      <w:r w:rsidRPr="001954E1">
        <w:rPr>
          <w:sz w:val="20"/>
          <w:szCs w:val="20"/>
        </w:rPr>
        <w:t xml:space="preserve">. Об изменении </w:t>
      </w:r>
      <w:r w:rsidR="000565D0" w:rsidRPr="001954E1">
        <w:rPr>
          <w:sz w:val="20"/>
          <w:szCs w:val="20"/>
        </w:rPr>
        <w:t xml:space="preserve">параметров качества, </w:t>
      </w:r>
      <w:r w:rsidRPr="001954E1">
        <w:rPr>
          <w:sz w:val="20"/>
          <w:szCs w:val="20"/>
        </w:rPr>
        <w:t>почтовых и банковских реквизитов, наименования Стороны или ее реорганизации, а также об изменении сведений о лицах, указанных в пункте 9.1. настоящего Договора, Стороны сообщают друг другу в письменном виде в течение семи дней со дня наступления вышеуказанных обстоятельств.</w:t>
      </w:r>
    </w:p>
    <w:p w14:paraId="4AD107B6" w14:textId="28FC62E5" w:rsidR="00777EE7" w:rsidRPr="001954E1" w:rsidRDefault="00777EE7" w:rsidP="00434194">
      <w:pPr>
        <w:suppressAutoHyphens/>
        <w:autoSpaceDE w:val="0"/>
        <w:autoSpaceDN w:val="0"/>
        <w:adjustRightInd w:val="0"/>
        <w:ind w:firstLine="540"/>
        <w:jc w:val="both"/>
        <w:rPr>
          <w:sz w:val="20"/>
          <w:szCs w:val="20"/>
        </w:rPr>
      </w:pPr>
      <w:r w:rsidRPr="001954E1">
        <w:rPr>
          <w:sz w:val="20"/>
          <w:szCs w:val="20"/>
        </w:rPr>
        <w:t xml:space="preserve">8.3. </w:t>
      </w:r>
      <w:r w:rsidR="00644D7E" w:rsidRPr="001954E1">
        <w:rPr>
          <w:sz w:val="20"/>
          <w:szCs w:val="20"/>
        </w:rPr>
        <w:t xml:space="preserve"> </w:t>
      </w:r>
      <w:r w:rsidRPr="001954E1">
        <w:rPr>
          <w:sz w:val="20"/>
          <w:szCs w:val="20"/>
        </w:rPr>
        <w:t xml:space="preserve">Срок начала исполнения Теплоснабжающей организацией договора теплоснабжения с потребителем тепловой энергии: </w:t>
      </w:r>
      <w:r w:rsidR="006E7738" w:rsidRPr="001954E1">
        <w:rPr>
          <w:sz w:val="20"/>
          <w:szCs w:val="20"/>
        </w:rPr>
        <w:t>со дня окончания переходного периода в ценовых зонах теплоснабжения</w:t>
      </w:r>
      <w:r w:rsidRPr="001954E1">
        <w:rPr>
          <w:sz w:val="20"/>
          <w:szCs w:val="20"/>
        </w:rPr>
        <w:t>.</w:t>
      </w:r>
    </w:p>
    <w:p w14:paraId="5021BC30" w14:textId="77777777" w:rsidR="0097539A" w:rsidRPr="001954E1" w:rsidRDefault="0097539A" w:rsidP="00434194">
      <w:pPr>
        <w:suppressAutoHyphens/>
        <w:autoSpaceDE w:val="0"/>
        <w:autoSpaceDN w:val="0"/>
        <w:adjustRightInd w:val="0"/>
        <w:ind w:firstLine="540"/>
        <w:jc w:val="both"/>
        <w:rPr>
          <w:sz w:val="20"/>
          <w:szCs w:val="20"/>
        </w:rPr>
      </w:pPr>
      <w:r w:rsidRPr="001954E1">
        <w:rPr>
          <w:sz w:val="20"/>
          <w:szCs w:val="20"/>
        </w:rPr>
        <w:t>8.</w:t>
      </w:r>
      <w:r w:rsidR="00DC4163" w:rsidRPr="001954E1">
        <w:rPr>
          <w:sz w:val="20"/>
          <w:szCs w:val="20"/>
        </w:rPr>
        <w:t>4</w:t>
      </w:r>
      <w:r w:rsidRPr="001954E1">
        <w:rPr>
          <w:sz w:val="20"/>
          <w:szCs w:val="20"/>
        </w:rPr>
        <w:t xml:space="preserve">.  При отсутствии письменного согласия </w:t>
      </w:r>
      <w:r w:rsidR="005B6ACC" w:rsidRPr="001954E1">
        <w:rPr>
          <w:sz w:val="20"/>
          <w:szCs w:val="20"/>
        </w:rPr>
        <w:t>Теплоснабжающей организации</w:t>
      </w:r>
      <w:r w:rsidRPr="001954E1">
        <w:rPr>
          <w:sz w:val="20"/>
          <w:szCs w:val="20"/>
        </w:rPr>
        <w:t xml:space="preserve"> </w:t>
      </w:r>
      <w:r w:rsidR="005B6ACC" w:rsidRPr="001954E1">
        <w:rPr>
          <w:sz w:val="20"/>
          <w:szCs w:val="20"/>
        </w:rPr>
        <w:t>Теплосетевая организация</w:t>
      </w:r>
      <w:r w:rsidRPr="001954E1">
        <w:rPr>
          <w:sz w:val="20"/>
          <w:szCs w:val="20"/>
        </w:rPr>
        <w:t xml:space="preserve">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w:t>
      </w:r>
      <w:r w:rsidR="005B6ACC" w:rsidRPr="001954E1">
        <w:rPr>
          <w:sz w:val="20"/>
          <w:szCs w:val="20"/>
        </w:rPr>
        <w:t>Теплосетевой организации</w:t>
      </w:r>
      <w:r w:rsidRPr="001954E1">
        <w:rPr>
          <w:sz w:val="20"/>
          <w:szCs w:val="20"/>
        </w:rPr>
        <w:t xml:space="preserve"> к </w:t>
      </w:r>
      <w:r w:rsidR="005B6ACC" w:rsidRPr="001954E1">
        <w:rPr>
          <w:sz w:val="20"/>
          <w:szCs w:val="20"/>
        </w:rPr>
        <w:t>Теплоснабжающей организации</w:t>
      </w:r>
      <w:r w:rsidRPr="001954E1">
        <w:rPr>
          <w:sz w:val="20"/>
          <w:szCs w:val="20"/>
        </w:rPr>
        <w:t xml:space="preserve"> по Договору и (или) иные обременения, касающиеся предмета Договора, в том числе не допускается обременение (уступка прав) в отношении каких-либо промежуточных результатов услуг в отношении предмета Договора. </w:t>
      </w:r>
    </w:p>
    <w:p w14:paraId="393D6CEE" w14:textId="77777777" w:rsidR="0097539A" w:rsidRPr="001954E1" w:rsidRDefault="0097539A" w:rsidP="00434194">
      <w:pPr>
        <w:suppressAutoHyphens/>
        <w:autoSpaceDE w:val="0"/>
        <w:autoSpaceDN w:val="0"/>
        <w:adjustRightInd w:val="0"/>
        <w:ind w:firstLine="540"/>
        <w:jc w:val="both"/>
        <w:rPr>
          <w:sz w:val="20"/>
          <w:szCs w:val="20"/>
        </w:rPr>
      </w:pPr>
      <w:r w:rsidRPr="001954E1">
        <w:rPr>
          <w:sz w:val="20"/>
          <w:szCs w:val="20"/>
        </w:rPr>
        <w:t xml:space="preserve">В случае нарушения вышеуказанных ограничений, в том числе заключения сделок, без письменного согласия </w:t>
      </w:r>
      <w:r w:rsidR="005B6ACC" w:rsidRPr="001954E1">
        <w:rPr>
          <w:sz w:val="20"/>
          <w:szCs w:val="20"/>
        </w:rPr>
        <w:t>Теплоснабжающей организации</w:t>
      </w:r>
      <w:r w:rsidRPr="001954E1">
        <w:rPr>
          <w:sz w:val="20"/>
          <w:szCs w:val="20"/>
        </w:rPr>
        <w:t xml:space="preserve">, </w:t>
      </w:r>
      <w:r w:rsidR="005B6ACC" w:rsidRPr="001954E1">
        <w:rPr>
          <w:sz w:val="20"/>
          <w:szCs w:val="20"/>
        </w:rPr>
        <w:t>Теплосетевая организация</w:t>
      </w:r>
      <w:r w:rsidRPr="001954E1">
        <w:rPr>
          <w:sz w:val="20"/>
          <w:szCs w:val="20"/>
        </w:rPr>
        <w:t xml:space="preserve"> обязан</w:t>
      </w:r>
      <w:r w:rsidR="005B6ACC" w:rsidRPr="001954E1">
        <w:rPr>
          <w:sz w:val="20"/>
          <w:szCs w:val="20"/>
        </w:rPr>
        <w:t>а</w:t>
      </w:r>
      <w:r w:rsidRPr="001954E1">
        <w:rPr>
          <w:sz w:val="20"/>
          <w:szCs w:val="20"/>
        </w:rPr>
        <w:t xml:space="preserve"> выплатить </w:t>
      </w:r>
      <w:r w:rsidR="005B6ACC" w:rsidRPr="001954E1">
        <w:rPr>
          <w:sz w:val="20"/>
          <w:szCs w:val="20"/>
        </w:rPr>
        <w:t>Теплоснабжающей организации</w:t>
      </w:r>
      <w:r w:rsidRPr="001954E1">
        <w:rPr>
          <w:sz w:val="20"/>
          <w:szCs w:val="20"/>
        </w:rPr>
        <w:t xml:space="preserve"> штраф в размере равном сумме уступленных, обремененных прав (требований) по такой сделке. </w:t>
      </w:r>
    </w:p>
    <w:p w14:paraId="0488CB18" w14:textId="77777777" w:rsidR="0097539A" w:rsidRPr="001954E1" w:rsidRDefault="0097539A" w:rsidP="00434194">
      <w:pPr>
        <w:suppressAutoHyphens/>
        <w:autoSpaceDE w:val="0"/>
        <w:autoSpaceDN w:val="0"/>
        <w:adjustRightInd w:val="0"/>
        <w:ind w:firstLine="540"/>
        <w:jc w:val="both"/>
        <w:rPr>
          <w:sz w:val="20"/>
          <w:szCs w:val="20"/>
        </w:rPr>
      </w:pPr>
      <w:r w:rsidRPr="001954E1">
        <w:rPr>
          <w:sz w:val="20"/>
          <w:szCs w:val="20"/>
        </w:rPr>
        <w:t xml:space="preserve">Стороны особо отмечают, что </w:t>
      </w:r>
      <w:r w:rsidR="005B6ACC" w:rsidRPr="001954E1">
        <w:rPr>
          <w:sz w:val="20"/>
          <w:szCs w:val="20"/>
        </w:rPr>
        <w:t>Теплоснабжающая организация</w:t>
      </w:r>
      <w:r w:rsidRPr="001954E1">
        <w:rPr>
          <w:sz w:val="20"/>
          <w:szCs w:val="20"/>
        </w:rPr>
        <w:t xml:space="preserve"> на свое усмотрение принимает решение о выдаче или отказе в выдаче </w:t>
      </w:r>
      <w:r w:rsidR="005B6ACC" w:rsidRPr="001954E1">
        <w:rPr>
          <w:sz w:val="20"/>
          <w:szCs w:val="20"/>
        </w:rPr>
        <w:t>Теплосетевой организации</w:t>
      </w:r>
      <w:r w:rsidRPr="001954E1">
        <w:rPr>
          <w:sz w:val="20"/>
          <w:szCs w:val="20"/>
        </w:rPr>
        <w:t xml:space="preserve"> своего согласия на заключение каких-либо из </w:t>
      </w:r>
      <w:r w:rsidRPr="001954E1">
        <w:rPr>
          <w:sz w:val="20"/>
          <w:szCs w:val="20"/>
        </w:rPr>
        <w:lastRenderedPageBreak/>
        <w:t xml:space="preserve">вышеуказанных сделок и (или) на снятие установленных выше ограничений и никакие положения Договора не будут расцениваться Сторонами как обязывающие </w:t>
      </w:r>
      <w:r w:rsidR="005B6ACC" w:rsidRPr="001954E1">
        <w:rPr>
          <w:sz w:val="20"/>
          <w:szCs w:val="20"/>
        </w:rPr>
        <w:t>Теплоснабжающую организацию</w:t>
      </w:r>
      <w:r w:rsidRPr="001954E1">
        <w:rPr>
          <w:sz w:val="20"/>
          <w:szCs w:val="20"/>
        </w:rPr>
        <w:t xml:space="preserve"> выдать такое согласие. </w:t>
      </w:r>
    </w:p>
    <w:p w14:paraId="0EE40906" w14:textId="77777777" w:rsidR="0097539A" w:rsidRPr="001954E1" w:rsidRDefault="0097539A" w:rsidP="00434194">
      <w:pPr>
        <w:suppressAutoHyphens/>
        <w:autoSpaceDE w:val="0"/>
        <w:autoSpaceDN w:val="0"/>
        <w:adjustRightInd w:val="0"/>
        <w:ind w:firstLine="540"/>
        <w:jc w:val="both"/>
        <w:rPr>
          <w:sz w:val="20"/>
          <w:szCs w:val="20"/>
        </w:rPr>
      </w:pPr>
      <w:r w:rsidRPr="001954E1">
        <w:rPr>
          <w:sz w:val="20"/>
          <w:szCs w:val="20"/>
        </w:rPr>
        <w:t xml:space="preserve">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w:t>
      </w:r>
      <w:r w:rsidR="005B6ACC" w:rsidRPr="001954E1">
        <w:rPr>
          <w:sz w:val="20"/>
          <w:szCs w:val="20"/>
        </w:rPr>
        <w:t>Теплосетевой организации</w:t>
      </w:r>
      <w:r w:rsidRPr="001954E1">
        <w:rPr>
          <w:sz w:val="20"/>
          <w:szCs w:val="20"/>
        </w:rPr>
        <w:t xml:space="preserve"> в соответствии с настоящим пунктом Договора, к </w:t>
      </w:r>
      <w:r w:rsidR="005B6ACC" w:rsidRPr="001954E1">
        <w:rPr>
          <w:sz w:val="20"/>
          <w:szCs w:val="20"/>
        </w:rPr>
        <w:t>Теплосетевой организации</w:t>
      </w:r>
      <w:r w:rsidRPr="001954E1">
        <w:rPr>
          <w:sz w:val="20"/>
          <w:szCs w:val="20"/>
        </w:rPr>
        <w:t xml:space="preserve"> не будет применяться ответственность, установленная Договором.</w:t>
      </w:r>
    </w:p>
    <w:p w14:paraId="5D3AF296" w14:textId="77777777" w:rsidR="00644D7E" w:rsidRPr="001954E1" w:rsidRDefault="00644D7E" w:rsidP="00434194">
      <w:pPr>
        <w:suppressAutoHyphens/>
        <w:ind w:firstLine="539"/>
        <w:jc w:val="both"/>
        <w:rPr>
          <w:sz w:val="20"/>
          <w:szCs w:val="20"/>
        </w:rPr>
      </w:pPr>
    </w:p>
    <w:p w14:paraId="3979424E" w14:textId="77777777" w:rsidR="0068321A" w:rsidRPr="001954E1" w:rsidRDefault="00D27446" w:rsidP="00434194">
      <w:pPr>
        <w:suppressAutoHyphens/>
        <w:spacing w:before="120" w:after="240"/>
        <w:jc w:val="center"/>
        <w:rPr>
          <w:b/>
          <w:sz w:val="20"/>
          <w:szCs w:val="20"/>
        </w:rPr>
      </w:pPr>
      <w:r w:rsidRPr="001954E1">
        <w:rPr>
          <w:b/>
          <w:sz w:val="20"/>
          <w:szCs w:val="20"/>
        </w:rPr>
        <w:t>9</w:t>
      </w:r>
      <w:r w:rsidR="0068321A" w:rsidRPr="001954E1">
        <w:rPr>
          <w:b/>
          <w:sz w:val="20"/>
          <w:szCs w:val="20"/>
        </w:rPr>
        <w:t>. Заключительные положения</w:t>
      </w:r>
    </w:p>
    <w:p w14:paraId="7BF16DB1" w14:textId="77777777" w:rsidR="00644D7E" w:rsidRPr="001954E1" w:rsidRDefault="00644D7E" w:rsidP="00434194">
      <w:pPr>
        <w:suppressAutoHyphens/>
        <w:ind w:firstLine="540"/>
        <w:jc w:val="both"/>
        <w:rPr>
          <w:sz w:val="20"/>
        </w:rPr>
      </w:pPr>
      <w:r w:rsidRPr="001954E1">
        <w:rPr>
          <w:sz w:val="20"/>
        </w:rPr>
        <w:t>9.1</w:t>
      </w:r>
      <w:r w:rsidRPr="001954E1">
        <w:rPr>
          <w:color w:val="0000FF"/>
          <w:sz w:val="20"/>
        </w:rPr>
        <w:t xml:space="preserve">. </w:t>
      </w:r>
      <w:r w:rsidRPr="001954E1">
        <w:rPr>
          <w:sz w:val="20"/>
        </w:rPr>
        <w:t>Стороны установили, что ответственными за исполнение настоящего Договора являются:</w:t>
      </w:r>
    </w:p>
    <w:p w14:paraId="780A2AD0" w14:textId="77777777" w:rsidR="00644D7E" w:rsidRPr="001954E1" w:rsidRDefault="00644D7E" w:rsidP="00434194">
      <w:pPr>
        <w:suppressAutoHyphens/>
        <w:ind w:firstLine="540"/>
        <w:jc w:val="both"/>
        <w:rPr>
          <w:sz w:val="20"/>
        </w:rPr>
      </w:pPr>
      <w:r w:rsidRPr="001954E1">
        <w:rPr>
          <w:sz w:val="20"/>
        </w:rPr>
        <w:t>- от Теплоснабжающей организации {Ф.И.О., телефон, электронная почта};</w:t>
      </w:r>
    </w:p>
    <w:p w14:paraId="39197628" w14:textId="77777777" w:rsidR="00644D7E" w:rsidRPr="001954E1" w:rsidRDefault="00644D7E" w:rsidP="00434194">
      <w:pPr>
        <w:suppressAutoHyphens/>
        <w:ind w:firstLine="540"/>
        <w:jc w:val="both"/>
        <w:rPr>
          <w:sz w:val="20"/>
        </w:rPr>
      </w:pPr>
      <w:r w:rsidRPr="001954E1">
        <w:rPr>
          <w:sz w:val="20"/>
        </w:rPr>
        <w:t xml:space="preserve">- от </w:t>
      </w:r>
      <w:r w:rsidR="005C32EA" w:rsidRPr="001954E1">
        <w:rPr>
          <w:sz w:val="20"/>
        </w:rPr>
        <w:t>Теплосетевой организации</w:t>
      </w:r>
      <w:r w:rsidRPr="001954E1">
        <w:rPr>
          <w:sz w:val="20"/>
        </w:rPr>
        <w:t xml:space="preserve"> {Ф.И.О., телефон, электронная почта}.</w:t>
      </w:r>
    </w:p>
    <w:p w14:paraId="20D6BB78" w14:textId="70F29A93" w:rsidR="004F24D7" w:rsidRPr="001954E1" w:rsidRDefault="004F24D7" w:rsidP="00434194">
      <w:pPr>
        <w:suppressAutoHyphens/>
        <w:ind w:firstLine="540"/>
        <w:jc w:val="both"/>
        <w:rPr>
          <w:sz w:val="20"/>
        </w:rPr>
      </w:pPr>
      <w:r w:rsidRPr="001954E1">
        <w:rPr>
          <w:sz w:val="20"/>
        </w:rPr>
        <w:t>Теплоснабжающая организация вправе направлять в адрес ответственных Теплосетевой организации за выполнение условий настоящего Договора информационные СМС сообщения, осуществлять рассылку документов, связанных с исполнением настоящего Договора, по электронной почте, по адресам и телефонам, указанным в настоящем Договоре и иных документах, являющихся неотъемлемой частью Договора</w:t>
      </w:r>
      <w:r w:rsidR="00300CF0" w:rsidRPr="001954E1">
        <w:rPr>
          <w:sz w:val="20"/>
        </w:rPr>
        <w:t>, за исключением случаев, указанных в п.9.2. настоящего Договора.</w:t>
      </w:r>
    </w:p>
    <w:p w14:paraId="5F5029F0" w14:textId="5A8C6B3B" w:rsidR="00CA77AE" w:rsidRPr="001954E1" w:rsidRDefault="00CA77AE" w:rsidP="00146617">
      <w:pPr>
        <w:suppressAutoHyphens/>
        <w:ind w:firstLine="539"/>
        <w:jc w:val="both"/>
        <w:rPr>
          <w:sz w:val="20"/>
        </w:rPr>
      </w:pPr>
      <w:r w:rsidRPr="001954E1">
        <w:rPr>
          <w:sz w:val="20"/>
        </w:rPr>
        <w:t xml:space="preserve">9.2. Стороны пришли к согласию о том, что направление и получение документов, связанных с согласованием </w:t>
      </w:r>
      <w:r w:rsidR="00DB00C8" w:rsidRPr="001954E1">
        <w:rPr>
          <w:sz w:val="20"/>
        </w:rPr>
        <w:t>проекта</w:t>
      </w:r>
      <w:r w:rsidRPr="001954E1">
        <w:rPr>
          <w:sz w:val="20"/>
        </w:rPr>
        <w:t xml:space="preserve"> Инвестиционной программы</w:t>
      </w:r>
      <w:r w:rsidR="00DB00C8" w:rsidRPr="001954E1">
        <w:rPr>
          <w:sz w:val="20"/>
        </w:rPr>
        <w:t xml:space="preserve"> и его подписанием</w:t>
      </w:r>
      <w:r w:rsidRPr="001954E1">
        <w:rPr>
          <w:sz w:val="20"/>
        </w:rPr>
        <w:t>, осуществляется путём обмена документов на бумажном носителе</w:t>
      </w:r>
    </w:p>
    <w:p w14:paraId="03E73E07" w14:textId="2620FC87" w:rsidR="00CA77AE" w:rsidRPr="001954E1" w:rsidRDefault="00084D1A" w:rsidP="00434194">
      <w:pPr>
        <w:suppressAutoHyphens/>
        <w:ind w:firstLine="539"/>
        <w:jc w:val="both"/>
        <w:rPr>
          <w:sz w:val="20"/>
        </w:rPr>
      </w:pPr>
      <w:r w:rsidRPr="001954E1">
        <w:rPr>
          <w:sz w:val="20"/>
        </w:rPr>
        <w:t>9.</w:t>
      </w:r>
      <w:r w:rsidR="00CA77AE" w:rsidRPr="001954E1">
        <w:rPr>
          <w:sz w:val="20"/>
        </w:rPr>
        <w:t>3</w:t>
      </w:r>
      <w:r w:rsidRPr="001954E1">
        <w:rPr>
          <w:rStyle w:val="af7"/>
          <w:sz w:val="20"/>
        </w:rPr>
        <w:footnoteReference w:id="7"/>
      </w:r>
      <w:r w:rsidRPr="001954E1">
        <w:rPr>
          <w:sz w:val="20"/>
        </w:rPr>
        <w:t>. Стороны пришли к согласию о возможности направления и получения документов, связанных с исполнением настоящего Договора (счетов, счетов-фактур,</w:t>
      </w:r>
      <w:r w:rsidR="00A55682" w:rsidRPr="001954E1">
        <w:rPr>
          <w:sz w:val="20"/>
        </w:rPr>
        <w:t xml:space="preserve"> актов оказания услуг по передаче тепловой энергии, теплоносителя за фактически переданное количество тепловой энергии, теплоносителя</w:t>
      </w:r>
      <w:r w:rsidRPr="001954E1">
        <w:rPr>
          <w:sz w:val="20"/>
        </w:rPr>
        <w:t>, актов сверок) в электронном виде с использованием электронной цифровой подписи.</w:t>
      </w:r>
    </w:p>
    <w:p w14:paraId="68E2A363" w14:textId="5A849C16" w:rsidR="004F24D7" w:rsidRPr="001954E1" w:rsidRDefault="004F24D7" w:rsidP="00434194">
      <w:pPr>
        <w:suppressAutoHyphens/>
        <w:ind w:firstLine="539"/>
        <w:jc w:val="both"/>
        <w:rPr>
          <w:sz w:val="20"/>
        </w:rPr>
      </w:pPr>
      <w:r w:rsidRPr="001954E1">
        <w:rPr>
          <w:sz w:val="20"/>
        </w:rPr>
        <w:t>9.</w:t>
      </w:r>
      <w:r w:rsidR="00CA77AE" w:rsidRPr="001954E1">
        <w:rPr>
          <w:sz w:val="20"/>
        </w:rPr>
        <w:t>4</w:t>
      </w:r>
      <w:r w:rsidRPr="001954E1">
        <w:rPr>
          <w:sz w:val="20"/>
        </w:rPr>
        <w:t>. Стороны пришли к согласию о возможности использования аналога собственноручной подписи для подписания документов, связанных с исполнением настоящего Договора (за исключением счетов, счетов-фактур, актов оказания услуг по передаче тепловой энергии, теплоносителя за фактически переданное количество тепловой энергии, теплоносителя, актов сверок),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59A30107" w14:textId="77777777" w:rsidR="004F24D7" w:rsidRPr="001954E1" w:rsidRDefault="004F24D7" w:rsidP="00434194">
      <w:pPr>
        <w:suppressAutoHyphens/>
        <w:ind w:firstLine="539"/>
        <w:jc w:val="both"/>
        <w:rPr>
          <w:sz w:val="20"/>
        </w:rPr>
      </w:pPr>
      <w:r w:rsidRPr="001954E1">
        <w:rPr>
          <w:sz w:val="20"/>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5D6B513E" w14:textId="3CA81DC1" w:rsidR="004F24D7" w:rsidRPr="001954E1" w:rsidRDefault="004F24D7" w:rsidP="00434194">
      <w:pPr>
        <w:suppressAutoHyphens/>
        <w:ind w:firstLine="539"/>
        <w:jc w:val="both"/>
        <w:rPr>
          <w:sz w:val="20"/>
        </w:rPr>
      </w:pPr>
      <w:r w:rsidRPr="001954E1">
        <w:rPr>
          <w:sz w:val="20"/>
        </w:rPr>
        <w:t>Обмен (передача) документов, оформленных в электронном виде, осуществляется по электронной почте, указанной в п.9.1. настоящего Договора</w:t>
      </w:r>
      <w:r w:rsidR="00300CF0" w:rsidRPr="001954E1">
        <w:rPr>
          <w:sz w:val="20"/>
        </w:rPr>
        <w:t>, за исключением случаев, указанных в п.9.2 настоящего договора</w:t>
      </w:r>
      <w:r w:rsidRPr="001954E1">
        <w:rPr>
          <w:sz w:val="20"/>
        </w:rPr>
        <w:t>.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14:paraId="7918A058" w14:textId="2C64D80D" w:rsidR="00644D7E" w:rsidRPr="001954E1" w:rsidRDefault="00644D7E" w:rsidP="00434194">
      <w:pPr>
        <w:suppressAutoHyphens/>
        <w:ind w:firstLine="539"/>
        <w:jc w:val="both"/>
        <w:rPr>
          <w:sz w:val="20"/>
        </w:rPr>
      </w:pPr>
      <w:r w:rsidRPr="001954E1">
        <w:rPr>
          <w:sz w:val="20"/>
        </w:rPr>
        <w:t>9.</w:t>
      </w:r>
      <w:r w:rsidR="00CA77AE" w:rsidRPr="001954E1">
        <w:rPr>
          <w:sz w:val="20"/>
        </w:rPr>
        <w:t>5</w:t>
      </w:r>
      <w:r w:rsidRPr="001954E1">
        <w:rPr>
          <w:sz w:val="20"/>
        </w:rPr>
        <w:t xml:space="preserve">. Данный Договор составлен в двух экземплярах, один из которых находится в Теплоснабжающей организации, другой -  у </w:t>
      </w:r>
      <w:r w:rsidR="005C32EA" w:rsidRPr="001954E1">
        <w:rPr>
          <w:sz w:val="20"/>
        </w:rPr>
        <w:t>Теплосетевой организации</w:t>
      </w:r>
      <w:r w:rsidRPr="001954E1">
        <w:rPr>
          <w:sz w:val="20"/>
        </w:rPr>
        <w:t xml:space="preserve">. </w:t>
      </w:r>
    </w:p>
    <w:p w14:paraId="40CC5498" w14:textId="33C13F51" w:rsidR="00644D7E" w:rsidRPr="001954E1" w:rsidRDefault="00644D7E" w:rsidP="00434194">
      <w:pPr>
        <w:suppressAutoHyphens/>
        <w:spacing w:after="120"/>
        <w:ind w:firstLine="539"/>
        <w:jc w:val="both"/>
        <w:rPr>
          <w:sz w:val="20"/>
        </w:rPr>
      </w:pPr>
      <w:r w:rsidRPr="001954E1">
        <w:rPr>
          <w:sz w:val="20"/>
        </w:rPr>
        <w:lastRenderedPageBreak/>
        <w:t>9.</w:t>
      </w:r>
      <w:r w:rsidR="00CA77AE" w:rsidRPr="001954E1">
        <w:rPr>
          <w:sz w:val="20"/>
        </w:rPr>
        <w:t>6</w:t>
      </w:r>
      <w:r w:rsidRPr="001954E1">
        <w:rPr>
          <w:sz w:val="20"/>
        </w:rPr>
        <w:t>. Приложения к настоящему Договору являются неотъемлемой частью настоящего Договора.</w:t>
      </w:r>
    </w:p>
    <w:p w14:paraId="79D6122C" w14:textId="77777777" w:rsidR="00644D7E" w:rsidRPr="001954E1" w:rsidRDefault="00644D7E" w:rsidP="00434194">
      <w:pPr>
        <w:suppressAutoHyphens/>
        <w:ind w:firstLine="540"/>
        <w:jc w:val="both"/>
        <w:rPr>
          <w:sz w:val="20"/>
          <w:szCs w:val="20"/>
        </w:rPr>
      </w:pPr>
    </w:p>
    <w:p w14:paraId="248422B7" w14:textId="77777777" w:rsidR="00644D7E" w:rsidRPr="001954E1" w:rsidRDefault="00644D7E" w:rsidP="00434194">
      <w:pPr>
        <w:suppressAutoHyphens/>
        <w:ind w:firstLine="540"/>
        <w:jc w:val="both"/>
        <w:rPr>
          <w:sz w:val="20"/>
          <w:szCs w:val="20"/>
        </w:rPr>
      </w:pPr>
    </w:p>
    <w:p w14:paraId="7C347C5A" w14:textId="77777777" w:rsidR="005162BA" w:rsidRPr="001954E1" w:rsidRDefault="005162BA" w:rsidP="00434194">
      <w:pPr>
        <w:suppressAutoHyphens/>
        <w:ind w:firstLine="540"/>
        <w:jc w:val="both"/>
        <w:rPr>
          <w:b/>
          <w:sz w:val="20"/>
        </w:rPr>
      </w:pPr>
    </w:p>
    <w:p w14:paraId="0493798B" w14:textId="77777777" w:rsidR="00644D7E" w:rsidRPr="001954E1" w:rsidRDefault="00644D7E" w:rsidP="00434194">
      <w:pPr>
        <w:suppressAutoHyphens/>
        <w:ind w:firstLine="540"/>
        <w:jc w:val="both"/>
        <w:rPr>
          <w:b/>
          <w:sz w:val="20"/>
        </w:rPr>
      </w:pPr>
      <w:r w:rsidRPr="001954E1">
        <w:rPr>
          <w:b/>
          <w:sz w:val="20"/>
        </w:rPr>
        <w:t>ПЕРЕЧЕНЬ ПРИЛОЖЕНИЙ К ДОГОВОРУ:</w:t>
      </w:r>
    </w:p>
    <w:p w14:paraId="28AA6BE4" w14:textId="77777777" w:rsidR="00644D7E" w:rsidRPr="001954E1" w:rsidRDefault="00644D7E" w:rsidP="00434194">
      <w:pPr>
        <w:suppressAutoHyphens/>
        <w:ind w:firstLine="540"/>
        <w:jc w:val="both"/>
        <w:rPr>
          <w:sz w:val="20"/>
          <w:szCs w:val="20"/>
        </w:rPr>
      </w:pPr>
    </w:p>
    <w:p w14:paraId="2CF9CB9E" w14:textId="77777777" w:rsidR="005834AE" w:rsidRPr="001954E1" w:rsidRDefault="00C11C0F" w:rsidP="00434194">
      <w:pPr>
        <w:suppressAutoHyphens/>
        <w:ind w:firstLine="540"/>
        <w:jc w:val="both"/>
        <w:rPr>
          <w:sz w:val="20"/>
          <w:szCs w:val="20"/>
        </w:rPr>
      </w:pPr>
      <w:r w:rsidRPr="001954E1">
        <w:rPr>
          <w:sz w:val="20"/>
          <w:szCs w:val="20"/>
        </w:rPr>
        <w:t>1.</w:t>
      </w:r>
      <w:r w:rsidR="005834AE" w:rsidRPr="001954E1">
        <w:rPr>
          <w:sz w:val="20"/>
          <w:szCs w:val="20"/>
        </w:rPr>
        <w:t xml:space="preserve"> </w:t>
      </w:r>
      <w:r w:rsidR="005162BA" w:rsidRPr="001954E1">
        <w:rPr>
          <w:sz w:val="20"/>
          <w:szCs w:val="20"/>
        </w:rPr>
        <w:t xml:space="preserve">   </w:t>
      </w:r>
      <w:r w:rsidR="00656A8F" w:rsidRPr="001954E1">
        <w:rPr>
          <w:sz w:val="20"/>
          <w:szCs w:val="20"/>
        </w:rPr>
        <w:t xml:space="preserve">Объемы мощности тепловых сетей Теплосетевой организации </w:t>
      </w:r>
      <w:r w:rsidR="00DD2CB6" w:rsidRPr="001954E1">
        <w:rPr>
          <w:sz w:val="20"/>
          <w:szCs w:val="20"/>
        </w:rPr>
        <w:t>(Приложение №1)</w:t>
      </w:r>
      <w:r w:rsidR="005834AE" w:rsidRPr="001954E1">
        <w:rPr>
          <w:sz w:val="20"/>
          <w:szCs w:val="20"/>
        </w:rPr>
        <w:t>;</w:t>
      </w:r>
    </w:p>
    <w:p w14:paraId="0605324F" w14:textId="77777777" w:rsidR="005834AE" w:rsidRPr="001954E1" w:rsidRDefault="00656A8F" w:rsidP="00434194">
      <w:pPr>
        <w:suppressAutoHyphens/>
        <w:ind w:firstLine="540"/>
        <w:jc w:val="both"/>
        <w:rPr>
          <w:sz w:val="20"/>
          <w:szCs w:val="20"/>
        </w:rPr>
      </w:pPr>
      <w:r w:rsidRPr="001954E1">
        <w:rPr>
          <w:sz w:val="20"/>
          <w:szCs w:val="20"/>
        </w:rPr>
        <w:t>2</w:t>
      </w:r>
      <w:r w:rsidR="00C11C0F" w:rsidRPr="001954E1">
        <w:rPr>
          <w:sz w:val="20"/>
          <w:szCs w:val="20"/>
        </w:rPr>
        <w:t>.</w:t>
      </w:r>
      <w:r w:rsidR="005834AE" w:rsidRPr="001954E1">
        <w:rPr>
          <w:sz w:val="20"/>
          <w:szCs w:val="20"/>
        </w:rPr>
        <w:t xml:space="preserve"> Акт разграничени</w:t>
      </w:r>
      <w:r w:rsidR="0069566B" w:rsidRPr="001954E1">
        <w:rPr>
          <w:sz w:val="20"/>
          <w:szCs w:val="20"/>
        </w:rPr>
        <w:t>я</w:t>
      </w:r>
      <w:r w:rsidR="005834AE" w:rsidRPr="001954E1">
        <w:rPr>
          <w:sz w:val="20"/>
          <w:szCs w:val="20"/>
        </w:rPr>
        <w:t xml:space="preserve"> балансовой принадлежности тепловых сетей и эксплуатационной ответственности </w:t>
      </w:r>
      <w:r w:rsidR="00E97C83" w:rsidRPr="001954E1">
        <w:rPr>
          <w:sz w:val="20"/>
          <w:szCs w:val="20"/>
        </w:rPr>
        <w:t>С</w:t>
      </w:r>
      <w:r w:rsidR="005834AE" w:rsidRPr="001954E1">
        <w:rPr>
          <w:sz w:val="20"/>
          <w:szCs w:val="20"/>
        </w:rPr>
        <w:t>торон</w:t>
      </w:r>
      <w:r w:rsidR="00DD2CB6" w:rsidRPr="001954E1">
        <w:rPr>
          <w:sz w:val="20"/>
          <w:szCs w:val="20"/>
        </w:rPr>
        <w:t xml:space="preserve"> (Приложение №2</w:t>
      </w:r>
      <w:r w:rsidR="00755871" w:rsidRPr="001954E1">
        <w:rPr>
          <w:sz w:val="20"/>
          <w:szCs w:val="20"/>
        </w:rPr>
        <w:t>);</w:t>
      </w:r>
    </w:p>
    <w:p w14:paraId="1067C63C" w14:textId="77777777" w:rsidR="0025714E" w:rsidRPr="001954E1" w:rsidRDefault="0025714E" w:rsidP="00434194">
      <w:pPr>
        <w:suppressAutoHyphens/>
        <w:ind w:firstLine="540"/>
        <w:jc w:val="both"/>
        <w:rPr>
          <w:sz w:val="20"/>
          <w:szCs w:val="20"/>
        </w:rPr>
      </w:pPr>
      <w:r w:rsidRPr="001954E1">
        <w:rPr>
          <w:sz w:val="20"/>
          <w:szCs w:val="20"/>
        </w:rPr>
        <w:t xml:space="preserve">3. </w:t>
      </w:r>
      <w:r w:rsidR="005162BA" w:rsidRPr="001954E1">
        <w:rPr>
          <w:sz w:val="20"/>
          <w:szCs w:val="20"/>
        </w:rPr>
        <w:t xml:space="preserve"> Параметры качества передаваемой тепловой энергии (мощности), теплоносителя и параметры, отражающие допустимые перерывы в передаче тепловой энергии (мощности), теплоносителя </w:t>
      </w:r>
      <w:r w:rsidRPr="001954E1">
        <w:rPr>
          <w:sz w:val="20"/>
          <w:szCs w:val="20"/>
        </w:rPr>
        <w:t>(Приложение №3)</w:t>
      </w:r>
      <w:r w:rsidR="00755871" w:rsidRPr="001954E1">
        <w:rPr>
          <w:sz w:val="20"/>
          <w:szCs w:val="20"/>
        </w:rPr>
        <w:t>;</w:t>
      </w:r>
    </w:p>
    <w:p w14:paraId="782CB4D9" w14:textId="77777777" w:rsidR="00925557" w:rsidRPr="001954E1" w:rsidRDefault="00925557" w:rsidP="00434194">
      <w:pPr>
        <w:suppressAutoHyphens/>
        <w:ind w:firstLine="540"/>
        <w:jc w:val="both"/>
        <w:rPr>
          <w:sz w:val="20"/>
          <w:szCs w:val="20"/>
        </w:rPr>
      </w:pPr>
      <w:r w:rsidRPr="001954E1">
        <w:rPr>
          <w:sz w:val="20"/>
          <w:szCs w:val="20"/>
        </w:rPr>
        <w:t xml:space="preserve">4. </w:t>
      </w:r>
      <w:r w:rsidR="001130F9" w:rsidRPr="001954E1">
        <w:rPr>
          <w:sz w:val="20"/>
          <w:szCs w:val="20"/>
        </w:rPr>
        <w:t xml:space="preserve">Условия и порядок </w:t>
      </w:r>
      <w:r w:rsidR="00226103" w:rsidRPr="001954E1">
        <w:rPr>
          <w:sz w:val="20"/>
          <w:szCs w:val="20"/>
        </w:rPr>
        <w:t xml:space="preserve">предъявления Теплоснабжающей организацией требований к Теплосетевой организации по снижению стоимости услуг при неисполнении или ненадлежащем исполнении Теплосетевой организацией обязательств по соблюдению значений параметров качества передаваемой </w:t>
      </w:r>
      <w:r w:rsidR="001130F9" w:rsidRPr="001954E1">
        <w:rPr>
          <w:sz w:val="20"/>
          <w:szCs w:val="20"/>
        </w:rPr>
        <w:t>тепловой энергии (мощности), теплоносителя и (или) параметров, отражающих допустимые перерывы в теплоснабжении</w:t>
      </w:r>
      <w:r w:rsidRPr="001954E1">
        <w:rPr>
          <w:sz w:val="20"/>
          <w:szCs w:val="20"/>
        </w:rPr>
        <w:t xml:space="preserve"> (Приложение №4)</w:t>
      </w:r>
      <w:r w:rsidR="00755871" w:rsidRPr="001954E1">
        <w:rPr>
          <w:sz w:val="20"/>
          <w:szCs w:val="20"/>
        </w:rPr>
        <w:t>;</w:t>
      </w:r>
    </w:p>
    <w:p w14:paraId="6622ECDB" w14:textId="77777777" w:rsidR="00F0651E" w:rsidRPr="001954E1" w:rsidRDefault="001F6DBC" w:rsidP="00434194">
      <w:pPr>
        <w:suppressAutoHyphens/>
        <w:ind w:firstLine="540"/>
        <w:jc w:val="both"/>
        <w:rPr>
          <w:sz w:val="20"/>
          <w:szCs w:val="20"/>
        </w:rPr>
      </w:pPr>
      <w:r w:rsidRPr="001954E1">
        <w:rPr>
          <w:sz w:val="20"/>
          <w:szCs w:val="20"/>
        </w:rPr>
        <w:t xml:space="preserve">5. Порядок взаимодействия </w:t>
      </w:r>
      <w:r w:rsidR="00233A5C" w:rsidRPr="001954E1">
        <w:rPr>
          <w:sz w:val="20"/>
          <w:szCs w:val="20"/>
        </w:rPr>
        <w:t>Теплоснабжающей и</w:t>
      </w:r>
      <w:r w:rsidRPr="001954E1">
        <w:rPr>
          <w:sz w:val="20"/>
          <w:szCs w:val="20"/>
        </w:rPr>
        <w:t xml:space="preserve"> </w:t>
      </w:r>
      <w:r w:rsidR="00233A5C" w:rsidRPr="001954E1">
        <w:rPr>
          <w:sz w:val="20"/>
          <w:szCs w:val="20"/>
        </w:rPr>
        <w:t xml:space="preserve">Теплосетевой организаций </w:t>
      </w:r>
      <w:r w:rsidRPr="001954E1">
        <w:rPr>
          <w:sz w:val="20"/>
          <w:szCs w:val="20"/>
        </w:rPr>
        <w:t>при подключении (технологическом присоединении) теплопотребляющих установок и (или источников тепловой энергии, в том числе при необходимости осуществления работ непосредственно на объектах тепловой сети) (Приложение №5)</w:t>
      </w:r>
      <w:r w:rsidR="00F0651E" w:rsidRPr="001954E1">
        <w:rPr>
          <w:sz w:val="20"/>
          <w:szCs w:val="20"/>
        </w:rPr>
        <w:t>;</w:t>
      </w:r>
    </w:p>
    <w:p w14:paraId="64E5697E" w14:textId="11A5755B" w:rsidR="00160825" w:rsidRDefault="003B4B91" w:rsidP="00434194">
      <w:pPr>
        <w:suppressAutoHyphens/>
        <w:ind w:firstLine="540"/>
        <w:jc w:val="both"/>
        <w:rPr>
          <w:sz w:val="20"/>
          <w:szCs w:val="20"/>
        </w:rPr>
      </w:pPr>
      <w:r w:rsidRPr="001954E1">
        <w:rPr>
          <w:sz w:val="20"/>
          <w:szCs w:val="20"/>
        </w:rPr>
        <w:t>6. Перечень бесхозяйных тепловых сетей, содержание и обслуживание которых осуществляет Теплосетевая организация (Приложение №6)</w:t>
      </w:r>
      <w:r w:rsidR="00541885" w:rsidRPr="001954E1">
        <w:rPr>
          <w:sz w:val="20"/>
          <w:szCs w:val="20"/>
        </w:rPr>
        <w:t>.</w:t>
      </w:r>
    </w:p>
    <w:p w14:paraId="1393ED31" w14:textId="5F8A8D5B" w:rsidR="00721C0A" w:rsidRPr="001954E1" w:rsidRDefault="00721C0A" w:rsidP="00434194">
      <w:pPr>
        <w:suppressAutoHyphens/>
        <w:ind w:firstLine="540"/>
        <w:jc w:val="both"/>
        <w:rPr>
          <w:sz w:val="20"/>
          <w:szCs w:val="20"/>
        </w:rPr>
      </w:pPr>
      <w:r>
        <w:rPr>
          <w:sz w:val="20"/>
          <w:szCs w:val="20"/>
        </w:rPr>
        <w:t>7.   Ин</w:t>
      </w:r>
      <w:r w:rsidRPr="00721C0A">
        <w:rPr>
          <w:sz w:val="20"/>
          <w:szCs w:val="20"/>
        </w:rPr>
        <w:t>вестиционная программа</w:t>
      </w:r>
      <w:r>
        <w:rPr>
          <w:sz w:val="20"/>
          <w:szCs w:val="20"/>
        </w:rPr>
        <w:t xml:space="preserve"> </w:t>
      </w:r>
      <w:r w:rsidRPr="001954E1">
        <w:rPr>
          <w:sz w:val="20"/>
          <w:szCs w:val="20"/>
        </w:rPr>
        <w:t>(Приложение №</w:t>
      </w:r>
      <w:r>
        <w:rPr>
          <w:sz w:val="20"/>
          <w:szCs w:val="20"/>
        </w:rPr>
        <w:t>7</w:t>
      </w:r>
      <w:r w:rsidRPr="001954E1">
        <w:rPr>
          <w:sz w:val="20"/>
          <w:szCs w:val="20"/>
        </w:rPr>
        <w:t>).</w:t>
      </w:r>
    </w:p>
    <w:p w14:paraId="500D021B" w14:textId="77777777" w:rsidR="00F0651E" w:rsidRPr="001954E1" w:rsidRDefault="00F0651E" w:rsidP="00434194">
      <w:pPr>
        <w:suppressAutoHyphens/>
        <w:ind w:firstLine="540"/>
        <w:jc w:val="both"/>
        <w:rPr>
          <w:sz w:val="20"/>
          <w:szCs w:val="20"/>
        </w:rPr>
      </w:pPr>
    </w:p>
    <w:p w14:paraId="1E169EE7" w14:textId="1C268D77" w:rsidR="00F0651E" w:rsidRPr="001954E1" w:rsidRDefault="00F0651E" w:rsidP="00434194">
      <w:pPr>
        <w:suppressAutoHyphens/>
        <w:ind w:firstLine="540"/>
        <w:jc w:val="both"/>
        <w:rPr>
          <w:sz w:val="20"/>
          <w:szCs w:val="20"/>
        </w:rPr>
      </w:pPr>
    </w:p>
    <w:p w14:paraId="64DAB645" w14:textId="77777777" w:rsidR="00F0651E" w:rsidRPr="001954E1" w:rsidRDefault="00F0651E" w:rsidP="00434194">
      <w:pPr>
        <w:suppressAutoHyphens/>
        <w:ind w:firstLine="540"/>
        <w:jc w:val="both"/>
        <w:rPr>
          <w:sz w:val="20"/>
          <w:szCs w:val="20"/>
        </w:rPr>
      </w:pPr>
    </w:p>
    <w:p w14:paraId="358F514E" w14:textId="77777777" w:rsidR="00F0651E" w:rsidRPr="001954E1" w:rsidRDefault="00F0651E" w:rsidP="00434194">
      <w:pPr>
        <w:suppressAutoHyphens/>
        <w:ind w:firstLine="540"/>
        <w:jc w:val="both"/>
        <w:rPr>
          <w:sz w:val="20"/>
          <w:szCs w:val="20"/>
        </w:rPr>
      </w:pPr>
    </w:p>
    <w:p w14:paraId="562EE7D0" w14:textId="0982CA28" w:rsidR="0068321A" w:rsidRPr="001954E1" w:rsidRDefault="0068321A" w:rsidP="00434194">
      <w:pPr>
        <w:suppressAutoHyphens/>
        <w:spacing w:before="120" w:after="240"/>
        <w:jc w:val="center"/>
        <w:rPr>
          <w:b/>
          <w:sz w:val="20"/>
        </w:rPr>
      </w:pPr>
      <w:r w:rsidRPr="001954E1">
        <w:rPr>
          <w:b/>
          <w:sz w:val="20"/>
          <w:szCs w:val="20"/>
        </w:rPr>
        <w:t xml:space="preserve">10. </w:t>
      </w:r>
      <w:r w:rsidR="009C0DBA" w:rsidRPr="001954E1">
        <w:rPr>
          <w:b/>
          <w:sz w:val="20"/>
        </w:rPr>
        <w:t>Реквизиты, подписи и печати Сторон</w:t>
      </w:r>
    </w:p>
    <w:p w14:paraId="60800588" w14:textId="77777777" w:rsidR="00A64F2F" w:rsidRPr="001954E1" w:rsidRDefault="00A64F2F" w:rsidP="00434194">
      <w:pPr>
        <w:suppressAutoHyphens/>
        <w:ind w:firstLine="540"/>
        <w:jc w:val="both"/>
        <w:rPr>
          <w:sz w:val="20"/>
          <w:szCs w:val="20"/>
        </w:rPr>
      </w:pPr>
    </w:p>
    <w:p w14:paraId="2A610C9F" w14:textId="77777777" w:rsidR="00245C68" w:rsidRPr="001954E1" w:rsidRDefault="00245C68" w:rsidP="00434194">
      <w:pPr>
        <w:suppressAutoHyphens/>
        <w:ind w:firstLine="540"/>
        <w:jc w:val="both"/>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8"/>
        <w:gridCol w:w="4506"/>
      </w:tblGrid>
      <w:tr w:rsidR="006A6234" w:rsidRPr="001954E1" w14:paraId="180E41D9" w14:textId="77777777" w:rsidTr="000C3F9B">
        <w:trPr>
          <w:trHeight w:val="196"/>
        </w:trPr>
        <w:tc>
          <w:tcPr>
            <w:tcW w:w="2589" w:type="pct"/>
            <w:tcBorders>
              <w:top w:val="single" w:sz="4" w:space="0" w:color="auto"/>
              <w:left w:val="single" w:sz="4" w:space="0" w:color="auto"/>
              <w:bottom w:val="single" w:sz="4" w:space="0" w:color="auto"/>
              <w:right w:val="single" w:sz="4" w:space="0" w:color="auto"/>
            </w:tcBorders>
            <w:shd w:val="clear" w:color="auto" w:fill="F3F3F3"/>
          </w:tcPr>
          <w:p w14:paraId="682DFDE9" w14:textId="77777777" w:rsidR="006A6234" w:rsidRPr="001954E1" w:rsidRDefault="006A6234" w:rsidP="00434194">
            <w:pPr>
              <w:suppressAutoHyphens/>
              <w:ind w:right="72"/>
              <w:jc w:val="center"/>
              <w:rPr>
                <w:sz w:val="20"/>
                <w:szCs w:val="20"/>
              </w:rPr>
            </w:pPr>
            <w:r w:rsidRPr="001954E1">
              <w:rPr>
                <w:b/>
                <w:sz w:val="20"/>
                <w:szCs w:val="20"/>
              </w:rPr>
              <w:t>Теплоснабжающая организация:</w:t>
            </w:r>
          </w:p>
        </w:tc>
        <w:tc>
          <w:tcPr>
            <w:tcW w:w="2411" w:type="pct"/>
            <w:tcBorders>
              <w:top w:val="single" w:sz="4" w:space="0" w:color="auto"/>
              <w:left w:val="single" w:sz="4" w:space="0" w:color="auto"/>
              <w:bottom w:val="single" w:sz="4" w:space="0" w:color="auto"/>
              <w:right w:val="single" w:sz="4" w:space="0" w:color="auto"/>
            </w:tcBorders>
            <w:shd w:val="clear" w:color="auto" w:fill="F3F3F3"/>
          </w:tcPr>
          <w:p w14:paraId="4772BECB" w14:textId="77777777" w:rsidR="006A6234" w:rsidRPr="001954E1" w:rsidRDefault="006A6234" w:rsidP="00434194">
            <w:pPr>
              <w:suppressAutoHyphens/>
              <w:ind w:right="72"/>
              <w:jc w:val="center"/>
              <w:rPr>
                <w:b/>
                <w:bCs/>
                <w:sz w:val="20"/>
                <w:szCs w:val="20"/>
              </w:rPr>
            </w:pPr>
            <w:r w:rsidRPr="001954E1">
              <w:rPr>
                <w:b/>
                <w:bCs/>
                <w:sz w:val="20"/>
                <w:szCs w:val="20"/>
              </w:rPr>
              <w:t>Теплосетевая организация:</w:t>
            </w:r>
          </w:p>
        </w:tc>
      </w:tr>
      <w:tr w:rsidR="006A6234" w:rsidRPr="001954E1" w14:paraId="21632B3F" w14:textId="77777777" w:rsidTr="000C3F9B">
        <w:trPr>
          <w:trHeight w:val="263"/>
        </w:trPr>
        <w:tc>
          <w:tcPr>
            <w:tcW w:w="2589" w:type="pct"/>
            <w:tcBorders>
              <w:top w:val="single" w:sz="4" w:space="0" w:color="auto"/>
              <w:left w:val="single" w:sz="4" w:space="0" w:color="auto"/>
              <w:bottom w:val="single" w:sz="4" w:space="0" w:color="auto"/>
              <w:right w:val="single" w:sz="4" w:space="0" w:color="auto"/>
            </w:tcBorders>
          </w:tcPr>
          <w:p w14:paraId="7600DBF9" w14:textId="77777777" w:rsidR="006A6234" w:rsidRPr="001954E1" w:rsidRDefault="006A6234" w:rsidP="00D434AE">
            <w:pPr>
              <w:suppressAutoHyphens/>
              <w:ind w:right="72"/>
              <w:rPr>
                <w:b/>
                <w:bCs/>
                <w:sz w:val="20"/>
                <w:szCs w:val="20"/>
              </w:rPr>
            </w:pPr>
            <w:r w:rsidRPr="001954E1">
              <w:rPr>
                <w:b/>
                <w:bCs/>
                <w:sz w:val="20"/>
                <w:szCs w:val="20"/>
              </w:rPr>
              <w:t>Полное фирменное наименование:</w:t>
            </w:r>
          </w:p>
        </w:tc>
        <w:tc>
          <w:tcPr>
            <w:tcW w:w="2411" w:type="pct"/>
            <w:tcBorders>
              <w:top w:val="single" w:sz="4" w:space="0" w:color="auto"/>
              <w:left w:val="single" w:sz="4" w:space="0" w:color="auto"/>
              <w:bottom w:val="single" w:sz="4" w:space="0" w:color="auto"/>
              <w:right w:val="single" w:sz="4" w:space="0" w:color="auto"/>
            </w:tcBorders>
          </w:tcPr>
          <w:p w14:paraId="1A03DDDD" w14:textId="77777777" w:rsidR="006A6234" w:rsidRPr="001954E1" w:rsidRDefault="006A6234" w:rsidP="00B6513A">
            <w:pPr>
              <w:suppressAutoHyphens/>
              <w:ind w:right="72"/>
              <w:rPr>
                <w:b/>
                <w:bCs/>
                <w:sz w:val="20"/>
                <w:szCs w:val="20"/>
              </w:rPr>
            </w:pPr>
            <w:r w:rsidRPr="001954E1">
              <w:rPr>
                <w:b/>
                <w:bCs/>
                <w:sz w:val="20"/>
                <w:szCs w:val="20"/>
              </w:rPr>
              <w:t>Полное фирменное наименование:</w:t>
            </w:r>
          </w:p>
        </w:tc>
      </w:tr>
      <w:tr w:rsidR="006A6234" w:rsidRPr="001954E1" w14:paraId="72530617" w14:textId="77777777" w:rsidTr="000C3F9B">
        <w:tc>
          <w:tcPr>
            <w:tcW w:w="2589" w:type="pct"/>
            <w:tcBorders>
              <w:top w:val="single" w:sz="4" w:space="0" w:color="auto"/>
              <w:left w:val="single" w:sz="4" w:space="0" w:color="auto"/>
              <w:bottom w:val="single" w:sz="4" w:space="0" w:color="auto"/>
              <w:right w:val="single" w:sz="4" w:space="0" w:color="auto"/>
            </w:tcBorders>
          </w:tcPr>
          <w:p w14:paraId="747EE00F" w14:textId="77777777" w:rsidR="006A6234" w:rsidRPr="001954E1" w:rsidRDefault="006A6234" w:rsidP="00D434AE">
            <w:pPr>
              <w:suppressAutoHyphens/>
              <w:spacing w:before="100" w:beforeAutospacing="1" w:after="100" w:afterAutospacing="1"/>
              <w:ind w:right="72"/>
              <w:jc w:val="both"/>
              <w:rPr>
                <w:sz w:val="20"/>
                <w:szCs w:val="20"/>
              </w:rPr>
            </w:pPr>
            <w:r w:rsidRPr="001954E1">
              <w:rPr>
                <w:b/>
                <w:bCs/>
                <w:sz w:val="20"/>
                <w:szCs w:val="20"/>
              </w:rPr>
              <w:t>ИНН:</w:t>
            </w:r>
            <w:r w:rsidRPr="001954E1">
              <w:rPr>
                <w:sz w:val="20"/>
                <w:szCs w:val="20"/>
              </w:rPr>
              <w:t xml:space="preserve"> </w:t>
            </w:r>
          </w:p>
        </w:tc>
        <w:tc>
          <w:tcPr>
            <w:tcW w:w="2411" w:type="pct"/>
            <w:tcBorders>
              <w:top w:val="single" w:sz="4" w:space="0" w:color="auto"/>
              <w:left w:val="single" w:sz="4" w:space="0" w:color="auto"/>
              <w:bottom w:val="single" w:sz="4" w:space="0" w:color="auto"/>
              <w:right w:val="single" w:sz="4" w:space="0" w:color="auto"/>
            </w:tcBorders>
          </w:tcPr>
          <w:p w14:paraId="426686ED" w14:textId="77777777" w:rsidR="006A6234" w:rsidRPr="001954E1" w:rsidRDefault="006A6234" w:rsidP="00B6513A">
            <w:pPr>
              <w:suppressAutoHyphens/>
              <w:spacing w:before="100" w:beforeAutospacing="1" w:after="100" w:afterAutospacing="1"/>
              <w:ind w:right="72"/>
              <w:jc w:val="both"/>
              <w:rPr>
                <w:sz w:val="20"/>
                <w:szCs w:val="20"/>
              </w:rPr>
            </w:pPr>
            <w:r w:rsidRPr="001954E1">
              <w:rPr>
                <w:b/>
                <w:bCs/>
                <w:sz w:val="20"/>
                <w:szCs w:val="20"/>
              </w:rPr>
              <w:t xml:space="preserve">ИНН: </w:t>
            </w:r>
          </w:p>
        </w:tc>
      </w:tr>
      <w:tr w:rsidR="006A6234" w:rsidRPr="001954E1" w14:paraId="08AF878D" w14:textId="77777777" w:rsidTr="000C3F9B">
        <w:tc>
          <w:tcPr>
            <w:tcW w:w="2589" w:type="pct"/>
            <w:tcBorders>
              <w:top w:val="single" w:sz="4" w:space="0" w:color="auto"/>
              <w:left w:val="single" w:sz="4" w:space="0" w:color="auto"/>
              <w:bottom w:val="single" w:sz="4" w:space="0" w:color="auto"/>
              <w:right w:val="single" w:sz="4" w:space="0" w:color="auto"/>
            </w:tcBorders>
          </w:tcPr>
          <w:p w14:paraId="761D91F2" w14:textId="77777777" w:rsidR="006A6234" w:rsidRPr="001954E1" w:rsidRDefault="006A6234" w:rsidP="00D434AE">
            <w:pPr>
              <w:suppressAutoHyphens/>
              <w:spacing w:before="100" w:beforeAutospacing="1" w:after="100" w:afterAutospacing="1"/>
              <w:ind w:right="72"/>
              <w:jc w:val="both"/>
              <w:rPr>
                <w:sz w:val="20"/>
                <w:szCs w:val="20"/>
              </w:rPr>
            </w:pPr>
            <w:r w:rsidRPr="001954E1">
              <w:rPr>
                <w:b/>
                <w:bCs/>
                <w:sz w:val="20"/>
                <w:szCs w:val="20"/>
              </w:rPr>
              <w:t>КПП:</w:t>
            </w:r>
            <w:r w:rsidRPr="001954E1">
              <w:rPr>
                <w:sz w:val="20"/>
                <w:szCs w:val="20"/>
              </w:rPr>
              <w:t xml:space="preserve"> </w:t>
            </w:r>
          </w:p>
        </w:tc>
        <w:tc>
          <w:tcPr>
            <w:tcW w:w="2411" w:type="pct"/>
            <w:tcBorders>
              <w:top w:val="single" w:sz="4" w:space="0" w:color="auto"/>
              <w:left w:val="single" w:sz="4" w:space="0" w:color="auto"/>
              <w:bottom w:val="single" w:sz="4" w:space="0" w:color="auto"/>
              <w:right w:val="single" w:sz="4" w:space="0" w:color="auto"/>
            </w:tcBorders>
          </w:tcPr>
          <w:p w14:paraId="6774D8D6" w14:textId="77777777" w:rsidR="006A6234" w:rsidRPr="001954E1" w:rsidRDefault="006A6234" w:rsidP="00B6513A">
            <w:pPr>
              <w:suppressAutoHyphens/>
              <w:spacing w:before="100" w:beforeAutospacing="1" w:after="100" w:afterAutospacing="1"/>
              <w:ind w:right="72"/>
              <w:jc w:val="both"/>
              <w:rPr>
                <w:sz w:val="20"/>
                <w:szCs w:val="20"/>
              </w:rPr>
            </w:pPr>
            <w:r w:rsidRPr="001954E1">
              <w:rPr>
                <w:b/>
                <w:bCs/>
                <w:sz w:val="20"/>
                <w:szCs w:val="20"/>
              </w:rPr>
              <w:t>КПП:</w:t>
            </w:r>
            <w:r w:rsidRPr="001954E1">
              <w:rPr>
                <w:sz w:val="20"/>
                <w:szCs w:val="20"/>
              </w:rPr>
              <w:t xml:space="preserve"> </w:t>
            </w:r>
          </w:p>
        </w:tc>
      </w:tr>
      <w:tr w:rsidR="006A6234" w:rsidRPr="001954E1" w14:paraId="464BF6D7" w14:textId="77777777" w:rsidTr="000C3F9B">
        <w:tc>
          <w:tcPr>
            <w:tcW w:w="2589" w:type="pct"/>
            <w:tcBorders>
              <w:top w:val="single" w:sz="4" w:space="0" w:color="auto"/>
              <w:left w:val="single" w:sz="4" w:space="0" w:color="auto"/>
              <w:bottom w:val="single" w:sz="4" w:space="0" w:color="auto"/>
              <w:right w:val="single" w:sz="4" w:space="0" w:color="auto"/>
            </w:tcBorders>
          </w:tcPr>
          <w:p w14:paraId="50EFDEB9" w14:textId="77777777" w:rsidR="006A6234" w:rsidRPr="001954E1" w:rsidRDefault="006A6234" w:rsidP="00D434AE">
            <w:pPr>
              <w:suppressAutoHyphens/>
              <w:spacing w:before="100" w:beforeAutospacing="1" w:after="100" w:afterAutospacing="1"/>
              <w:ind w:right="72"/>
              <w:jc w:val="both"/>
              <w:rPr>
                <w:sz w:val="20"/>
                <w:szCs w:val="20"/>
              </w:rPr>
            </w:pPr>
            <w:r w:rsidRPr="001954E1">
              <w:rPr>
                <w:b/>
                <w:bCs/>
                <w:sz w:val="20"/>
                <w:szCs w:val="20"/>
              </w:rPr>
              <w:t xml:space="preserve">ОГРН: </w:t>
            </w:r>
          </w:p>
        </w:tc>
        <w:tc>
          <w:tcPr>
            <w:tcW w:w="2411" w:type="pct"/>
            <w:tcBorders>
              <w:top w:val="single" w:sz="4" w:space="0" w:color="auto"/>
              <w:left w:val="single" w:sz="4" w:space="0" w:color="auto"/>
              <w:bottom w:val="single" w:sz="4" w:space="0" w:color="auto"/>
              <w:right w:val="single" w:sz="4" w:space="0" w:color="auto"/>
            </w:tcBorders>
          </w:tcPr>
          <w:p w14:paraId="1D404962" w14:textId="77777777" w:rsidR="006A6234" w:rsidRPr="001954E1" w:rsidRDefault="006A6234" w:rsidP="00B6513A">
            <w:pPr>
              <w:suppressAutoHyphens/>
              <w:spacing w:before="100" w:beforeAutospacing="1" w:after="100" w:afterAutospacing="1"/>
              <w:ind w:right="72"/>
              <w:jc w:val="both"/>
              <w:rPr>
                <w:sz w:val="20"/>
                <w:szCs w:val="20"/>
              </w:rPr>
            </w:pPr>
            <w:r w:rsidRPr="001954E1">
              <w:rPr>
                <w:b/>
                <w:bCs/>
                <w:sz w:val="20"/>
                <w:szCs w:val="20"/>
              </w:rPr>
              <w:t xml:space="preserve">ОГРН: </w:t>
            </w:r>
          </w:p>
        </w:tc>
      </w:tr>
      <w:tr w:rsidR="006A6234" w:rsidRPr="001954E1" w14:paraId="14E9AFBE" w14:textId="77777777" w:rsidTr="000C3F9B">
        <w:trPr>
          <w:trHeight w:val="249"/>
        </w:trPr>
        <w:tc>
          <w:tcPr>
            <w:tcW w:w="2589" w:type="pct"/>
            <w:tcBorders>
              <w:top w:val="single" w:sz="4" w:space="0" w:color="auto"/>
              <w:left w:val="single" w:sz="4" w:space="0" w:color="auto"/>
              <w:bottom w:val="single" w:sz="4" w:space="0" w:color="auto"/>
              <w:right w:val="single" w:sz="4" w:space="0" w:color="auto"/>
            </w:tcBorders>
          </w:tcPr>
          <w:p w14:paraId="6B495F75" w14:textId="77777777" w:rsidR="006A6234" w:rsidRPr="001954E1" w:rsidRDefault="006A6234" w:rsidP="00D434AE">
            <w:pPr>
              <w:suppressAutoHyphens/>
              <w:ind w:right="74"/>
              <w:rPr>
                <w:b/>
                <w:bCs/>
                <w:sz w:val="20"/>
                <w:szCs w:val="20"/>
              </w:rPr>
            </w:pPr>
            <w:r w:rsidRPr="001954E1">
              <w:rPr>
                <w:b/>
                <w:bCs/>
                <w:sz w:val="20"/>
                <w:szCs w:val="20"/>
              </w:rPr>
              <w:t>Место нахождения:</w:t>
            </w:r>
          </w:p>
          <w:p w14:paraId="78E00509" w14:textId="77777777" w:rsidR="006A6234" w:rsidRPr="001954E1" w:rsidRDefault="006A6234" w:rsidP="00B6513A">
            <w:pPr>
              <w:suppressAutoHyphens/>
              <w:ind w:right="74"/>
              <w:rPr>
                <w:sz w:val="20"/>
                <w:szCs w:val="20"/>
              </w:rPr>
            </w:pPr>
          </w:p>
        </w:tc>
        <w:tc>
          <w:tcPr>
            <w:tcW w:w="2411" w:type="pct"/>
            <w:tcBorders>
              <w:top w:val="single" w:sz="4" w:space="0" w:color="auto"/>
              <w:left w:val="single" w:sz="4" w:space="0" w:color="auto"/>
              <w:bottom w:val="single" w:sz="4" w:space="0" w:color="auto"/>
              <w:right w:val="single" w:sz="4" w:space="0" w:color="auto"/>
            </w:tcBorders>
          </w:tcPr>
          <w:p w14:paraId="452E1C16" w14:textId="77777777" w:rsidR="006A6234" w:rsidRPr="001954E1" w:rsidRDefault="006A6234" w:rsidP="00312575">
            <w:pPr>
              <w:suppressAutoHyphens/>
              <w:ind w:right="72"/>
              <w:jc w:val="both"/>
              <w:rPr>
                <w:b/>
                <w:bCs/>
                <w:sz w:val="20"/>
                <w:szCs w:val="20"/>
              </w:rPr>
            </w:pPr>
            <w:r w:rsidRPr="001954E1">
              <w:rPr>
                <w:b/>
                <w:bCs/>
                <w:sz w:val="20"/>
                <w:szCs w:val="20"/>
              </w:rPr>
              <w:t xml:space="preserve">Место нахождения: </w:t>
            </w:r>
          </w:p>
          <w:p w14:paraId="14F84E8A" w14:textId="77777777" w:rsidR="006A6234" w:rsidRPr="001954E1" w:rsidRDefault="006A6234" w:rsidP="00312575">
            <w:pPr>
              <w:suppressAutoHyphens/>
              <w:ind w:right="72"/>
              <w:jc w:val="both"/>
              <w:rPr>
                <w:sz w:val="20"/>
                <w:szCs w:val="20"/>
              </w:rPr>
            </w:pPr>
          </w:p>
        </w:tc>
      </w:tr>
      <w:tr w:rsidR="006A6234" w:rsidRPr="001954E1" w14:paraId="2176CC5C" w14:textId="77777777" w:rsidTr="000C3F9B">
        <w:trPr>
          <w:trHeight w:val="249"/>
        </w:trPr>
        <w:tc>
          <w:tcPr>
            <w:tcW w:w="2589" w:type="pct"/>
            <w:tcBorders>
              <w:top w:val="single" w:sz="4" w:space="0" w:color="auto"/>
              <w:left w:val="single" w:sz="4" w:space="0" w:color="auto"/>
              <w:bottom w:val="single" w:sz="4" w:space="0" w:color="auto"/>
              <w:right w:val="single" w:sz="4" w:space="0" w:color="auto"/>
            </w:tcBorders>
          </w:tcPr>
          <w:p w14:paraId="6407DAEC" w14:textId="77777777" w:rsidR="006A6234" w:rsidRPr="001954E1" w:rsidRDefault="006A6234" w:rsidP="00D434AE">
            <w:pPr>
              <w:suppressAutoHyphens/>
              <w:ind w:right="74"/>
              <w:rPr>
                <w:b/>
                <w:bCs/>
                <w:sz w:val="20"/>
                <w:szCs w:val="20"/>
              </w:rPr>
            </w:pPr>
            <w:r w:rsidRPr="001954E1">
              <w:rPr>
                <w:b/>
                <w:bCs/>
                <w:sz w:val="20"/>
                <w:szCs w:val="20"/>
              </w:rPr>
              <w:t>Филиал:</w:t>
            </w:r>
          </w:p>
        </w:tc>
        <w:tc>
          <w:tcPr>
            <w:tcW w:w="2411" w:type="pct"/>
            <w:tcBorders>
              <w:top w:val="single" w:sz="4" w:space="0" w:color="auto"/>
              <w:left w:val="single" w:sz="4" w:space="0" w:color="auto"/>
              <w:bottom w:val="single" w:sz="4" w:space="0" w:color="auto"/>
              <w:right w:val="single" w:sz="4" w:space="0" w:color="auto"/>
            </w:tcBorders>
          </w:tcPr>
          <w:p w14:paraId="1C6673D7" w14:textId="77777777" w:rsidR="006A6234" w:rsidRPr="001954E1" w:rsidRDefault="006A6234" w:rsidP="00B6513A">
            <w:pPr>
              <w:suppressAutoHyphens/>
              <w:ind w:right="72"/>
              <w:jc w:val="both"/>
              <w:rPr>
                <w:b/>
                <w:bCs/>
                <w:sz w:val="20"/>
                <w:szCs w:val="20"/>
              </w:rPr>
            </w:pPr>
            <w:r w:rsidRPr="001954E1">
              <w:rPr>
                <w:b/>
                <w:bCs/>
                <w:sz w:val="20"/>
                <w:szCs w:val="20"/>
              </w:rPr>
              <w:t>Филиал:</w:t>
            </w:r>
          </w:p>
        </w:tc>
      </w:tr>
      <w:tr w:rsidR="006A6234" w:rsidRPr="001954E1" w14:paraId="545DE643" w14:textId="77777777" w:rsidTr="000C3F9B">
        <w:trPr>
          <w:trHeight w:val="249"/>
        </w:trPr>
        <w:tc>
          <w:tcPr>
            <w:tcW w:w="2589" w:type="pct"/>
            <w:tcBorders>
              <w:top w:val="single" w:sz="4" w:space="0" w:color="auto"/>
              <w:left w:val="single" w:sz="4" w:space="0" w:color="auto"/>
              <w:bottom w:val="single" w:sz="4" w:space="0" w:color="auto"/>
              <w:right w:val="single" w:sz="4" w:space="0" w:color="auto"/>
            </w:tcBorders>
          </w:tcPr>
          <w:p w14:paraId="658AA350" w14:textId="77777777" w:rsidR="006A6234" w:rsidRPr="001954E1" w:rsidRDefault="006A6234" w:rsidP="00D434AE">
            <w:pPr>
              <w:suppressAutoHyphens/>
              <w:ind w:right="74"/>
              <w:rPr>
                <w:b/>
                <w:bCs/>
                <w:sz w:val="20"/>
                <w:szCs w:val="20"/>
              </w:rPr>
            </w:pPr>
            <w:r w:rsidRPr="001954E1">
              <w:rPr>
                <w:b/>
                <w:bCs/>
                <w:sz w:val="20"/>
                <w:szCs w:val="20"/>
              </w:rPr>
              <w:t>КПП:</w:t>
            </w:r>
          </w:p>
        </w:tc>
        <w:tc>
          <w:tcPr>
            <w:tcW w:w="2411" w:type="pct"/>
            <w:tcBorders>
              <w:top w:val="single" w:sz="4" w:space="0" w:color="auto"/>
              <w:left w:val="single" w:sz="4" w:space="0" w:color="auto"/>
              <w:bottom w:val="single" w:sz="4" w:space="0" w:color="auto"/>
              <w:right w:val="single" w:sz="4" w:space="0" w:color="auto"/>
            </w:tcBorders>
          </w:tcPr>
          <w:p w14:paraId="12A80F41" w14:textId="77777777" w:rsidR="006A6234" w:rsidRPr="001954E1" w:rsidRDefault="006A6234" w:rsidP="00B6513A">
            <w:pPr>
              <w:suppressAutoHyphens/>
              <w:ind w:right="72"/>
              <w:jc w:val="both"/>
              <w:rPr>
                <w:b/>
                <w:bCs/>
                <w:sz w:val="20"/>
                <w:szCs w:val="20"/>
              </w:rPr>
            </w:pPr>
            <w:r w:rsidRPr="001954E1">
              <w:rPr>
                <w:b/>
                <w:bCs/>
                <w:sz w:val="20"/>
                <w:szCs w:val="20"/>
              </w:rPr>
              <w:t>КПП:</w:t>
            </w:r>
          </w:p>
        </w:tc>
      </w:tr>
      <w:tr w:rsidR="006A6234" w:rsidRPr="001954E1" w14:paraId="48CEBDEE" w14:textId="77777777" w:rsidTr="000C3F9B">
        <w:trPr>
          <w:trHeight w:val="249"/>
        </w:trPr>
        <w:tc>
          <w:tcPr>
            <w:tcW w:w="2589" w:type="pct"/>
            <w:tcBorders>
              <w:top w:val="single" w:sz="4" w:space="0" w:color="auto"/>
              <w:left w:val="single" w:sz="4" w:space="0" w:color="auto"/>
              <w:bottom w:val="single" w:sz="4" w:space="0" w:color="auto"/>
              <w:right w:val="single" w:sz="4" w:space="0" w:color="auto"/>
            </w:tcBorders>
          </w:tcPr>
          <w:p w14:paraId="31577447" w14:textId="77777777" w:rsidR="006A6234" w:rsidRPr="001954E1" w:rsidRDefault="006A6234" w:rsidP="00D434AE">
            <w:pPr>
              <w:suppressAutoHyphens/>
              <w:ind w:right="74"/>
              <w:rPr>
                <w:b/>
                <w:bCs/>
                <w:sz w:val="20"/>
                <w:szCs w:val="20"/>
              </w:rPr>
            </w:pPr>
            <w:r w:rsidRPr="001954E1">
              <w:rPr>
                <w:b/>
                <w:bCs/>
                <w:sz w:val="20"/>
                <w:szCs w:val="20"/>
              </w:rPr>
              <w:t>Фактический адрес:</w:t>
            </w:r>
          </w:p>
        </w:tc>
        <w:tc>
          <w:tcPr>
            <w:tcW w:w="2411" w:type="pct"/>
            <w:tcBorders>
              <w:top w:val="single" w:sz="4" w:space="0" w:color="auto"/>
              <w:left w:val="single" w:sz="4" w:space="0" w:color="auto"/>
              <w:bottom w:val="single" w:sz="4" w:space="0" w:color="auto"/>
              <w:right w:val="single" w:sz="4" w:space="0" w:color="auto"/>
            </w:tcBorders>
          </w:tcPr>
          <w:p w14:paraId="03149CC4" w14:textId="77777777" w:rsidR="006A6234" w:rsidRPr="001954E1" w:rsidRDefault="006A6234" w:rsidP="00B6513A">
            <w:pPr>
              <w:suppressAutoHyphens/>
              <w:ind w:right="72"/>
              <w:jc w:val="both"/>
              <w:rPr>
                <w:b/>
                <w:bCs/>
                <w:sz w:val="20"/>
                <w:szCs w:val="20"/>
              </w:rPr>
            </w:pPr>
            <w:r w:rsidRPr="001954E1">
              <w:rPr>
                <w:b/>
                <w:bCs/>
                <w:sz w:val="20"/>
                <w:szCs w:val="20"/>
              </w:rPr>
              <w:t>Фактический адрес:</w:t>
            </w:r>
          </w:p>
        </w:tc>
      </w:tr>
      <w:tr w:rsidR="006A6234" w:rsidRPr="001954E1" w14:paraId="0196B53A" w14:textId="77777777" w:rsidTr="000C3F9B">
        <w:trPr>
          <w:trHeight w:val="492"/>
        </w:trPr>
        <w:tc>
          <w:tcPr>
            <w:tcW w:w="2589" w:type="pct"/>
            <w:tcBorders>
              <w:top w:val="single" w:sz="4" w:space="0" w:color="auto"/>
              <w:left w:val="single" w:sz="4" w:space="0" w:color="auto"/>
              <w:bottom w:val="single" w:sz="4" w:space="0" w:color="auto"/>
              <w:right w:val="single" w:sz="4" w:space="0" w:color="auto"/>
            </w:tcBorders>
          </w:tcPr>
          <w:p w14:paraId="3E592C2E" w14:textId="77777777" w:rsidR="006A6234" w:rsidRPr="001954E1" w:rsidRDefault="006A6234" w:rsidP="00D434AE">
            <w:pPr>
              <w:tabs>
                <w:tab w:val="left" w:pos="6765"/>
              </w:tabs>
              <w:suppressAutoHyphens/>
              <w:rPr>
                <w:sz w:val="20"/>
                <w:szCs w:val="20"/>
              </w:rPr>
            </w:pPr>
            <w:r w:rsidRPr="001954E1">
              <w:rPr>
                <w:b/>
                <w:bCs/>
                <w:sz w:val="20"/>
                <w:szCs w:val="20"/>
              </w:rPr>
              <w:t>Адрес для корреспонденции в Российской Федерации (с индексом):</w:t>
            </w:r>
            <w:r w:rsidRPr="001954E1">
              <w:rPr>
                <w:sz w:val="20"/>
                <w:szCs w:val="20"/>
              </w:rPr>
              <w:t xml:space="preserve"> </w:t>
            </w:r>
          </w:p>
          <w:p w14:paraId="7E00AD95" w14:textId="77777777" w:rsidR="006A6234" w:rsidRPr="001954E1" w:rsidRDefault="006A6234" w:rsidP="00B6513A">
            <w:pPr>
              <w:suppressAutoHyphens/>
              <w:jc w:val="both"/>
              <w:rPr>
                <w:sz w:val="20"/>
                <w:szCs w:val="20"/>
              </w:rPr>
            </w:pPr>
          </w:p>
        </w:tc>
        <w:tc>
          <w:tcPr>
            <w:tcW w:w="2411" w:type="pct"/>
            <w:tcBorders>
              <w:top w:val="single" w:sz="4" w:space="0" w:color="auto"/>
              <w:left w:val="single" w:sz="4" w:space="0" w:color="auto"/>
              <w:bottom w:val="single" w:sz="4" w:space="0" w:color="auto"/>
              <w:right w:val="single" w:sz="4" w:space="0" w:color="auto"/>
            </w:tcBorders>
          </w:tcPr>
          <w:p w14:paraId="7B103B44" w14:textId="77777777" w:rsidR="006A6234" w:rsidRPr="001954E1" w:rsidRDefault="006A6234" w:rsidP="00312575">
            <w:pPr>
              <w:suppressAutoHyphens/>
              <w:rPr>
                <w:sz w:val="20"/>
                <w:szCs w:val="20"/>
              </w:rPr>
            </w:pPr>
            <w:r w:rsidRPr="001954E1">
              <w:rPr>
                <w:b/>
                <w:bCs/>
                <w:sz w:val="20"/>
                <w:szCs w:val="20"/>
              </w:rPr>
              <w:t>Адрес для корреспонденции в Российской Федерации (с индексом):</w:t>
            </w:r>
            <w:r w:rsidRPr="001954E1">
              <w:rPr>
                <w:sz w:val="20"/>
                <w:szCs w:val="20"/>
              </w:rPr>
              <w:t xml:space="preserve"> </w:t>
            </w:r>
          </w:p>
          <w:p w14:paraId="38BE8F92" w14:textId="77777777" w:rsidR="006A6234" w:rsidRPr="001954E1" w:rsidRDefault="006A6234" w:rsidP="00312575">
            <w:pPr>
              <w:suppressAutoHyphens/>
              <w:rPr>
                <w:sz w:val="20"/>
                <w:szCs w:val="20"/>
              </w:rPr>
            </w:pPr>
          </w:p>
        </w:tc>
      </w:tr>
      <w:tr w:rsidR="006A6234" w:rsidRPr="001954E1" w14:paraId="35A0285E" w14:textId="77777777" w:rsidTr="000C3F9B">
        <w:trPr>
          <w:trHeight w:val="153"/>
        </w:trPr>
        <w:tc>
          <w:tcPr>
            <w:tcW w:w="2589" w:type="pct"/>
            <w:tcBorders>
              <w:top w:val="single" w:sz="4" w:space="0" w:color="auto"/>
              <w:left w:val="single" w:sz="4" w:space="0" w:color="auto"/>
              <w:bottom w:val="single" w:sz="4" w:space="0" w:color="auto"/>
              <w:right w:val="single" w:sz="4" w:space="0" w:color="auto"/>
            </w:tcBorders>
          </w:tcPr>
          <w:p w14:paraId="0DB315BD" w14:textId="77777777" w:rsidR="006A6234" w:rsidRPr="001954E1" w:rsidRDefault="006A6234" w:rsidP="00D434AE">
            <w:pPr>
              <w:suppressAutoHyphens/>
              <w:spacing w:before="100" w:beforeAutospacing="1" w:after="100" w:afterAutospacing="1"/>
              <w:ind w:right="72"/>
              <w:jc w:val="both"/>
              <w:rPr>
                <w:sz w:val="20"/>
                <w:szCs w:val="20"/>
              </w:rPr>
            </w:pPr>
            <w:r w:rsidRPr="001954E1">
              <w:rPr>
                <w:b/>
                <w:bCs/>
                <w:sz w:val="20"/>
                <w:szCs w:val="20"/>
              </w:rPr>
              <w:lastRenderedPageBreak/>
              <w:t>Электронная почта:</w:t>
            </w:r>
            <w:r w:rsidRPr="001954E1">
              <w:rPr>
                <w:sz w:val="20"/>
                <w:szCs w:val="20"/>
              </w:rPr>
              <w:t xml:space="preserve"> </w:t>
            </w:r>
          </w:p>
        </w:tc>
        <w:tc>
          <w:tcPr>
            <w:tcW w:w="2411" w:type="pct"/>
            <w:tcBorders>
              <w:top w:val="single" w:sz="4" w:space="0" w:color="auto"/>
              <w:left w:val="single" w:sz="4" w:space="0" w:color="auto"/>
              <w:bottom w:val="single" w:sz="4" w:space="0" w:color="auto"/>
              <w:right w:val="single" w:sz="4" w:space="0" w:color="auto"/>
            </w:tcBorders>
          </w:tcPr>
          <w:p w14:paraId="2A55B8D2" w14:textId="77777777" w:rsidR="006A6234" w:rsidRPr="001954E1" w:rsidRDefault="006A6234" w:rsidP="00B6513A">
            <w:pPr>
              <w:suppressAutoHyphens/>
              <w:spacing w:before="100" w:beforeAutospacing="1" w:after="100" w:afterAutospacing="1"/>
              <w:ind w:right="72"/>
              <w:jc w:val="both"/>
              <w:rPr>
                <w:b/>
                <w:bCs/>
                <w:sz w:val="20"/>
                <w:szCs w:val="20"/>
              </w:rPr>
            </w:pPr>
            <w:r w:rsidRPr="001954E1">
              <w:rPr>
                <w:b/>
                <w:bCs/>
                <w:sz w:val="20"/>
                <w:szCs w:val="20"/>
              </w:rPr>
              <w:t>Электронная почта:</w:t>
            </w:r>
          </w:p>
        </w:tc>
      </w:tr>
      <w:tr w:rsidR="006A6234" w:rsidRPr="001954E1" w14:paraId="3AEAE96A" w14:textId="77777777" w:rsidTr="000C3F9B">
        <w:trPr>
          <w:trHeight w:val="153"/>
        </w:trPr>
        <w:tc>
          <w:tcPr>
            <w:tcW w:w="2589" w:type="pct"/>
            <w:tcBorders>
              <w:top w:val="single" w:sz="4" w:space="0" w:color="auto"/>
              <w:left w:val="single" w:sz="4" w:space="0" w:color="auto"/>
              <w:bottom w:val="single" w:sz="4" w:space="0" w:color="auto"/>
              <w:right w:val="single" w:sz="4" w:space="0" w:color="auto"/>
            </w:tcBorders>
          </w:tcPr>
          <w:p w14:paraId="5C3978B3" w14:textId="77777777" w:rsidR="006A6234" w:rsidRPr="001954E1" w:rsidRDefault="006A6234" w:rsidP="00D434AE">
            <w:pPr>
              <w:suppressAutoHyphens/>
              <w:spacing w:before="100" w:beforeAutospacing="1" w:after="100" w:afterAutospacing="1"/>
              <w:ind w:right="72"/>
              <w:jc w:val="both"/>
              <w:rPr>
                <w:b/>
                <w:bCs/>
                <w:sz w:val="20"/>
                <w:szCs w:val="20"/>
              </w:rPr>
            </w:pPr>
            <w:r w:rsidRPr="001954E1">
              <w:rPr>
                <w:b/>
                <w:bCs/>
                <w:sz w:val="20"/>
                <w:szCs w:val="20"/>
              </w:rPr>
              <w:t>Адрес Интернет-сайта:</w:t>
            </w:r>
          </w:p>
        </w:tc>
        <w:tc>
          <w:tcPr>
            <w:tcW w:w="2411" w:type="pct"/>
            <w:tcBorders>
              <w:top w:val="single" w:sz="4" w:space="0" w:color="auto"/>
              <w:left w:val="single" w:sz="4" w:space="0" w:color="auto"/>
              <w:bottom w:val="single" w:sz="4" w:space="0" w:color="auto"/>
              <w:right w:val="single" w:sz="4" w:space="0" w:color="auto"/>
            </w:tcBorders>
          </w:tcPr>
          <w:p w14:paraId="23D84565" w14:textId="77777777" w:rsidR="006A6234" w:rsidRPr="001954E1" w:rsidRDefault="006A6234" w:rsidP="00B6513A">
            <w:pPr>
              <w:suppressAutoHyphens/>
              <w:spacing w:before="100" w:beforeAutospacing="1" w:after="100" w:afterAutospacing="1"/>
              <w:ind w:right="72"/>
              <w:jc w:val="both"/>
              <w:rPr>
                <w:b/>
                <w:bCs/>
                <w:sz w:val="20"/>
                <w:szCs w:val="20"/>
              </w:rPr>
            </w:pPr>
            <w:r w:rsidRPr="001954E1">
              <w:rPr>
                <w:b/>
                <w:bCs/>
                <w:sz w:val="20"/>
                <w:szCs w:val="20"/>
              </w:rPr>
              <w:t>Адрес Интернет-сайта:</w:t>
            </w:r>
          </w:p>
        </w:tc>
      </w:tr>
      <w:tr w:rsidR="006A6234" w:rsidRPr="001954E1" w14:paraId="70BFBD85" w14:textId="77777777" w:rsidTr="000C3F9B">
        <w:trPr>
          <w:trHeight w:val="315"/>
        </w:trPr>
        <w:tc>
          <w:tcPr>
            <w:tcW w:w="2589" w:type="pct"/>
            <w:tcBorders>
              <w:top w:val="single" w:sz="4" w:space="0" w:color="auto"/>
              <w:left w:val="single" w:sz="4" w:space="0" w:color="auto"/>
              <w:bottom w:val="single" w:sz="4" w:space="0" w:color="auto"/>
              <w:right w:val="single" w:sz="4" w:space="0" w:color="auto"/>
            </w:tcBorders>
          </w:tcPr>
          <w:p w14:paraId="61096A69" w14:textId="77777777" w:rsidR="006A6234" w:rsidRPr="001954E1" w:rsidRDefault="006A6234" w:rsidP="00D434AE">
            <w:pPr>
              <w:suppressAutoHyphens/>
              <w:jc w:val="both"/>
              <w:rPr>
                <w:sz w:val="20"/>
                <w:szCs w:val="20"/>
              </w:rPr>
            </w:pPr>
            <w:r w:rsidRPr="001954E1">
              <w:rPr>
                <w:b/>
                <w:bCs/>
                <w:sz w:val="20"/>
                <w:szCs w:val="20"/>
              </w:rPr>
              <w:t>Тел. (с кодом):</w:t>
            </w:r>
            <w:r w:rsidRPr="001954E1">
              <w:rPr>
                <w:sz w:val="20"/>
                <w:szCs w:val="20"/>
              </w:rPr>
              <w:t xml:space="preserve"> </w:t>
            </w:r>
          </w:p>
        </w:tc>
        <w:tc>
          <w:tcPr>
            <w:tcW w:w="2411" w:type="pct"/>
            <w:tcBorders>
              <w:top w:val="single" w:sz="4" w:space="0" w:color="auto"/>
              <w:left w:val="single" w:sz="4" w:space="0" w:color="auto"/>
              <w:bottom w:val="single" w:sz="4" w:space="0" w:color="auto"/>
              <w:right w:val="single" w:sz="4" w:space="0" w:color="auto"/>
            </w:tcBorders>
          </w:tcPr>
          <w:p w14:paraId="4144355B" w14:textId="77777777" w:rsidR="006A6234" w:rsidRPr="001954E1" w:rsidRDefault="006A6234" w:rsidP="00B6513A">
            <w:pPr>
              <w:suppressAutoHyphens/>
              <w:jc w:val="both"/>
              <w:rPr>
                <w:sz w:val="20"/>
                <w:szCs w:val="20"/>
              </w:rPr>
            </w:pPr>
            <w:r w:rsidRPr="001954E1">
              <w:rPr>
                <w:b/>
                <w:bCs/>
                <w:sz w:val="20"/>
                <w:szCs w:val="20"/>
              </w:rPr>
              <w:t xml:space="preserve">Тел. (с кодом):  </w:t>
            </w:r>
          </w:p>
        </w:tc>
      </w:tr>
      <w:tr w:rsidR="006A6234" w:rsidRPr="001954E1" w14:paraId="125EEFF4" w14:textId="77777777" w:rsidTr="000C3F9B">
        <w:trPr>
          <w:trHeight w:val="241"/>
        </w:trPr>
        <w:tc>
          <w:tcPr>
            <w:tcW w:w="2589" w:type="pct"/>
            <w:tcBorders>
              <w:top w:val="single" w:sz="4" w:space="0" w:color="auto"/>
              <w:left w:val="single" w:sz="4" w:space="0" w:color="auto"/>
              <w:bottom w:val="single" w:sz="4" w:space="0" w:color="auto"/>
              <w:right w:val="single" w:sz="4" w:space="0" w:color="auto"/>
            </w:tcBorders>
          </w:tcPr>
          <w:p w14:paraId="06D692E1" w14:textId="77777777" w:rsidR="006A6234" w:rsidRPr="001954E1" w:rsidRDefault="006A6234" w:rsidP="00D434AE">
            <w:pPr>
              <w:suppressAutoHyphens/>
              <w:jc w:val="both"/>
              <w:rPr>
                <w:b/>
                <w:bCs/>
                <w:sz w:val="20"/>
                <w:szCs w:val="20"/>
              </w:rPr>
            </w:pPr>
            <w:r w:rsidRPr="001954E1">
              <w:rPr>
                <w:b/>
                <w:bCs/>
                <w:sz w:val="20"/>
                <w:szCs w:val="20"/>
              </w:rPr>
              <w:t>Факс (с кодом):</w:t>
            </w:r>
          </w:p>
        </w:tc>
        <w:tc>
          <w:tcPr>
            <w:tcW w:w="2411" w:type="pct"/>
            <w:tcBorders>
              <w:top w:val="single" w:sz="4" w:space="0" w:color="auto"/>
              <w:left w:val="single" w:sz="4" w:space="0" w:color="auto"/>
              <w:bottom w:val="single" w:sz="4" w:space="0" w:color="auto"/>
              <w:right w:val="single" w:sz="4" w:space="0" w:color="auto"/>
            </w:tcBorders>
          </w:tcPr>
          <w:p w14:paraId="70CD6314" w14:textId="77777777" w:rsidR="006A6234" w:rsidRPr="001954E1" w:rsidRDefault="006A6234" w:rsidP="00B6513A">
            <w:pPr>
              <w:suppressAutoHyphens/>
              <w:rPr>
                <w:b/>
                <w:bCs/>
                <w:sz w:val="20"/>
                <w:szCs w:val="20"/>
              </w:rPr>
            </w:pPr>
            <w:r w:rsidRPr="001954E1">
              <w:rPr>
                <w:b/>
                <w:bCs/>
                <w:sz w:val="20"/>
                <w:szCs w:val="20"/>
              </w:rPr>
              <w:t>Факс (с кодом):</w:t>
            </w:r>
          </w:p>
        </w:tc>
      </w:tr>
      <w:tr w:rsidR="006A6234" w:rsidRPr="001954E1" w14:paraId="74C97708" w14:textId="77777777" w:rsidTr="000C3F9B">
        <w:trPr>
          <w:cantSplit/>
          <w:trHeight w:val="1279"/>
        </w:trPr>
        <w:tc>
          <w:tcPr>
            <w:tcW w:w="2589" w:type="pct"/>
            <w:tcBorders>
              <w:top w:val="single" w:sz="4" w:space="0" w:color="auto"/>
              <w:left w:val="single" w:sz="4" w:space="0" w:color="auto"/>
              <w:bottom w:val="single" w:sz="4" w:space="0" w:color="auto"/>
              <w:right w:val="single" w:sz="4" w:space="0" w:color="auto"/>
            </w:tcBorders>
          </w:tcPr>
          <w:p w14:paraId="5F281684" w14:textId="77777777" w:rsidR="006A6234" w:rsidRPr="001954E1" w:rsidRDefault="006A6234" w:rsidP="00D434AE">
            <w:pPr>
              <w:suppressAutoHyphens/>
              <w:jc w:val="both"/>
              <w:rPr>
                <w:sz w:val="20"/>
                <w:szCs w:val="20"/>
              </w:rPr>
            </w:pPr>
            <w:r w:rsidRPr="001954E1">
              <w:rPr>
                <w:b/>
                <w:bCs/>
                <w:sz w:val="20"/>
                <w:szCs w:val="20"/>
              </w:rPr>
              <w:t>Банковские реквизиты:</w:t>
            </w:r>
            <w:r w:rsidRPr="001954E1">
              <w:rPr>
                <w:sz w:val="20"/>
                <w:szCs w:val="20"/>
              </w:rPr>
              <w:t xml:space="preserve"> </w:t>
            </w:r>
          </w:p>
          <w:p w14:paraId="1FF4AC9B" w14:textId="77777777" w:rsidR="006A6234" w:rsidRPr="001954E1" w:rsidRDefault="006A6234" w:rsidP="00B6513A">
            <w:pPr>
              <w:suppressAutoHyphens/>
              <w:jc w:val="both"/>
              <w:rPr>
                <w:color w:val="000000"/>
                <w:sz w:val="20"/>
                <w:szCs w:val="20"/>
              </w:rPr>
            </w:pPr>
            <w:r w:rsidRPr="001954E1">
              <w:rPr>
                <w:color w:val="000000"/>
                <w:sz w:val="20"/>
                <w:szCs w:val="20"/>
              </w:rPr>
              <w:t xml:space="preserve">Расчетный счет N </w:t>
            </w:r>
          </w:p>
          <w:p w14:paraId="088E8A4F" w14:textId="77777777" w:rsidR="006A6234" w:rsidRPr="001954E1" w:rsidRDefault="006A6234" w:rsidP="00312575">
            <w:pPr>
              <w:suppressAutoHyphens/>
              <w:jc w:val="both"/>
              <w:rPr>
                <w:color w:val="000000"/>
                <w:sz w:val="20"/>
                <w:szCs w:val="20"/>
              </w:rPr>
            </w:pPr>
            <w:r w:rsidRPr="001954E1">
              <w:rPr>
                <w:color w:val="000000"/>
                <w:sz w:val="20"/>
                <w:szCs w:val="20"/>
              </w:rPr>
              <w:t xml:space="preserve">в банке __________ в г.______________ </w:t>
            </w:r>
          </w:p>
          <w:p w14:paraId="5F5C9D90" w14:textId="77777777" w:rsidR="006A6234" w:rsidRPr="001954E1" w:rsidRDefault="006A6234" w:rsidP="00312575">
            <w:pPr>
              <w:suppressAutoHyphens/>
              <w:jc w:val="both"/>
              <w:rPr>
                <w:color w:val="000000"/>
                <w:sz w:val="20"/>
                <w:szCs w:val="20"/>
              </w:rPr>
            </w:pPr>
            <w:r w:rsidRPr="001954E1">
              <w:rPr>
                <w:color w:val="000000"/>
                <w:sz w:val="20"/>
                <w:szCs w:val="20"/>
              </w:rPr>
              <w:t xml:space="preserve">кор.счет N </w:t>
            </w:r>
          </w:p>
          <w:p w14:paraId="7F15853C" w14:textId="77777777" w:rsidR="006A6234" w:rsidRPr="001954E1" w:rsidRDefault="006A6234" w:rsidP="00312575">
            <w:pPr>
              <w:suppressAutoHyphens/>
              <w:jc w:val="both"/>
              <w:rPr>
                <w:sz w:val="20"/>
                <w:szCs w:val="20"/>
              </w:rPr>
            </w:pPr>
            <w:r w:rsidRPr="001954E1">
              <w:rPr>
                <w:color w:val="000000"/>
                <w:sz w:val="20"/>
                <w:szCs w:val="20"/>
              </w:rPr>
              <w:t>БИК:</w:t>
            </w:r>
          </w:p>
        </w:tc>
        <w:tc>
          <w:tcPr>
            <w:tcW w:w="2411" w:type="pct"/>
            <w:tcBorders>
              <w:top w:val="single" w:sz="4" w:space="0" w:color="auto"/>
              <w:left w:val="single" w:sz="4" w:space="0" w:color="auto"/>
              <w:bottom w:val="single" w:sz="4" w:space="0" w:color="auto"/>
              <w:right w:val="single" w:sz="4" w:space="0" w:color="auto"/>
            </w:tcBorders>
          </w:tcPr>
          <w:p w14:paraId="77A54C86" w14:textId="77777777" w:rsidR="006A6234" w:rsidRPr="001954E1" w:rsidRDefault="006A6234" w:rsidP="00724E62">
            <w:pPr>
              <w:suppressAutoHyphens/>
              <w:rPr>
                <w:sz w:val="20"/>
                <w:szCs w:val="20"/>
              </w:rPr>
            </w:pPr>
            <w:r w:rsidRPr="001954E1">
              <w:rPr>
                <w:b/>
                <w:bCs/>
                <w:sz w:val="20"/>
                <w:szCs w:val="20"/>
              </w:rPr>
              <w:t>Банковские реквизиты:</w:t>
            </w:r>
            <w:r w:rsidRPr="001954E1">
              <w:rPr>
                <w:sz w:val="20"/>
                <w:szCs w:val="20"/>
              </w:rPr>
              <w:t xml:space="preserve"> </w:t>
            </w:r>
          </w:p>
          <w:p w14:paraId="1B75A918" w14:textId="77777777" w:rsidR="006A6234" w:rsidRPr="001954E1" w:rsidRDefault="006A6234" w:rsidP="00160825">
            <w:pPr>
              <w:suppressAutoHyphens/>
              <w:jc w:val="both"/>
              <w:rPr>
                <w:color w:val="000000"/>
                <w:sz w:val="20"/>
                <w:szCs w:val="20"/>
              </w:rPr>
            </w:pPr>
            <w:r w:rsidRPr="001954E1">
              <w:rPr>
                <w:color w:val="000000"/>
                <w:sz w:val="20"/>
                <w:szCs w:val="20"/>
              </w:rPr>
              <w:t xml:space="preserve">Расчетный счет N </w:t>
            </w:r>
          </w:p>
          <w:p w14:paraId="0BE4AD4D" w14:textId="77777777" w:rsidR="006A6234" w:rsidRPr="001954E1" w:rsidRDefault="006A6234" w:rsidP="00160825">
            <w:pPr>
              <w:suppressAutoHyphens/>
              <w:jc w:val="both"/>
              <w:rPr>
                <w:color w:val="000000"/>
                <w:sz w:val="20"/>
                <w:szCs w:val="20"/>
              </w:rPr>
            </w:pPr>
            <w:r w:rsidRPr="001954E1">
              <w:rPr>
                <w:color w:val="000000"/>
                <w:sz w:val="20"/>
                <w:szCs w:val="20"/>
              </w:rPr>
              <w:t xml:space="preserve">в банке __________ в г.______________ </w:t>
            </w:r>
          </w:p>
          <w:p w14:paraId="5ED9238F" w14:textId="77777777" w:rsidR="006A6234" w:rsidRPr="001954E1" w:rsidRDefault="006A6234" w:rsidP="00160825">
            <w:pPr>
              <w:suppressAutoHyphens/>
              <w:jc w:val="both"/>
              <w:rPr>
                <w:color w:val="000000"/>
                <w:sz w:val="20"/>
                <w:szCs w:val="20"/>
              </w:rPr>
            </w:pPr>
            <w:r w:rsidRPr="001954E1">
              <w:rPr>
                <w:color w:val="000000"/>
                <w:sz w:val="20"/>
                <w:szCs w:val="20"/>
              </w:rPr>
              <w:t xml:space="preserve">кор.счет N </w:t>
            </w:r>
          </w:p>
          <w:p w14:paraId="4B3614D1" w14:textId="77777777" w:rsidR="006A6234" w:rsidRPr="001954E1" w:rsidRDefault="006A6234" w:rsidP="00160825">
            <w:pPr>
              <w:suppressAutoHyphens/>
              <w:jc w:val="both"/>
              <w:rPr>
                <w:b/>
                <w:bCs/>
                <w:sz w:val="20"/>
                <w:szCs w:val="20"/>
              </w:rPr>
            </w:pPr>
            <w:r w:rsidRPr="001954E1">
              <w:rPr>
                <w:color w:val="000000"/>
                <w:sz w:val="20"/>
                <w:szCs w:val="20"/>
              </w:rPr>
              <w:t xml:space="preserve">БИК:  </w:t>
            </w:r>
          </w:p>
        </w:tc>
      </w:tr>
      <w:tr w:rsidR="006A6234" w:rsidRPr="00BC1C50" w14:paraId="0576717B" w14:textId="77777777" w:rsidTr="000C3F9B">
        <w:trPr>
          <w:cantSplit/>
          <w:trHeight w:val="698"/>
        </w:trPr>
        <w:tc>
          <w:tcPr>
            <w:tcW w:w="2589" w:type="pct"/>
            <w:tcBorders>
              <w:top w:val="single" w:sz="4" w:space="0" w:color="auto"/>
              <w:left w:val="single" w:sz="4" w:space="0" w:color="auto"/>
              <w:bottom w:val="single" w:sz="4" w:space="0" w:color="auto"/>
              <w:right w:val="single" w:sz="4" w:space="0" w:color="auto"/>
            </w:tcBorders>
          </w:tcPr>
          <w:p w14:paraId="6FE85754" w14:textId="77777777" w:rsidR="006A6234" w:rsidRPr="001954E1" w:rsidRDefault="006A6234" w:rsidP="00D434AE">
            <w:pPr>
              <w:suppressAutoHyphens/>
              <w:rPr>
                <w:sz w:val="20"/>
                <w:szCs w:val="20"/>
              </w:rPr>
            </w:pPr>
            <w:r w:rsidRPr="001954E1">
              <w:rPr>
                <w:sz w:val="20"/>
                <w:szCs w:val="20"/>
              </w:rPr>
              <w:t>Дата подписания «____» ______________ 20__ года</w:t>
            </w:r>
          </w:p>
          <w:p w14:paraId="3F6B213C" w14:textId="77777777" w:rsidR="006A6234" w:rsidRPr="001954E1" w:rsidRDefault="006A6234" w:rsidP="00B6513A">
            <w:pPr>
              <w:suppressAutoHyphens/>
              <w:rPr>
                <w:sz w:val="20"/>
                <w:szCs w:val="20"/>
              </w:rPr>
            </w:pPr>
            <w:r w:rsidRPr="001954E1">
              <w:rPr>
                <w:sz w:val="20"/>
                <w:szCs w:val="20"/>
              </w:rPr>
              <w:t>__________________/</w:t>
            </w:r>
            <w:r w:rsidRPr="001954E1">
              <w:rPr>
                <w:bCs/>
                <w:sz w:val="20"/>
                <w:szCs w:val="20"/>
              </w:rPr>
              <w:t>____________________</w:t>
            </w:r>
            <w:r w:rsidRPr="001954E1">
              <w:rPr>
                <w:sz w:val="20"/>
                <w:szCs w:val="20"/>
              </w:rPr>
              <w:t>/</w:t>
            </w:r>
          </w:p>
        </w:tc>
        <w:tc>
          <w:tcPr>
            <w:tcW w:w="2411" w:type="pct"/>
            <w:tcBorders>
              <w:top w:val="single" w:sz="4" w:space="0" w:color="auto"/>
              <w:left w:val="single" w:sz="4" w:space="0" w:color="auto"/>
              <w:bottom w:val="single" w:sz="4" w:space="0" w:color="auto"/>
              <w:right w:val="single" w:sz="4" w:space="0" w:color="auto"/>
            </w:tcBorders>
          </w:tcPr>
          <w:p w14:paraId="0BE6CE0C" w14:textId="77777777" w:rsidR="006A6234" w:rsidRPr="001954E1" w:rsidRDefault="006A6234" w:rsidP="00312575">
            <w:pPr>
              <w:suppressAutoHyphens/>
              <w:rPr>
                <w:sz w:val="20"/>
                <w:szCs w:val="20"/>
              </w:rPr>
            </w:pPr>
            <w:r w:rsidRPr="001954E1">
              <w:rPr>
                <w:sz w:val="20"/>
                <w:szCs w:val="20"/>
              </w:rPr>
              <w:t>Дата подписания «____» ______________ 20__ года</w:t>
            </w:r>
          </w:p>
          <w:p w14:paraId="307B4E45" w14:textId="77777777" w:rsidR="006A6234" w:rsidRPr="00233A5C" w:rsidRDefault="006A6234" w:rsidP="00312575">
            <w:pPr>
              <w:suppressAutoHyphens/>
              <w:spacing w:line="360" w:lineRule="auto"/>
              <w:jc w:val="both"/>
              <w:rPr>
                <w:bCs/>
                <w:sz w:val="20"/>
                <w:szCs w:val="20"/>
              </w:rPr>
            </w:pPr>
            <w:r w:rsidRPr="001954E1">
              <w:rPr>
                <w:bCs/>
                <w:sz w:val="20"/>
                <w:szCs w:val="20"/>
              </w:rPr>
              <w:t>__________________ /__________________/</w:t>
            </w:r>
          </w:p>
        </w:tc>
      </w:tr>
    </w:tbl>
    <w:p w14:paraId="2BEC28F1" w14:textId="77777777" w:rsidR="006A6234" w:rsidRPr="00712944" w:rsidRDefault="006A6234" w:rsidP="00D434AE">
      <w:pPr>
        <w:suppressAutoHyphens/>
        <w:jc w:val="both"/>
        <w:rPr>
          <w:sz w:val="20"/>
          <w:szCs w:val="20"/>
        </w:rPr>
      </w:pPr>
    </w:p>
    <w:sectPr w:rsidR="006A6234" w:rsidRPr="00712944" w:rsidSect="004C7194">
      <w:headerReference w:type="even" r:id="rId11"/>
      <w:footerReference w:type="even" r:id="rId12"/>
      <w:footerReference w:type="default" r:id="rId13"/>
      <w:footerReference w:type="first" r:id="rId14"/>
      <w:pgSz w:w="11906" w:h="16838" w:code="9"/>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9CA76" w14:textId="77777777" w:rsidR="002F48C5" w:rsidRDefault="002F48C5">
      <w:r>
        <w:separator/>
      </w:r>
    </w:p>
  </w:endnote>
  <w:endnote w:type="continuationSeparator" w:id="0">
    <w:p w14:paraId="05AAA8A8" w14:textId="77777777" w:rsidR="002F48C5" w:rsidRDefault="002F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F038D" w14:textId="77777777" w:rsidR="00286033" w:rsidRDefault="00286033" w:rsidP="0057488C">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304811FD" w14:textId="77777777" w:rsidR="00286033" w:rsidRDefault="00286033" w:rsidP="004E39EC">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A218C" w14:textId="3CFEEA09" w:rsidR="00286033" w:rsidRDefault="00286033" w:rsidP="0057488C">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61AE1">
      <w:rPr>
        <w:rStyle w:val="ad"/>
        <w:noProof/>
      </w:rPr>
      <w:t>2</w:t>
    </w:r>
    <w:r>
      <w:rPr>
        <w:rStyle w:val="ad"/>
      </w:rPr>
      <w:fldChar w:fldCharType="end"/>
    </w:r>
  </w:p>
  <w:p w14:paraId="3595C5B6" w14:textId="77777777" w:rsidR="00286033" w:rsidRDefault="00286033" w:rsidP="003C72EB">
    <w:pPr>
      <w:pStyle w:val="ab"/>
      <w:rPr>
        <w:sz w:val="20"/>
        <w:szCs w:val="20"/>
      </w:rPr>
    </w:pPr>
  </w:p>
  <w:p w14:paraId="4DCEA664" w14:textId="77777777" w:rsidR="00286033" w:rsidRDefault="00286033" w:rsidP="003C72EB">
    <w:pPr>
      <w:pStyle w:val="ab"/>
      <w:rPr>
        <w:sz w:val="20"/>
        <w:szCs w:val="20"/>
      </w:rPr>
    </w:pPr>
  </w:p>
  <w:p w14:paraId="0BD22AEA" w14:textId="77777777" w:rsidR="00286033" w:rsidRPr="006164D4" w:rsidRDefault="00286033" w:rsidP="003C72EB">
    <w:pPr>
      <w:pStyle w:val="ab"/>
      <w:rPr>
        <w:sz w:val="20"/>
        <w:szCs w:val="20"/>
      </w:rPr>
    </w:pPr>
    <w:r w:rsidRPr="006164D4">
      <w:rPr>
        <w:sz w:val="20"/>
        <w:szCs w:val="20"/>
      </w:rPr>
      <w:t xml:space="preserve">Теплоснабжающая организация: ______________ </w:t>
    </w:r>
    <w:r>
      <w:rPr>
        <w:sz w:val="20"/>
        <w:szCs w:val="20"/>
      </w:rPr>
      <w:t xml:space="preserve">                         </w:t>
    </w:r>
    <w:r w:rsidRPr="006164D4">
      <w:rPr>
        <w:sz w:val="20"/>
        <w:szCs w:val="20"/>
      </w:rPr>
      <w:t>Теплосетевая организация: ______________</w:t>
    </w:r>
  </w:p>
  <w:p w14:paraId="18C50BA8" w14:textId="77777777" w:rsidR="00286033" w:rsidRDefault="00286033" w:rsidP="004E39EC">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EBAB1" w14:textId="77777777" w:rsidR="00286033" w:rsidRDefault="00286033">
    <w:pPr>
      <w:pStyle w:val="ab"/>
    </w:pPr>
  </w:p>
  <w:p w14:paraId="4ADCDA03" w14:textId="77777777" w:rsidR="00286033" w:rsidRDefault="00286033">
    <w:pPr>
      <w:pStyle w:val="ab"/>
    </w:pPr>
  </w:p>
  <w:p w14:paraId="15A48A65" w14:textId="77777777" w:rsidR="00286033" w:rsidRPr="006164D4" w:rsidRDefault="00286033">
    <w:pPr>
      <w:pStyle w:val="ab"/>
      <w:rPr>
        <w:sz w:val="20"/>
        <w:szCs w:val="20"/>
      </w:rPr>
    </w:pPr>
    <w:r w:rsidRPr="006164D4">
      <w:rPr>
        <w:sz w:val="20"/>
        <w:szCs w:val="20"/>
      </w:rPr>
      <w:t xml:space="preserve">Теплоснабжающая организация: ______________ </w:t>
    </w:r>
    <w:r>
      <w:rPr>
        <w:sz w:val="20"/>
        <w:szCs w:val="20"/>
      </w:rPr>
      <w:t xml:space="preserve">                         </w:t>
    </w:r>
    <w:r w:rsidRPr="006164D4">
      <w:rPr>
        <w:sz w:val="20"/>
        <w:szCs w:val="20"/>
      </w:rPr>
      <w:t>Теплосетевая организация: ______________</w:t>
    </w:r>
  </w:p>
  <w:p w14:paraId="645E0E58" w14:textId="77777777" w:rsidR="00286033" w:rsidRDefault="0028603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5EDE2" w14:textId="77777777" w:rsidR="002F48C5" w:rsidRDefault="002F48C5">
      <w:r>
        <w:separator/>
      </w:r>
    </w:p>
  </w:footnote>
  <w:footnote w:type="continuationSeparator" w:id="0">
    <w:p w14:paraId="3275859F" w14:textId="77777777" w:rsidR="002F48C5" w:rsidRDefault="002F48C5">
      <w:r>
        <w:continuationSeparator/>
      </w:r>
    </w:p>
  </w:footnote>
  <w:footnote w:id="1">
    <w:p w14:paraId="22094619" w14:textId="15FE3557" w:rsidR="00286033" w:rsidRDefault="00286033">
      <w:pPr>
        <w:pStyle w:val="af5"/>
      </w:pPr>
      <w:r>
        <w:rPr>
          <w:rStyle w:val="af7"/>
        </w:rPr>
        <w:footnoteRef/>
      </w:r>
      <w:r>
        <w:t xml:space="preserve"> </w:t>
      </w:r>
      <w:r w:rsidRPr="00EE5279">
        <w:rPr>
          <w:sz w:val="16"/>
          <w:szCs w:val="16"/>
        </w:rPr>
        <w:t>далее по тексту – Инвестиционная программа</w:t>
      </w:r>
    </w:p>
  </w:footnote>
  <w:footnote w:id="2">
    <w:p w14:paraId="2F819103" w14:textId="77777777" w:rsidR="00286033" w:rsidRDefault="00286033" w:rsidP="00A504E3">
      <w:pPr>
        <w:pStyle w:val="af5"/>
        <w:jc w:val="both"/>
      </w:pPr>
      <w:r>
        <w:rPr>
          <w:rStyle w:val="af7"/>
        </w:rPr>
        <w:footnoteRef/>
      </w:r>
      <w:r>
        <w:t xml:space="preserve"> </w:t>
      </w:r>
      <w:r>
        <w:rPr>
          <w:sz w:val="16"/>
          <w:szCs w:val="16"/>
        </w:rPr>
        <w:t>И</w:t>
      </w:r>
      <w:r w:rsidRPr="0063529C">
        <w:rPr>
          <w:sz w:val="16"/>
          <w:szCs w:val="16"/>
        </w:rPr>
        <w:t>ндикативн</w:t>
      </w:r>
      <w:r>
        <w:rPr>
          <w:sz w:val="16"/>
          <w:szCs w:val="16"/>
        </w:rPr>
        <w:t>ый</w:t>
      </w:r>
      <w:r w:rsidRPr="0063529C">
        <w:rPr>
          <w:sz w:val="16"/>
          <w:szCs w:val="16"/>
        </w:rPr>
        <w:t xml:space="preserve"> предельн</w:t>
      </w:r>
      <w:r>
        <w:rPr>
          <w:sz w:val="16"/>
          <w:szCs w:val="16"/>
        </w:rPr>
        <w:t>ый</w:t>
      </w:r>
      <w:r w:rsidRPr="0063529C">
        <w:rPr>
          <w:sz w:val="16"/>
          <w:szCs w:val="16"/>
        </w:rPr>
        <w:t xml:space="preserve"> уров</w:t>
      </w:r>
      <w:r>
        <w:rPr>
          <w:sz w:val="16"/>
          <w:szCs w:val="16"/>
        </w:rPr>
        <w:t>ень</w:t>
      </w:r>
      <w:r w:rsidRPr="0063529C">
        <w:rPr>
          <w:sz w:val="16"/>
          <w:szCs w:val="16"/>
        </w:rPr>
        <w:t xml:space="preserve"> цены на тепловую энергию (мощность)</w:t>
      </w:r>
      <w:r>
        <w:rPr>
          <w:sz w:val="16"/>
          <w:szCs w:val="16"/>
        </w:rPr>
        <w:t xml:space="preserve">, </w:t>
      </w:r>
      <w:r w:rsidRPr="00482D90">
        <w:rPr>
          <w:sz w:val="16"/>
          <w:szCs w:val="16"/>
        </w:rPr>
        <w:t>рассчитанн</w:t>
      </w:r>
      <w:r>
        <w:rPr>
          <w:sz w:val="16"/>
          <w:szCs w:val="16"/>
        </w:rPr>
        <w:t>ый</w:t>
      </w:r>
      <w:r w:rsidRPr="00482D90">
        <w:rPr>
          <w:sz w:val="16"/>
          <w:szCs w:val="16"/>
        </w:rPr>
        <w:t xml:space="preserve"> и утвержденн</w:t>
      </w:r>
      <w:r>
        <w:rPr>
          <w:sz w:val="16"/>
          <w:szCs w:val="16"/>
        </w:rPr>
        <w:t>ый</w:t>
      </w:r>
      <w:r w:rsidRPr="00482D90">
        <w:rPr>
          <w:sz w:val="16"/>
          <w:szCs w:val="16"/>
        </w:rPr>
        <w:t xml:space="preserve"> органом исполнительной власти субъекта Российской Федерации в области государственного регулирования цен (тарифов)</w:t>
      </w:r>
    </w:p>
  </w:footnote>
  <w:footnote w:id="3">
    <w:p w14:paraId="18A4F8BC" w14:textId="493F56CF" w:rsidR="00286033" w:rsidRDefault="00286033" w:rsidP="00A504E3">
      <w:pPr>
        <w:pStyle w:val="af5"/>
        <w:jc w:val="both"/>
      </w:pPr>
      <w:r>
        <w:rPr>
          <w:rStyle w:val="af7"/>
        </w:rPr>
        <w:footnoteRef/>
      </w:r>
      <w:r>
        <w:t xml:space="preserve"> </w:t>
      </w:r>
      <w:r w:rsidRPr="00EE5279">
        <w:rPr>
          <w:sz w:val="16"/>
          <w:szCs w:val="16"/>
        </w:rPr>
        <w:t xml:space="preserve">Здесь и далее в настоящем пункте под </w:t>
      </w:r>
      <w:r>
        <w:rPr>
          <w:sz w:val="16"/>
          <w:szCs w:val="16"/>
        </w:rPr>
        <w:t>величиной "</w:t>
      </w:r>
      <w:r w:rsidRPr="00EE5279">
        <w:rPr>
          <w:sz w:val="16"/>
          <w:szCs w:val="16"/>
        </w:rPr>
        <w:t>изме</w:t>
      </w:r>
      <w:r w:rsidRPr="004B0046">
        <w:rPr>
          <w:sz w:val="16"/>
          <w:szCs w:val="16"/>
        </w:rPr>
        <w:t>нения</w:t>
      </w:r>
      <w:r>
        <w:rPr>
          <w:sz w:val="16"/>
          <w:szCs w:val="16"/>
        </w:rPr>
        <w:t xml:space="preserve"> (роста)</w:t>
      </w:r>
      <w:r w:rsidRPr="00EE5279">
        <w:rPr>
          <w:sz w:val="16"/>
          <w:szCs w:val="16"/>
        </w:rPr>
        <w:t xml:space="preserve">" понимается </w:t>
      </w:r>
      <w:ins w:id="8" w:author="Ворошков Константин Викторович [2]" w:date="2021-10-19T12:15:00Z">
        <w:r>
          <w:rPr>
            <w:sz w:val="16"/>
            <w:szCs w:val="16"/>
          </w:rPr>
          <w:t xml:space="preserve">максимальное значение из 1 (единицы) и </w:t>
        </w:r>
      </w:ins>
      <w:del w:id="9" w:author="Ворошков Константин Викторович [2]" w:date="2021-10-19T12:15:00Z">
        <w:r w:rsidRPr="00EE5279" w:rsidDel="00B426C4">
          <w:rPr>
            <w:sz w:val="16"/>
            <w:szCs w:val="16"/>
          </w:rPr>
          <w:delText>отношение</w:delText>
        </w:r>
        <w:r w:rsidDel="00B426C4">
          <w:rPr>
            <w:sz w:val="16"/>
            <w:szCs w:val="16"/>
          </w:rPr>
          <w:delText xml:space="preserve"> </w:delText>
        </w:r>
      </w:del>
      <w:ins w:id="10" w:author="Ворошков Константин Викторович [2]" w:date="2021-10-19T12:15:00Z">
        <w:r w:rsidRPr="00EE5279">
          <w:rPr>
            <w:sz w:val="16"/>
            <w:szCs w:val="16"/>
          </w:rPr>
          <w:t>отношени</w:t>
        </w:r>
        <w:r>
          <w:rPr>
            <w:sz w:val="16"/>
            <w:szCs w:val="16"/>
          </w:rPr>
          <w:t xml:space="preserve">я </w:t>
        </w:r>
      </w:ins>
      <w:r>
        <w:rPr>
          <w:sz w:val="16"/>
          <w:szCs w:val="16"/>
        </w:rPr>
        <w:t>двух величин:</w:t>
      </w:r>
      <w:r w:rsidRPr="00EE5279">
        <w:rPr>
          <w:sz w:val="16"/>
          <w:szCs w:val="16"/>
        </w:rPr>
        <w:t xml:space="preserve"> </w:t>
      </w:r>
      <w:r>
        <w:rPr>
          <w:sz w:val="16"/>
          <w:szCs w:val="16"/>
        </w:rPr>
        <w:t xml:space="preserve">уровня цены, </w:t>
      </w:r>
      <w:r w:rsidRPr="00EE5279">
        <w:rPr>
          <w:sz w:val="16"/>
          <w:szCs w:val="16"/>
        </w:rPr>
        <w:t>утвержденно</w:t>
      </w:r>
      <w:r>
        <w:rPr>
          <w:sz w:val="16"/>
          <w:szCs w:val="16"/>
        </w:rPr>
        <w:t>го</w:t>
      </w:r>
      <w:r w:rsidRPr="00EE5279">
        <w:rPr>
          <w:sz w:val="16"/>
          <w:szCs w:val="16"/>
        </w:rPr>
        <w:t xml:space="preserve"> на второе полугодие календарного года к </w:t>
      </w:r>
      <w:r>
        <w:rPr>
          <w:sz w:val="16"/>
          <w:szCs w:val="16"/>
        </w:rPr>
        <w:t xml:space="preserve">уровню цены, </w:t>
      </w:r>
      <w:r w:rsidRPr="00EE5279">
        <w:rPr>
          <w:sz w:val="16"/>
          <w:szCs w:val="16"/>
        </w:rPr>
        <w:t>утвержденн</w:t>
      </w:r>
      <w:r>
        <w:rPr>
          <w:sz w:val="16"/>
          <w:szCs w:val="16"/>
        </w:rPr>
        <w:t>ому</w:t>
      </w:r>
      <w:r w:rsidRPr="00EE5279">
        <w:rPr>
          <w:sz w:val="16"/>
          <w:szCs w:val="16"/>
        </w:rPr>
        <w:t xml:space="preserve"> на первое полугодие того же календарного года</w:t>
      </w:r>
      <w:del w:id="11" w:author="Ворошков Константин Викторович [2]" w:date="2021-10-19T12:15:00Z">
        <w:r w:rsidDel="00B426C4">
          <w:rPr>
            <w:sz w:val="16"/>
            <w:szCs w:val="16"/>
          </w:rPr>
          <w:delText>, но не менее 1 (</w:delText>
        </w:r>
      </w:del>
      <w:del w:id="12" w:author="Ворошков Константин Викторович [2]" w:date="2021-10-19T12:14:00Z">
        <w:r w:rsidDel="001E5B97">
          <w:rPr>
            <w:sz w:val="16"/>
            <w:szCs w:val="16"/>
          </w:rPr>
          <w:delText>одного</w:delText>
        </w:r>
      </w:del>
      <w:del w:id="13" w:author="Ворошков Константин Викторович [2]" w:date="2021-10-19T12:15:00Z">
        <w:r w:rsidDel="00B426C4">
          <w:rPr>
            <w:sz w:val="16"/>
            <w:szCs w:val="16"/>
          </w:rPr>
          <w:delText>)</w:delText>
        </w:r>
      </w:del>
      <w:r>
        <w:t xml:space="preserve"> </w:t>
      </w:r>
    </w:p>
  </w:footnote>
  <w:footnote w:id="4">
    <w:p w14:paraId="0BE6F335" w14:textId="77777777" w:rsidR="00286033" w:rsidRDefault="00286033" w:rsidP="00A504E3">
      <w:pPr>
        <w:pStyle w:val="af5"/>
        <w:jc w:val="both"/>
      </w:pPr>
      <w:r>
        <w:rPr>
          <w:rStyle w:val="af7"/>
        </w:rPr>
        <w:footnoteRef/>
      </w:r>
      <w:r>
        <w:t xml:space="preserve"> </w:t>
      </w:r>
      <w:r w:rsidRPr="00482D90">
        <w:rPr>
          <w:sz w:val="16"/>
          <w:szCs w:val="16"/>
        </w:rPr>
        <w:t>Предельн</w:t>
      </w:r>
      <w:r>
        <w:rPr>
          <w:sz w:val="16"/>
          <w:szCs w:val="16"/>
        </w:rPr>
        <w:t>ый</w:t>
      </w:r>
      <w:r w:rsidRPr="00482D90">
        <w:rPr>
          <w:sz w:val="16"/>
          <w:szCs w:val="16"/>
        </w:rPr>
        <w:t xml:space="preserve"> уров</w:t>
      </w:r>
      <w:r>
        <w:rPr>
          <w:sz w:val="16"/>
          <w:szCs w:val="16"/>
        </w:rPr>
        <w:t>ень</w:t>
      </w:r>
      <w:r w:rsidRPr="00482D90">
        <w:rPr>
          <w:sz w:val="16"/>
          <w:szCs w:val="16"/>
        </w:rPr>
        <w:t xml:space="preserve"> цены на тепловую энергию (мощность), утвержденн</w:t>
      </w:r>
      <w:r>
        <w:rPr>
          <w:sz w:val="16"/>
          <w:szCs w:val="16"/>
        </w:rPr>
        <w:t>ый</w:t>
      </w:r>
      <w:r w:rsidRPr="00482D90">
        <w:rPr>
          <w:sz w:val="16"/>
          <w:szCs w:val="16"/>
        </w:rPr>
        <w:t xml:space="preserve"> органом исполнительной власти субъекта Российской Федерации в области государственного регулирования цен (тарифов)</w:t>
      </w:r>
    </w:p>
  </w:footnote>
  <w:footnote w:id="5">
    <w:p w14:paraId="15926876" w14:textId="77777777" w:rsidR="00286033" w:rsidRDefault="00286033" w:rsidP="0037011E">
      <w:pPr>
        <w:pStyle w:val="af5"/>
      </w:pPr>
      <w:r w:rsidRPr="005162BA">
        <w:rPr>
          <w:rStyle w:val="af7"/>
          <w:sz w:val="16"/>
        </w:rPr>
        <w:footnoteRef/>
      </w:r>
      <w:r w:rsidRPr="005162BA">
        <w:rPr>
          <w:sz w:val="16"/>
        </w:rPr>
        <w:t xml:space="preserve"> Указывается подсудность по месту нахождения филиала (компании), заключающего и исполняющего договор</w:t>
      </w:r>
      <w:r w:rsidRPr="00FD72CB">
        <w:t>.</w:t>
      </w:r>
    </w:p>
  </w:footnote>
  <w:footnote w:id="6">
    <w:p w14:paraId="779D2288" w14:textId="31BF2455" w:rsidR="00286033" w:rsidRDefault="00286033">
      <w:pPr>
        <w:pStyle w:val="af5"/>
      </w:pPr>
      <w:r>
        <w:rPr>
          <w:rStyle w:val="af7"/>
        </w:rPr>
        <w:footnoteRef/>
      </w:r>
      <w:r>
        <w:t xml:space="preserve"> </w:t>
      </w:r>
      <w:r w:rsidRPr="00E96DD6">
        <w:rPr>
          <w:sz w:val="16"/>
          <w:szCs w:val="16"/>
        </w:rPr>
        <w:t>Фраза «</w:t>
      </w:r>
      <w:r w:rsidRPr="009A41CA">
        <w:rPr>
          <w:sz w:val="16"/>
          <w:szCs w:val="16"/>
        </w:rPr>
        <w:t>с</w:t>
      </w:r>
      <w:r w:rsidRPr="00E96DD6">
        <w:rPr>
          <w:sz w:val="16"/>
          <w:szCs w:val="16"/>
        </w:rPr>
        <w:t>о дн</w:t>
      </w:r>
      <w:r>
        <w:rPr>
          <w:sz w:val="16"/>
          <w:szCs w:val="16"/>
        </w:rPr>
        <w:t>я</w:t>
      </w:r>
      <w:r w:rsidRPr="00E96DD6">
        <w:rPr>
          <w:sz w:val="16"/>
          <w:szCs w:val="16"/>
        </w:rPr>
        <w:t xml:space="preserve"> со дня окончания переходного периода в ценовых зонах теплоснабжения</w:t>
      </w:r>
      <w:r>
        <w:rPr>
          <w:sz w:val="16"/>
          <w:szCs w:val="16"/>
        </w:rPr>
        <w:t>» подлежит включению при направлении договора в переходный период</w:t>
      </w:r>
    </w:p>
  </w:footnote>
  <w:footnote w:id="7">
    <w:p w14:paraId="2CBE3C07" w14:textId="77777777" w:rsidR="00286033" w:rsidRDefault="00286033">
      <w:pPr>
        <w:pStyle w:val="af5"/>
      </w:pPr>
      <w:r>
        <w:rPr>
          <w:rStyle w:val="af7"/>
        </w:rPr>
        <w:footnoteRef/>
      </w:r>
      <w:r>
        <w:t xml:space="preserve"> </w:t>
      </w:r>
      <w:r w:rsidRPr="00084D1A">
        <w:rPr>
          <w:sz w:val="16"/>
          <w:szCs w:val="16"/>
        </w:rPr>
        <w:t>Условие подлежит включению в договор только при наличии согласия Контрагента.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82EF9" w14:textId="77777777" w:rsidR="00286033" w:rsidRDefault="00286033">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53BEACE5" w14:textId="77777777" w:rsidR="00286033" w:rsidRDefault="0028603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6957"/>
    <w:multiLevelType w:val="hybridMultilevel"/>
    <w:tmpl w:val="32F8BF44"/>
    <w:lvl w:ilvl="0" w:tplc="EDC2CB66">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15:restartNumberingAfterBreak="0">
    <w:nsid w:val="03656977"/>
    <w:multiLevelType w:val="hybridMultilevel"/>
    <w:tmpl w:val="F2C4E740"/>
    <w:lvl w:ilvl="0" w:tplc="B83C6B34">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DC7CBB"/>
    <w:multiLevelType w:val="hybridMultilevel"/>
    <w:tmpl w:val="DBF4C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CC3BC6"/>
    <w:multiLevelType w:val="hybridMultilevel"/>
    <w:tmpl w:val="AD2615B0"/>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5E086C"/>
    <w:multiLevelType w:val="hybridMultilevel"/>
    <w:tmpl w:val="9F82B8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2BA1169"/>
    <w:multiLevelType w:val="hybridMultilevel"/>
    <w:tmpl w:val="B894B292"/>
    <w:lvl w:ilvl="0" w:tplc="137256B0">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1412AE"/>
    <w:multiLevelType w:val="hybridMultilevel"/>
    <w:tmpl w:val="F2927612"/>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C6088D"/>
    <w:multiLevelType w:val="hybridMultilevel"/>
    <w:tmpl w:val="FEB06E90"/>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84143B"/>
    <w:multiLevelType w:val="hybridMultilevel"/>
    <w:tmpl w:val="377AA5FE"/>
    <w:lvl w:ilvl="0" w:tplc="AC84DDBC">
      <w:start w:val="1"/>
      <w:numFmt w:val="decimal"/>
      <w:lvlText w:val="4.2.%1."/>
      <w:lvlJc w:val="left"/>
      <w:pPr>
        <w:ind w:left="1287" w:hanging="360"/>
      </w:pPr>
      <w:rPr>
        <w:rFonts w:ascii="Times New Roman" w:hAnsi="Times New Roman"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B33214"/>
    <w:multiLevelType w:val="hybridMultilevel"/>
    <w:tmpl w:val="E8DE4342"/>
    <w:lvl w:ilvl="0" w:tplc="7EF29A28">
      <w:start w:val="1"/>
      <w:numFmt w:val="russianLower"/>
      <w:lvlText w:val="4.3.2.%1."/>
      <w:lvlJc w:val="left"/>
      <w:pPr>
        <w:ind w:left="1647" w:hanging="360"/>
      </w:pPr>
      <w:rPr>
        <w:rFonts w:hint="default"/>
      </w:rPr>
    </w:lvl>
    <w:lvl w:ilvl="1" w:tplc="137256B0">
      <w:start w:val="1"/>
      <w:numFmt w:val="russianLower"/>
      <w:lvlText w:val="%2."/>
      <w:lvlJc w:val="left"/>
      <w:pPr>
        <w:ind w:left="1440" w:hanging="360"/>
      </w:pPr>
      <w:rPr>
        <w:rFonts w:hint="default"/>
      </w:rPr>
    </w:lvl>
    <w:lvl w:ilvl="2" w:tplc="B83C6B34">
      <w:start w:val="1"/>
      <w:numFmt w:val="decimal"/>
      <w:lvlText w:val="(%3)"/>
      <w:lvlJc w:val="left"/>
      <w:pPr>
        <w:ind w:left="2340" w:hanging="360"/>
      </w:pPr>
      <w:rPr>
        <w:rFonts w:hint="default"/>
        <w:b w:val="0"/>
        <w:i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8E4DF9"/>
    <w:multiLevelType w:val="hybridMultilevel"/>
    <w:tmpl w:val="04E046AE"/>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3125D9"/>
    <w:multiLevelType w:val="hybridMultilevel"/>
    <w:tmpl w:val="80CA3C3C"/>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19140CB"/>
    <w:multiLevelType w:val="hybridMultilevel"/>
    <w:tmpl w:val="E1AE6EAA"/>
    <w:lvl w:ilvl="0" w:tplc="7222F312">
      <w:start w:val="1"/>
      <w:numFmt w:val="decimal"/>
      <w:lvlText w:val="4.3.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52096B"/>
    <w:multiLevelType w:val="hybridMultilevel"/>
    <w:tmpl w:val="8DCEA156"/>
    <w:lvl w:ilvl="0" w:tplc="7EF29A28">
      <w:start w:val="1"/>
      <w:numFmt w:val="russianLower"/>
      <w:lvlText w:val="4.3.2.%1."/>
      <w:lvlJc w:val="left"/>
      <w:pPr>
        <w:ind w:left="1647" w:hanging="360"/>
      </w:pPr>
      <w:rPr>
        <w:rFonts w:hint="default"/>
      </w:rPr>
    </w:lvl>
    <w:lvl w:ilvl="1" w:tplc="137256B0">
      <w:start w:val="1"/>
      <w:numFmt w:val="russianLower"/>
      <w:lvlText w:val="%2."/>
      <w:lvlJc w:val="left"/>
      <w:pPr>
        <w:ind w:left="1440" w:hanging="360"/>
      </w:pPr>
      <w:rPr>
        <w:rFonts w:hint="default"/>
      </w:rPr>
    </w:lvl>
    <w:lvl w:ilvl="2" w:tplc="EE4C7050">
      <w:start w:val="1"/>
      <w:numFmt w:val="decimal"/>
      <w:lvlText w:val="%3."/>
      <w:lvlJc w:val="left"/>
      <w:pPr>
        <w:ind w:left="2340" w:hanging="360"/>
      </w:pPr>
      <w:rPr>
        <w:rFonts w:hint="default"/>
        <w:b w:val="0"/>
        <w:i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BB7043"/>
    <w:multiLevelType w:val="hybridMultilevel"/>
    <w:tmpl w:val="2496F2CA"/>
    <w:lvl w:ilvl="0" w:tplc="8522EAB2">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3BCE1559"/>
    <w:multiLevelType w:val="hybridMultilevel"/>
    <w:tmpl w:val="AD2615B0"/>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3162EE"/>
    <w:multiLevelType w:val="hybridMultilevel"/>
    <w:tmpl w:val="AD2615B0"/>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F86BBF"/>
    <w:multiLevelType w:val="hybridMultilevel"/>
    <w:tmpl w:val="80CA3C3C"/>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F854FA"/>
    <w:multiLevelType w:val="hybridMultilevel"/>
    <w:tmpl w:val="A66C1466"/>
    <w:lvl w:ilvl="0" w:tplc="B83C6B34">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4470F5E"/>
    <w:multiLevelType w:val="hybridMultilevel"/>
    <w:tmpl w:val="F2927612"/>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0B09DD"/>
    <w:multiLevelType w:val="hybridMultilevel"/>
    <w:tmpl w:val="31E202E0"/>
    <w:lvl w:ilvl="0" w:tplc="CD3E8062">
      <w:start w:val="1"/>
      <w:numFmt w:val="decimal"/>
      <w:lvlText w:val="4.3.%1."/>
      <w:lvlJc w:val="left"/>
      <w:pPr>
        <w:ind w:left="125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D15389"/>
    <w:multiLevelType w:val="hybridMultilevel"/>
    <w:tmpl w:val="CA3046E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15:restartNumberingAfterBreak="0">
    <w:nsid w:val="54DC397C"/>
    <w:multiLevelType w:val="hybridMultilevel"/>
    <w:tmpl w:val="15E8CAA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5BA21B62"/>
    <w:multiLevelType w:val="hybridMultilevel"/>
    <w:tmpl w:val="B894B292"/>
    <w:lvl w:ilvl="0" w:tplc="137256B0">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876D3B"/>
    <w:multiLevelType w:val="hybridMultilevel"/>
    <w:tmpl w:val="895CFD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5E4E2EF7"/>
    <w:multiLevelType w:val="hybridMultilevel"/>
    <w:tmpl w:val="5F72FCB2"/>
    <w:lvl w:ilvl="0" w:tplc="2E166A46">
      <w:start w:val="1"/>
      <w:numFmt w:val="decimal"/>
      <w:lvlText w:val="4.3.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657B48"/>
    <w:multiLevelType w:val="hybridMultilevel"/>
    <w:tmpl w:val="9E329638"/>
    <w:lvl w:ilvl="0" w:tplc="B83C6B3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71B20152"/>
    <w:multiLevelType w:val="hybridMultilevel"/>
    <w:tmpl w:val="9AC4C6D2"/>
    <w:lvl w:ilvl="0" w:tplc="B83C6B34">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4D67AF"/>
    <w:multiLevelType w:val="hybridMultilevel"/>
    <w:tmpl w:val="FEB06E90"/>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D250C1"/>
    <w:multiLevelType w:val="hybridMultilevel"/>
    <w:tmpl w:val="6F300CB2"/>
    <w:lvl w:ilvl="0" w:tplc="205CF18A">
      <w:start w:val="1"/>
      <w:numFmt w:val="decimal"/>
      <w:lvlText w:val="4.1.%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F1F0B93"/>
    <w:multiLevelType w:val="hybridMultilevel"/>
    <w:tmpl w:val="878C878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30"/>
  </w:num>
  <w:num w:numId="2">
    <w:abstractNumId w:val="22"/>
  </w:num>
  <w:num w:numId="3">
    <w:abstractNumId w:val="2"/>
  </w:num>
  <w:num w:numId="4">
    <w:abstractNumId w:val="29"/>
  </w:num>
  <w:num w:numId="5">
    <w:abstractNumId w:val="8"/>
  </w:num>
  <w:num w:numId="6">
    <w:abstractNumId w:val="20"/>
  </w:num>
  <w:num w:numId="7">
    <w:abstractNumId w:val="25"/>
  </w:num>
  <w:num w:numId="8">
    <w:abstractNumId w:val="13"/>
  </w:num>
  <w:num w:numId="9">
    <w:abstractNumId w:val="1"/>
  </w:num>
  <w:num w:numId="10">
    <w:abstractNumId w:val="21"/>
  </w:num>
  <w:num w:numId="11">
    <w:abstractNumId w:val="10"/>
  </w:num>
  <w:num w:numId="12">
    <w:abstractNumId w:val="7"/>
  </w:num>
  <w:num w:numId="13">
    <w:abstractNumId w:val="24"/>
  </w:num>
  <w:num w:numId="14">
    <w:abstractNumId w:val="17"/>
  </w:num>
  <w:num w:numId="15">
    <w:abstractNumId w:val="28"/>
  </w:num>
  <w:num w:numId="16">
    <w:abstractNumId w:val="15"/>
  </w:num>
  <w:num w:numId="17">
    <w:abstractNumId w:val="16"/>
  </w:num>
  <w:num w:numId="18">
    <w:abstractNumId w:val="19"/>
  </w:num>
  <w:num w:numId="19">
    <w:abstractNumId w:val="6"/>
  </w:num>
  <w:num w:numId="20">
    <w:abstractNumId w:val="4"/>
  </w:num>
  <w:num w:numId="21">
    <w:abstractNumId w:val="14"/>
  </w:num>
  <w:num w:numId="22">
    <w:abstractNumId w:val="12"/>
  </w:num>
  <w:num w:numId="23">
    <w:abstractNumId w:val="23"/>
  </w:num>
  <w:num w:numId="24">
    <w:abstractNumId w:val="5"/>
  </w:num>
  <w:num w:numId="25">
    <w:abstractNumId w:val="26"/>
  </w:num>
  <w:num w:numId="26">
    <w:abstractNumId w:val="27"/>
  </w:num>
  <w:num w:numId="27">
    <w:abstractNumId w:val="9"/>
  </w:num>
  <w:num w:numId="28">
    <w:abstractNumId w:val="18"/>
  </w:num>
  <w:num w:numId="29">
    <w:abstractNumId w:val="3"/>
  </w:num>
  <w:num w:numId="30">
    <w:abstractNumId w:val="11"/>
  </w:num>
  <w:num w:numId="31">
    <w:abstractNumId w:val="0"/>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Ворошков Константин Викторович">
    <w15:presenceInfo w15:providerId="AD" w15:userId="S-1-5-21-2955499624-3617334754-1486548448-233525"/>
  </w15:person>
  <w15:person w15:author="Ворошков Константин Викторович [2]">
    <w15:presenceInfo w15:providerId="Windows Live" w15:userId="f459be61534a92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B74"/>
    <w:rsid w:val="0000764D"/>
    <w:rsid w:val="00015186"/>
    <w:rsid w:val="000225E8"/>
    <w:rsid w:val="000227CE"/>
    <w:rsid w:val="00024300"/>
    <w:rsid w:val="00026AC2"/>
    <w:rsid w:val="00026E61"/>
    <w:rsid w:val="000278A2"/>
    <w:rsid w:val="00030E1A"/>
    <w:rsid w:val="00031F14"/>
    <w:rsid w:val="00034B37"/>
    <w:rsid w:val="000354C2"/>
    <w:rsid w:val="000354CE"/>
    <w:rsid w:val="0003736F"/>
    <w:rsid w:val="0004183B"/>
    <w:rsid w:val="0004254A"/>
    <w:rsid w:val="00042B70"/>
    <w:rsid w:val="00052323"/>
    <w:rsid w:val="00052CF4"/>
    <w:rsid w:val="000537A6"/>
    <w:rsid w:val="00053F82"/>
    <w:rsid w:val="000549B1"/>
    <w:rsid w:val="00055C44"/>
    <w:rsid w:val="000565D0"/>
    <w:rsid w:val="00060228"/>
    <w:rsid w:val="0006124F"/>
    <w:rsid w:val="00061EBD"/>
    <w:rsid w:val="0006224B"/>
    <w:rsid w:val="0006503A"/>
    <w:rsid w:val="00065B9D"/>
    <w:rsid w:val="000707A7"/>
    <w:rsid w:val="000763E3"/>
    <w:rsid w:val="00077C90"/>
    <w:rsid w:val="00081574"/>
    <w:rsid w:val="00081759"/>
    <w:rsid w:val="00084CB5"/>
    <w:rsid w:val="00084D1A"/>
    <w:rsid w:val="00087DDA"/>
    <w:rsid w:val="00092E02"/>
    <w:rsid w:val="000A1026"/>
    <w:rsid w:val="000A2283"/>
    <w:rsid w:val="000A3359"/>
    <w:rsid w:val="000A4DFD"/>
    <w:rsid w:val="000A5F0E"/>
    <w:rsid w:val="000A76F3"/>
    <w:rsid w:val="000B2E23"/>
    <w:rsid w:val="000B3231"/>
    <w:rsid w:val="000B46D5"/>
    <w:rsid w:val="000B51FF"/>
    <w:rsid w:val="000B71DC"/>
    <w:rsid w:val="000B75AD"/>
    <w:rsid w:val="000C1F43"/>
    <w:rsid w:val="000C2A04"/>
    <w:rsid w:val="000C3F9B"/>
    <w:rsid w:val="000C42F5"/>
    <w:rsid w:val="000C47E3"/>
    <w:rsid w:val="000C5A5A"/>
    <w:rsid w:val="000D10DE"/>
    <w:rsid w:val="000D1C90"/>
    <w:rsid w:val="000D2E57"/>
    <w:rsid w:val="000D5CA8"/>
    <w:rsid w:val="000E1FC0"/>
    <w:rsid w:val="000E208B"/>
    <w:rsid w:val="000E27D1"/>
    <w:rsid w:val="000E342C"/>
    <w:rsid w:val="000E5745"/>
    <w:rsid w:val="000E5FA2"/>
    <w:rsid w:val="000E7940"/>
    <w:rsid w:val="000F7A29"/>
    <w:rsid w:val="00102380"/>
    <w:rsid w:val="001028FB"/>
    <w:rsid w:val="0011048F"/>
    <w:rsid w:val="00110EC7"/>
    <w:rsid w:val="001130F9"/>
    <w:rsid w:val="00114230"/>
    <w:rsid w:val="001248FE"/>
    <w:rsid w:val="001257B4"/>
    <w:rsid w:val="001262B1"/>
    <w:rsid w:val="00126EDA"/>
    <w:rsid w:val="00140C7B"/>
    <w:rsid w:val="00144449"/>
    <w:rsid w:val="00145763"/>
    <w:rsid w:val="00145CBF"/>
    <w:rsid w:val="00146617"/>
    <w:rsid w:val="00150562"/>
    <w:rsid w:val="001512EB"/>
    <w:rsid w:val="00151ADF"/>
    <w:rsid w:val="00156A85"/>
    <w:rsid w:val="00156CE6"/>
    <w:rsid w:val="00157F51"/>
    <w:rsid w:val="00160825"/>
    <w:rsid w:val="001660BD"/>
    <w:rsid w:val="001665C7"/>
    <w:rsid w:val="001673BE"/>
    <w:rsid w:val="0017193B"/>
    <w:rsid w:val="0017214F"/>
    <w:rsid w:val="001740BF"/>
    <w:rsid w:val="00176C77"/>
    <w:rsid w:val="00176DA7"/>
    <w:rsid w:val="00187F0C"/>
    <w:rsid w:val="001937DA"/>
    <w:rsid w:val="001954E1"/>
    <w:rsid w:val="001963E8"/>
    <w:rsid w:val="001963EB"/>
    <w:rsid w:val="001973DA"/>
    <w:rsid w:val="001A1B63"/>
    <w:rsid w:val="001A2945"/>
    <w:rsid w:val="001A4799"/>
    <w:rsid w:val="001A4D7B"/>
    <w:rsid w:val="001A6BA0"/>
    <w:rsid w:val="001B105A"/>
    <w:rsid w:val="001B15DB"/>
    <w:rsid w:val="001B3137"/>
    <w:rsid w:val="001B48C5"/>
    <w:rsid w:val="001B4EB4"/>
    <w:rsid w:val="001C31C5"/>
    <w:rsid w:val="001C45F6"/>
    <w:rsid w:val="001C5249"/>
    <w:rsid w:val="001D3B75"/>
    <w:rsid w:val="001D3C6D"/>
    <w:rsid w:val="001D5A10"/>
    <w:rsid w:val="001E0061"/>
    <w:rsid w:val="001E137F"/>
    <w:rsid w:val="001E19A3"/>
    <w:rsid w:val="001E5B97"/>
    <w:rsid w:val="001E66C5"/>
    <w:rsid w:val="001F0A40"/>
    <w:rsid w:val="001F1A50"/>
    <w:rsid w:val="001F5371"/>
    <w:rsid w:val="001F6DBC"/>
    <w:rsid w:val="002009DA"/>
    <w:rsid w:val="0020414E"/>
    <w:rsid w:val="00210CF2"/>
    <w:rsid w:val="00214E6D"/>
    <w:rsid w:val="00215124"/>
    <w:rsid w:val="002159E7"/>
    <w:rsid w:val="00215C86"/>
    <w:rsid w:val="00223CA3"/>
    <w:rsid w:val="00224C97"/>
    <w:rsid w:val="00226103"/>
    <w:rsid w:val="00226549"/>
    <w:rsid w:val="00227374"/>
    <w:rsid w:val="0022767A"/>
    <w:rsid w:val="00227814"/>
    <w:rsid w:val="0023100F"/>
    <w:rsid w:val="00231B8B"/>
    <w:rsid w:val="0023357F"/>
    <w:rsid w:val="00233A5C"/>
    <w:rsid w:val="00236063"/>
    <w:rsid w:val="0024232F"/>
    <w:rsid w:val="002427B8"/>
    <w:rsid w:val="00245174"/>
    <w:rsid w:val="0024569A"/>
    <w:rsid w:val="00245C68"/>
    <w:rsid w:val="00250E05"/>
    <w:rsid w:val="00252E81"/>
    <w:rsid w:val="0025311E"/>
    <w:rsid w:val="002545BF"/>
    <w:rsid w:val="002547D8"/>
    <w:rsid w:val="0025714E"/>
    <w:rsid w:val="0027169E"/>
    <w:rsid w:val="00273141"/>
    <w:rsid w:val="002758FF"/>
    <w:rsid w:val="002775D6"/>
    <w:rsid w:val="002800BC"/>
    <w:rsid w:val="00280FB4"/>
    <w:rsid w:val="00281C9D"/>
    <w:rsid w:val="002841E0"/>
    <w:rsid w:val="00284D49"/>
    <w:rsid w:val="00285549"/>
    <w:rsid w:val="00286033"/>
    <w:rsid w:val="00286411"/>
    <w:rsid w:val="002904AE"/>
    <w:rsid w:val="002951D4"/>
    <w:rsid w:val="002A6E77"/>
    <w:rsid w:val="002B38AE"/>
    <w:rsid w:val="002B6CB9"/>
    <w:rsid w:val="002C0B50"/>
    <w:rsid w:val="002C284B"/>
    <w:rsid w:val="002C3699"/>
    <w:rsid w:val="002D5407"/>
    <w:rsid w:val="002D7763"/>
    <w:rsid w:val="002F15BB"/>
    <w:rsid w:val="002F349C"/>
    <w:rsid w:val="002F48C5"/>
    <w:rsid w:val="002F5D70"/>
    <w:rsid w:val="00300CF0"/>
    <w:rsid w:val="003075B3"/>
    <w:rsid w:val="0031147A"/>
    <w:rsid w:val="003116DA"/>
    <w:rsid w:val="00312575"/>
    <w:rsid w:val="003176B3"/>
    <w:rsid w:val="0032093F"/>
    <w:rsid w:val="00321B04"/>
    <w:rsid w:val="00323DA8"/>
    <w:rsid w:val="00325164"/>
    <w:rsid w:val="00325247"/>
    <w:rsid w:val="00325A7B"/>
    <w:rsid w:val="00330CF3"/>
    <w:rsid w:val="00331DD4"/>
    <w:rsid w:val="00341F09"/>
    <w:rsid w:val="00341FE5"/>
    <w:rsid w:val="00344578"/>
    <w:rsid w:val="003473A5"/>
    <w:rsid w:val="00352EA7"/>
    <w:rsid w:val="00354DAA"/>
    <w:rsid w:val="00363185"/>
    <w:rsid w:val="00364555"/>
    <w:rsid w:val="00365243"/>
    <w:rsid w:val="00366DF9"/>
    <w:rsid w:val="0037011E"/>
    <w:rsid w:val="003723BC"/>
    <w:rsid w:val="00382AC7"/>
    <w:rsid w:val="00383D5F"/>
    <w:rsid w:val="00383FEB"/>
    <w:rsid w:val="0038400E"/>
    <w:rsid w:val="00387BE0"/>
    <w:rsid w:val="00387E10"/>
    <w:rsid w:val="003961F0"/>
    <w:rsid w:val="00397A0A"/>
    <w:rsid w:val="003A0FCE"/>
    <w:rsid w:val="003A1949"/>
    <w:rsid w:val="003A2EF3"/>
    <w:rsid w:val="003A5928"/>
    <w:rsid w:val="003B1A75"/>
    <w:rsid w:val="003B206E"/>
    <w:rsid w:val="003B2187"/>
    <w:rsid w:val="003B3FEF"/>
    <w:rsid w:val="003B4B91"/>
    <w:rsid w:val="003B7F90"/>
    <w:rsid w:val="003C04FA"/>
    <w:rsid w:val="003C185B"/>
    <w:rsid w:val="003C219C"/>
    <w:rsid w:val="003C4CED"/>
    <w:rsid w:val="003C72EB"/>
    <w:rsid w:val="003D31B8"/>
    <w:rsid w:val="003D612A"/>
    <w:rsid w:val="003E2319"/>
    <w:rsid w:val="003E2B81"/>
    <w:rsid w:val="003E42A1"/>
    <w:rsid w:val="003E49A5"/>
    <w:rsid w:val="003E4B38"/>
    <w:rsid w:val="003E57FC"/>
    <w:rsid w:val="003F33B2"/>
    <w:rsid w:val="003F36F7"/>
    <w:rsid w:val="003F40EA"/>
    <w:rsid w:val="003F432F"/>
    <w:rsid w:val="003F44D6"/>
    <w:rsid w:val="003F46D9"/>
    <w:rsid w:val="003F58F8"/>
    <w:rsid w:val="00400B30"/>
    <w:rsid w:val="00400EBE"/>
    <w:rsid w:val="00403884"/>
    <w:rsid w:val="004047FF"/>
    <w:rsid w:val="00410D93"/>
    <w:rsid w:val="004166B6"/>
    <w:rsid w:val="00423602"/>
    <w:rsid w:val="00432188"/>
    <w:rsid w:val="00434194"/>
    <w:rsid w:val="004341DE"/>
    <w:rsid w:val="00434C61"/>
    <w:rsid w:val="00440380"/>
    <w:rsid w:val="004478A2"/>
    <w:rsid w:val="00450731"/>
    <w:rsid w:val="00450FAB"/>
    <w:rsid w:val="00457FA8"/>
    <w:rsid w:val="00460703"/>
    <w:rsid w:val="0047121D"/>
    <w:rsid w:val="0047158B"/>
    <w:rsid w:val="004740A3"/>
    <w:rsid w:val="00474B3D"/>
    <w:rsid w:val="00475CDF"/>
    <w:rsid w:val="00476E0A"/>
    <w:rsid w:val="00477C40"/>
    <w:rsid w:val="004850CE"/>
    <w:rsid w:val="00485C87"/>
    <w:rsid w:val="00487129"/>
    <w:rsid w:val="00492A66"/>
    <w:rsid w:val="00493B6C"/>
    <w:rsid w:val="00494A34"/>
    <w:rsid w:val="004962BF"/>
    <w:rsid w:val="004A23FD"/>
    <w:rsid w:val="004A4128"/>
    <w:rsid w:val="004A4EBA"/>
    <w:rsid w:val="004A62E0"/>
    <w:rsid w:val="004A76F4"/>
    <w:rsid w:val="004B0046"/>
    <w:rsid w:val="004B2864"/>
    <w:rsid w:val="004B6BD4"/>
    <w:rsid w:val="004B7201"/>
    <w:rsid w:val="004B781E"/>
    <w:rsid w:val="004C0985"/>
    <w:rsid w:val="004C33CF"/>
    <w:rsid w:val="004C3424"/>
    <w:rsid w:val="004C7194"/>
    <w:rsid w:val="004D454F"/>
    <w:rsid w:val="004E0E99"/>
    <w:rsid w:val="004E2C0A"/>
    <w:rsid w:val="004E3203"/>
    <w:rsid w:val="004E3502"/>
    <w:rsid w:val="004E39EC"/>
    <w:rsid w:val="004F24D7"/>
    <w:rsid w:val="004F723A"/>
    <w:rsid w:val="00500531"/>
    <w:rsid w:val="005039BC"/>
    <w:rsid w:val="00505F36"/>
    <w:rsid w:val="00506AFB"/>
    <w:rsid w:val="00507AF5"/>
    <w:rsid w:val="005162BA"/>
    <w:rsid w:val="00520C36"/>
    <w:rsid w:val="00520D06"/>
    <w:rsid w:val="0052259F"/>
    <w:rsid w:val="00524722"/>
    <w:rsid w:val="00524D72"/>
    <w:rsid w:val="005258EB"/>
    <w:rsid w:val="005327D9"/>
    <w:rsid w:val="00534FA3"/>
    <w:rsid w:val="00536870"/>
    <w:rsid w:val="0054146F"/>
    <w:rsid w:val="00541885"/>
    <w:rsid w:val="005448E0"/>
    <w:rsid w:val="00545CB4"/>
    <w:rsid w:val="00550379"/>
    <w:rsid w:val="00553137"/>
    <w:rsid w:val="005538E6"/>
    <w:rsid w:val="00556C60"/>
    <w:rsid w:val="00562EFD"/>
    <w:rsid w:val="00565E5B"/>
    <w:rsid w:val="005705F9"/>
    <w:rsid w:val="00573726"/>
    <w:rsid w:val="005739FB"/>
    <w:rsid w:val="0057488C"/>
    <w:rsid w:val="005762D6"/>
    <w:rsid w:val="005819C1"/>
    <w:rsid w:val="0058274C"/>
    <w:rsid w:val="005834AE"/>
    <w:rsid w:val="0058364A"/>
    <w:rsid w:val="0058510E"/>
    <w:rsid w:val="00586CBE"/>
    <w:rsid w:val="00592E8F"/>
    <w:rsid w:val="005930A0"/>
    <w:rsid w:val="0059313B"/>
    <w:rsid w:val="00593E71"/>
    <w:rsid w:val="00595A09"/>
    <w:rsid w:val="00597AB7"/>
    <w:rsid w:val="005B116C"/>
    <w:rsid w:val="005B1263"/>
    <w:rsid w:val="005B3320"/>
    <w:rsid w:val="005B4CDE"/>
    <w:rsid w:val="005B5BB6"/>
    <w:rsid w:val="005B6ACC"/>
    <w:rsid w:val="005B7EBB"/>
    <w:rsid w:val="005C0040"/>
    <w:rsid w:val="005C32EA"/>
    <w:rsid w:val="005C4BAB"/>
    <w:rsid w:val="005C5B43"/>
    <w:rsid w:val="005C68EB"/>
    <w:rsid w:val="005D226F"/>
    <w:rsid w:val="005D2441"/>
    <w:rsid w:val="005D3710"/>
    <w:rsid w:val="005D5F9A"/>
    <w:rsid w:val="005D6ACA"/>
    <w:rsid w:val="005E19AA"/>
    <w:rsid w:val="005E4830"/>
    <w:rsid w:val="005E557A"/>
    <w:rsid w:val="005E5BD7"/>
    <w:rsid w:val="005E7B64"/>
    <w:rsid w:val="005E7FD3"/>
    <w:rsid w:val="005F01D1"/>
    <w:rsid w:val="005F13E0"/>
    <w:rsid w:val="005F257A"/>
    <w:rsid w:val="005F2C64"/>
    <w:rsid w:val="005F70A9"/>
    <w:rsid w:val="005F7786"/>
    <w:rsid w:val="005F7989"/>
    <w:rsid w:val="006012D8"/>
    <w:rsid w:val="00603EBE"/>
    <w:rsid w:val="006133B6"/>
    <w:rsid w:val="006164D4"/>
    <w:rsid w:val="00617F38"/>
    <w:rsid w:val="00617F84"/>
    <w:rsid w:val="00620353"/>
    <w:rsid w:val="00621C40"/>
    <w:rsid w:val="0062264C"/>
    <w:rsid w:val="00624B3F"/>
    <w:rsid w:val="00626E0C"/>
    <w:rsid w:val="00630174"/>
    <w:rsid w:val="00630F34"/>
    <w:rsid w:val="00634997"/>
    <w:rsid w:val="0063766F"/>
    <w:rsid w:val="006377F2"/>
    <w:rsid w:val="00637B45"/>
    <w:rsid w:val="00641B5D"/>
    <w:rsid w:val="00644D7E"/>
    <w:rsid w:val="006468E0"/>
    <w:rsid w:val="00650616"/>
    <w:rsid w:val="006508FD"/>
    <w:rsid w:val="00653BD5"/>
    <w:rsid w:val="006548E1"/>
    <w:rsid w:val="00655D85"/>
    <w:rsid w:val="00656A8F"/>
    <w:rsid w:val="006576B8"/>
    <w:rsid w:val="006632EB"/>
    <w:rsid w:val="00663D2D"/>
    <w:rsid w:val="00664BAA"/>
    <w:rsid w:val="0067691B"/>
    <w:rsid w:val="006774CA"/>
    <w:rsid w:val="00680C81"/>
    <w:rsid w:val="00682C4F"/>
    <w:rsid w:val="0068321A"/>
    <w:rsid w:val="00684210"/>
    <w:rsid w:val="00687509"/>
    <w:rsid w:val="00690A2C"/>
    <w:rsid w:val="006918B7"/>
    <w:rsid w:val="00692AFE"/>
    <w:rsid w:val="0069566B"/>
    <w:rsid w:val="006960A6"/>
    <w:rsid w:val="006A00D7"/>
    <w:rsid w:val="006A0A39"/>
    <w:rsid w:val="006A0E05"/>
    <w:rsid w:val="006A17ED"/>
    <w:rsid w:val="006A44C3"/>
    <w:rsid w:val="006A47D7"/>
    <w:rsid w:val="006A52CA"/>
    <w:rsid w:val="006A6234"/>
    <w:rsid w:val="006A7F3A"/>
    <w:rsid w:val="006B138E"/>
    <w:rsid w:val="006B2E4B"/>
    <w:rsid w:val="006B46F7"/>
    <w:rsid w:val="006B5FCD"/>
    <w:rsid w:val="006B72E6"/>
    <w:rsid w:val="006B7B5E"/>
    <w:rsid w:val="006C2832"/>
    <w:rsid w:val="006C476C"/>
    <w:rsid w:val="006C5996"/>
    <w:rsid w:val="006D0048"/>
    <w:rsid w:val="006D3B3E"/>
    <w:rsid w:val="006D40AB"/>
    <w:rsid w:val="006E00B5"/>
    <w:rsid w:val="006E0E7F"/>
    <w:rsid w:val="006E1F6D"/>
    <w:rsid w:val="006E3770"/>
    <w:rsid w:val="006E59F9"/>
    <w:rsid w:val="006E603B"/>
    <w:rsid w:val="006E7738"/>
    <w:rsid w:val="006F341F"/>
    <w:rsid w:val="006F44E7"/>
    <w:rsid w:val="006F4735"/>
    <w:rsid w:val="006F7EAD"/>
    <w:rsid w:val="0070291B"/>
    <w:rsid w:val="00703CF9"/>
    <w:rsid w:val="0070540D"/>
    <w:rsid w:val="007067C2"/>
    <w:rsid w:val="007117A8"/>
    <w:rsid w:val="00712944"/>
    <w:rsid w:val="00712F63"/>
    <w:rsid w:val="00713047"/>
    <w:rsid w:val="00713C39"/>
    <w:rsid w:val="00721C0A"/>
    <w:rsid w:val="00721EA3"/>
    <w:rsid w:val="00722A7E"/>
    <w:rsid w:val="00724E62"/>
    <w:rsid w:val="007318F2"/>
    <w:rsid w:val="0073233A"/>
    <w:rsid w:val="00735561"/>
    <w:rsid w:val="00740322"/>
    <w:rsid w:val="00740C3C"/>
    <w:rsid w:val="00741CD0"/>
    <w:rsid w:val="00743C9A"/>
    <w:rsid w:val="00745E65"/>
    <w:rsid w:val="0074683C"/>
    <w:rsid w:val="00750415"/>
    <w:rsid w:val="00755028"/>
    <w:rsid w:val="007553DA"/>
    <w:rsid w:val="00755871"/>
    <w:rsid w:val="00761A52"/>
    <w:rsid w:val="00761C97"/>
    <w:rsid w:val="00764A3A"/>
    <w:rsid w:val="0076640C"/>
    <w:rsid w:val="00767916"/>
    <w:rsid w:val="00774045"/>
    <w:rsid w:val="0077587B"/>
    <w:rsid w:val="00775F7A"/>
    <w:rsid w:val="00777BD1"/>
    <w:rsid w:val="00777EE7"/>
    <w:rsid w:val="00783626"/>
    <w:rsid w:val="00786EDF"/>
    <w:rsid w:val="00790F59"/>
    <w:rsid w:val="007943C0"/>
    <w:rsid w:val="00796C13"/>
    <w:rsid w:val="00796D8B"/>
    <w:rsid w:val="007A62C2"/>
    <w:rsid w:val="007B3AB0"/>
    <w:rsid w:val="007B4A59"/>
    <w:rsid w:val="007B519F"/>
    <w:rsid w:val="007B654C"/>
    <w:rsid w:val="007C2AF4"/>
    <w:rsid w:val="007C6CE4"/>
    <w:rsid w:val="007D3F63"/>
    <w:rsid w:val="007D5079"/>
    <w:rsid w:val="007E41AE"/>
    <w:rsid w:val="007E48E9"/>
    <w:rsid w:val="007E565D"/>
    <w:rsid w:val="007E693A"/>
    <w:rsid w:val="007E6B19"/>
    <w:rsid w:val="007F0F0C"/>
    <w:rsid w:val="007F0F79"/>
    <w:rsid w:val="007F0FDF"/>
    <w:rsid w:val="007F2B96"/>
    <w:rsid w:val="007F489E"/>
    <w:rsid w:val="007F5358"/>
    <w:rsid w:val="0080124F"/>
    <w:rsid w:val="008027ED"/>
    <w:rsid w:val="00805E53"/>
    <w:rsid w:val="00806A29"/>
    <w:rsid w:val="00812579"/>
    <w:rsid w:val="00816502"/>
    <w:rsid w:val="00817417"/>
    <w:rsid w:val="0082251C"/>
    <w:rsid w:val="00826656"/>
    <w:rsid w:val="00827460"/>
    <w:rsid w:val="008434E6"/>
    <w:rsid w:val="00844D47"/>
    <w:rsid w:val="00847744"/>
    <w:rsid w:val="00857B34"/>
    <w:rsid w:val="00860A8B"/>
    <w:rsid w:val="00861A8B"/>
    <w:rsid w:val="0086337C"/>
    <w:rsid w:val="00867D44"/>
    <w:rsid w:val="0087765B"/>
    <w:rsid w:val="008828FB"/>
    <w:rsid w:val="00887AAE"/>
    <w:rsid w:val="008919AE"/>
    <w:rsid w:val="008929A2"/>
    <w:rsid w:val="0089644D"/>
    <w:rsid w:val="008A787E"/>
    <w:rsid w:val="008B181C"/>
    <w:rsid w:val="008B198D"/>
    <w:rsid w:val="008B2F03"/>
    <w:rsid w:val="008B336B"/>
    <w:rsid w:val="008B66E6"/>
    <w:rsid w:val="008B7B58"/>
    <w:rsid w:val="008C131E"/>
    <w:rsid w:val="008C1AFA"/>
    <w:rsid w:val="008C3954"/>
    <w:rsid w:val="008D01AD"/>
    <w:rsid w:val="008D1097"/>
    <w:rsid w:val="008D1804"/>
    <w:rsid w:val="008D2C25"/>
    <w:rsid w:val="008D5B0D"/>
    <w:rsid w:val="008D5BFB"/>
    <w:rsid w:val="008E747E"/>
    <w:rsid w:val="008F1CC8"/>
    <w:rsid w:val="008F33DB"/>
    <w:rsid w:val="008F58E6"/>
    <w:rsid w:val="008F6EA3"/>
    <w:rsid w:val="008F7742"/>
    <w:rsid w:val="009048FD"/>
    <w:rsid w:val="0091026E"/>
    <w:rsid w:val="00913115"/>
    <w:rsid w:val="009142BB"/>
    <w:rsid w:val="009210D1"/>
    <w:rsid w:val="00923873"/>
    <w:rsid w:val="00925557"/>
    <w:rsid w:val="00926292"/>
    <w:rsid w:val="00926297"/>
    <w:rsid w:val="0092752E"/>
    <w:rsid w:val="009319A3"/>
    <w:rsid w:val="00931BA5"/>
    <w:rsid w:val="009352E0"/>
    <w:rsid w:val="00935B1F"/>
    <w:rsid w:val="0093643C"/>
    <w:rsid w:val="009366E6"/>
    <w:rsid w:val="009367A6"/>
    <w:rsid w:val="009417BE"/>
    <w:rsid w:val="0095338A"/>
    <w:rsid w:val="00954625"/>
    <w:rsid w:val="009552CE"/>
    <w:rsid w:val="00956A1B"/>
    <w:rsid w:val="0096220C"/>
    <w:rsid w:val="009634C8"/>
    <w:rsid w:val="009636E5"/>
    <w:rsid w:val="009649B9"/>
    <w:rsid w:val="0096738C"/>
    <w:rsid w:val="00972809"/>
    <w:rsid w:val="0097539A"/>
    <w:rsid w:val="00982352"/>
    <w:rsid w:val="00983C43"/>
    <w:rsid w:val="00992B31"/>
    <w:rsid w:val="00993244"/>
    <w:rsid w:val="009968A9"/>
    <w:rsid w:val="009A1CAA"/>
    <w:rsid w:val="009A2A09"/>
    <w:rsid w:val="009A4FC8"/>
    <w:rsid w:val="009A76A3"/>
    <w:rsid w:val="009B3C78"/>
    <w:rsid w:val="009C0DBA"/>
    <w:rsid w:val="009C0EEE"/>
    <w:rsid w:val="009C2E4B"/>
    <w:rsid w:val="009C53A4"/>
    <w:rsid w:val="009D34DF"/>
    <w:rsid w:val="009D4DB6"/>
    <w:rsid w:val="009D7B0F"/>
    <w:rsid w:val="009E151F"/>
    <w:rsid w:val="009E2D25"/>
    <w:rsid w:val="009E5832"/>
    <w:rsid w:val="009F0C8A"/>
    <w:rsid w:val="009F3080"/>
    <w:rsid w:val="009F4AE2"/>
    <w:rsid w:val="009F58BA"/>
    <w:rsid w:val="009F59C9"/>
    <w:rsid w:val="009F6AF5"/>
    <w:rsid w:val="009F6B53"/>
    <w:rsid w:val="00A02C11"/>
    <w:rsid w:val="00A04461"/>
    <w:rsid w:val="00A049DD"/>
    <w:rsid w:val="00A06267"/>
    <w:rsid w:val="00A14FB6"/>
    <w:rsid w:val="00A16B94"/>
    <w:rsid w:val="00A17342"/>
    <w:rsid w:val="00A23C5A"/>
    <w:rsid w:val="00A2784C"/>
    <w:rsid w:val="00A3507F"/>
    <w:rsid w:val="00A373B9"/>
    <w:rsid w:val="00A40920"/>
    <w:rsid w:val="00A42A61"/>
    <w:rsid w:val="00A43511"/>
    <w:rsid w:val="00A44FBE"/>
    <w:rsid w:val="00A47793"/>
    <w:rsid w:val="00A504E3"/>
    <w:rsid w:val="00A515B2"/>
    <w:rsid w:val="00A53312"/>
    <w:rsid w:val="00A54610"/>
    <w:rsid w:val="00A54CFB"/>
    <w:rsid w:val="00A55682"/>
    <w:rsid w:val="00A631CF"/>
    <w:rsid w:val="00A64F2F"/>
    <w:rsid w:val="00A65E41"/>
    <w:rsid w:val="00A67CCE"/>
    <w:rsid w:val="00A71511"/>
    <w:rsid w:val="00A72C25"/>
    <w:rsid w:val="00A73871"/>
    <w:rsid w:val="00A75C46"/>
    <w:rsid w:val="00A80891"/>
    <w:rsid w:val="00A8374E"/>
    <w:rsid w:val="00A854EF"/>
    <w:rsid w:val="00A8551A"/>
    <w:rsid w:val="00A85C55"/>
    <w:rsid w:val="00A87272"/>
    <w:rsid w:val="00A90237"/>
    <w:rsid w:val="00A93B74"/>
    <w:rsid w:val="00AA2261"/>
    <w:rsid w:val="00AA2324"/>
    <w:rsid w:val="00AA4D03"/>
    <w:rsid w:val="00AA55E8"/>
    <w:rsid w:val="00AA65FA"/>
    <w:rsid w:val="00AA7167"/>
    <w:rsid w:val="00AA7C50"/>
    <w:rsid w:val="00AB2EDA"/>
    <w:rsid w:val="00AB3324"/>
    <w:rsid w:val="00AB390A"/>
    <w:rsid w:val="00AB7C1E"/>
    <w:rsid w:val="00AC3255"/>
    <w:rsid w:val="00AC561C"/>
    <w:rsid w:val="00AD0111"/>
    <w:rsid w:val="00AD2522"/>
    <w:rsid w:val="00AD4F09"/>
    <w:rsid w:val="00AD668C"/>
    <w:rsid w:val="00AD79DF"/>
    <w:rsid w:val="00AD7D70"/>
    <w:rsid w:val="00AF5D14"/>
    <w:rsid w:val="00B038F3"/>
    <w:rsid w:val="00B0449A"/>
    <w:rsid w:val="00B0558E"/>
    <w:rsid w:val="00B060B2"/>
    <w:rsid w:val="00B109D4"/>
    <w:rsid w:val="00B1589B"/>
    <w:rsid w:val="00B15A39"/>
    <w:rsid w:val="00B15FDC"/>
    <w:rsid w:val="00B1710D"/>
    <w:rsid w:val="00B179CF"/>
    <w:rsid w:val="00B209FF"/>
    <w:rsid w:val="00B27812"/>
    <w:rsid w:val="00B30424"/>
    <w:rsid w:val="00B30A9F"/>
    <w:rsid w:val="00B37842"/>
    <w:rsid w:val="00B40E14"/>
    <w:rsid w:val="00B426C4"/>
    <w:rsid w:val="00B4328F"/>
    <w:rsid w:val="00B455CC"/>
    <w:rsid w:val="00B45668"/>
    <w:rsid w:val="00B45EEB"/>
    <w:rsid w:val="00B4675C"/>
    <w:rsid w:val="00B47837"/>
    <w:rsid w:val="00B506A7"/>
    <w:rsid w:val="00B5183D"/>
    <w:rsid w:val="00B524EE"/>
    <w:rsid w:val="00B54696"/>
    <w:rsid w:val="00B61A37"/>
    <w:rsid w:val="00B6513A"/>
    <w:rsid w:val="00B659F1"/>
    <w:rsid w:val="00B6740A"/>
    <w:rsid w:val="00B718B8"/>
    <w:rsid w:val="00B7225E"/>
    <w:rsid w:val="00B7456D"/>
    <w:rsid w:val="00B75494"/>
    <w:rsid w:val="00B75F18"/>
    <w:rsid w:val="00B8118D"/>
    <w:rsid w:val="00B820E4"/>
    <w:rsid w:val="00B83B03"/>
    <w:rsid w:val="00B8645F"/>
    <w:rsid w:val="00B90BEC"/>
    <w:rsid w:val="00B9431C"/>
    <w:rsid w:val="00B94F4A"/>
    <w:rsid w:val="00B951D4"/>
    <w:rsid w:val="00B961ED"/>
    <w:rsid w:val="00B97E9A"/>
    <w:rsid w:val="00BA09A8"/>
    <w:rsid w:val="00BA46F0"/>
    <w:rsid w:val="00BA749A"/>
    <w:rsid w:val="00BA7598"/>
    <w:rsid w:val="00BA7A9A"/>
    <w:rsid w:val="00BA7F2E"/>
    <w:rsid w:val="00BB72AF"/>
    <w:rsid w:val="00BC1C50"/>
    <w:rsid w:val="00BC485D"/>
    <w:rsid w:val="00BC630D"/>
    <w:rsid w:val="00BC6ED2"/>
    <w:rsid w:val="00BC6FBC"/>
    <w:rsid w:val="00BE0228"/>
    <w:rsid w:val="00BE0594"/>
    <w:rsid w:val="00BE1186"/>
    <w:rsid w:val="00BE230D"/>
    <w:rsid w:val="00BF3118"/>
    <w:rsid w:val="00BF49B1"/>
    <w:rsid w:val="00BF7A00"/>
    <w:rsid w:val="00C013BD"/>
    <w:rsid w:val="00C0364E"/>
    <w:rsid w:val="00C03E25"/>
    <w:rsid w:val="00C04A5E"/>
    <w:rsid w:val="00C05A2E"/>
    <w:rsid w:val="00C06BF7"/>
    <w:rsid w:val="00C10295"/>
    <w:rsid w:val="00C11C0F"/>
    <w:rsid w:val="00C12BB9"/>
    <w:rsid w:val="00C14845"/>
    <w:rsid w:val="00C16D6B"/>
    <w:rsid w:val="00C2042D"/>
    <w:rsid w:val="00C238F1"/>
    <w:rsid w:val="00C244A8"/>
    <w:rsid w:val="00C31CB0"/>
    <w:rsid w:val="00C359FC"/>
    <w:rsid w:val="00C36F8A"/>
    <w:rsid w:val="00C37584"/>
    <w:rsid w:val="00C4070E"/>
    <w:rsid w:val="00C41EBB"/>
    <w:rsid w:val="00C4492E"/>
    <w:rsid w:val="00C528BD"/>
    <w:rsid w:val="00C53AA0"/>
    <w:rsid w:val="00C53C7B"/>
    <w:rsid w:val="00C54867"/>
    <w:rsid w:val="00C579A4"/>
    <w:rsid w:val="00C627C0"/>
    <w:rsid w:val="00C64010"/>
    <w:rsid w:val="00C65B9B"/>
    <w:rsid w:val="00C65C26"/>
    <w:rsid w:val="00C667A7"/>
    <w:rsid w:val="00C7199D"/>
    <w:rsid w:val="00C72172"/>
    <w:rsid w:val="00C76BD5"/>
    <w:rsid w:val="00C818C8"/>
    <w:rsid w:val="00C818DC"/>
    <w:rsid w:val="00C8492A"/>
    <w:rsid w:val="00C85D61"/>
    <w:rsid w:val="00C87947"/>
    <w:rsid w:val="00C91B0B"/>
    <w:rsid w:val="00C923E3"/>
    <w:rsid w:val="00C95BA4"/>
    <w:rsid w:val="00C96E65"/>
    <w:rsid w:val="00CA0FAB"/>
    <w:rsid w:val="00CA2B69"/>
    <w:rsid w:val="00CA2CEB"/>
    <w:rsid w:val="00CA74D9"/>
    <w:rsid w:val="00CA77AE"/>
    <w:rsid w:val="00CA7CE1"/>
    <w:rsid w:val="00CB1477"/>
    <w:rsid w:val="00CB5377"/>
    <w:rsid w:val="00CB75EB"/>
    <w:rsid w:val="00CB7836"/>
    <w:rsid w:val="00CC1CA3"/>
    <w:rsid w:val="00CC30E4"/>
    <w:rsid w:val="00CC3720"/>
    <w:rsid w:val="00CC4DC9"/>
    <w:rsid w:val="00CC5261"/>
    <w:rsid w:val="00CC5E48"/>
    <w:rsid w:val="00CD0FA4"/>
    <w:rsid w:val="00CD1BC1"/>
    <w:rsid w:val="00CD2EB9"/>
    <w:rsid w:val="00CD3F7B"/>
    <w:rsid w:val="00CD6CB0"/>
    <w:rsid w:val="00CE1B03"/>
    <w:rsid w:val="00CE66EE"/>
    <w:rsid w:val="00CF2AED"/>
    <w:rsid w:val="00D01AE6"/>
    <w:rsid w:val="00D021EC"/>
    <w:rsid w:val="00D02857"/>
    <w:rsid w:val="00D03D43"/>
    <w:rsid w:val="00D07888"/>
    <w:rsid w:val="00D109F1"/>
    <w:rsid w:val="00D12B78"/>
    <w:rsid w:val="00D1375D"/>
    <w:rsid w:val="00D145AD"/>
    <w:rsid w:val="00D14D6A"/>
    <w:rsid w:val="00D15C43"/>
    <w:rsid w:val="00D16260"/>
    <w:rsid w:val="00D17D40"/>
    <w:rsid w:val="00D230B4"/>
    <w:rsid w:val="00D239DB"/>
    <w:rsid w:val="00D25628"/>
    <w:rsid w:val="00D27446"/>
    <w:rsid w:val="00D30877"/>
    <w:rsid w:val="00D434AE"/>
    <w:rsid w:val="00D446C1"/>
    <w:rsid w:val="00D44E4A"/>
    <w:rsid w:val="00D45276"/>
    <w:rsid w:val="00D530B5"/>
    <w:rsid w:val="00D5391C"/>
    <w:rsid w:val="00D55F39"/>
    <w:rsid w:val="00D569F9"/>
    <w:rsid w:val="00D601E0"/>
    <w:rsid w:val="00D608F5"/>
    <w:rsid w:val="00D60975"/>
    <w:rsid w:val="00D61AC4"/>
    <w:rsid w:val="00D61D9F"/>
    <w:rsid w:val="00D626AA"/>
    <w:rsid w:val="00D629EC"/>
    <w:rsid w:val="00D66FA7"/>
    <w:rsid w:val="00D71B19"/>
    <w:rsid w:val="00D74B69"/>
    <w:rsid w:val="00D764C2"/>
    <w:rsid w:val="00D818EF"/>
    <w:rsid w:val="00D84120"/>
    <w:rsid w:val="00D84ABD"/>
    <w:rsid w:val="00D86EBD"/>
    <w:rsid w:val="00D87F63"/>
    <w:rsid w:val="00D90D40"/>
    <w:rsid w:val="00D97411"/>
    <w:rsid w:val="00DA3B94"/>
    <w:rsid w:val="00DA4E77"/>
    <w:rsid w:val="00DA561A"/>
    <w:rsid w:val="00DA7CB9"/>
    <w:rsid w:val="00DB00C8"/>
    <w:rsid w:val="00DB33E4"/>
    <w:rsid w:val="00DC010B"/>
    <w:rsid w:val="00DC09C7"/>
    <w:rsid w:val="00DC198E"/>
    <w:rsid w:val="00DC2008"/>
    <w:rsid w:val="00DC4163"/>
    <w:rsid w:val="00DC6C89"/>
    <w:rsid w:val="00DD078A"/>
    <w:rsid w:val="00DD1314"/>
    <w:rsid w:val="00DD2AD6"/>
    <w:rsid w:val="00DD2CB6"/>
    <w:rsid w:val="00DD2D98"/>
    <w:rsid w:val="00DD73D9"/>
    <w:rsid w:val="00DE1AE5"/>
    <w:rsid w:val="00DE4081"/>
    <w:rsid w:val="00DE5C57"/>
    <w:rsid w:val="00DE64EE"/>
    <w:rsid w:val="00DF0959"/>
    <w:rsid w:val="00DF317B"/>
    <w:rsid w:val="00E008E8"/>
    <w:rsid w:val="00E00B1C"/>
    <w:rsid w:val="00E0434F"/>
    <w:rsid w:val="00E04D30"/>
    <w:rsid w:val="00E05CC7"/>
    <w:rsid w:val="00E104FF"/>
    <w:rsid w:val="00E13B87"/>
    <w:rsid w:val="00E14DB6"/>
    <w:rsid w:val="00E16A0D"/>
    <w:rsid w:val="00E17F13"/>
    <w:rsid w:val="00E20539"/>
    <w:rsid w:val="00E22500"/>
    <w:rsid w:val="00E22CCE"/>
    <w:rsid w:val="00E233CF"/>
    <w:rsid w:val="00E26040"/>
    <w:rsid w:val="00E3012A"/>
    <w:rsid w:val="00E309CB"/>
    <w:rsid w:val="00E32AC6"/>
    <w:rsid w:val="00E33653"/>
    <w:rsid w:val="00E41865"/>
    <w:rsid w:val="00E47D7A"/>
    <w:rsid w:val="00E503F6"/>
    <w:rsid w:val="00E50AF6"/>
    <w:rsid w:val="00E521FE"/>
    <w:rsid w:val="00E535D6"/>
    <w:rsid w:val="00E5541C"/>
    <w:rsid w:val="00E561DD"/>
    <w:rsid w:val="00E56A49"/>
    <w:rsid w:val="00E61AE1"/>
    <w:rsid w:val="00E637C7"/>
    <w:rsid w:val="00E63E70"/>
    <w:rsid w:val="00E655C0"/>
    <w:rsid w:val="00E667E9"/>
    <w:rsid w:val="00E67594"/>
    <w:rsid w:val="00E71D2F"/>
    <w:rsid w:val="00E72341"/>
    <w:rsid w:val="00E723F4"/>
    <w:rsid w:val="00E73A51"/>
    <w:rsid w:val="00E74DC9"/>
    <w:rsid w:val="00E81FB3"/>
    <w:rsid w:val="00E85F7C"/>
    <w:rsid w:val="00E915DE"/>
    <w:rsid w:val="00E953D6"/>
    <w:rsid w:val="00E9564F"/>
    <w:rsid w:val="00E964F0"/>
    <w:rsid w:val="00E97474"/>
    <w:rsid w:val="00E97C83"/>
    <w:rsid w:val="00EA0220"/>
    <w:rsid w:val="00EA29DB"/>
    <w:rsid w:val="00EA672B"/>
    <w:rsid w:val="00EA78E1"/>
    <w:rsid w:val="00EB7095"/>
    <w:rsid w:val="00EC27BA"/>
    <w:rsid w:val="00ED324C"/>
    <w:rsid w:val="00EE4A92"/>
    <w:rsid w:val="00EE4D74"/>
    <w:rsid w:val="00EE51B5"/>
    <w:rsid w:val="00EE5279"/>
    <w:rsid w:val="00EE7A7A"/>
    <w:rsid w:val="00EE7D35"/>
    <w:rsid w:val="00EF276D"/>
    <w:rsid w:val="00F0055C"/>
    <w:rsid w:val="00F01A1A"/>
    <w:rsid w:val="00F04BE7"/>
    <w:rsid w:val="00F0651E"/>
    <w:rsid w:val="00F0708C"/>
    <w:rsid w:val="00F11D1A"/>
    <w:rsid w:val="00F13042"/>
    <w:rsid w:val="00F20D44"/>
    <w:rsid w:val="00F2267C"/>
    <w:rsid w:val="00F23494"/>
    <w:rsid w:val="00F2407D"/>
    <w:rsid w:val="00F24767"/>
    <w:rsid w:val="00F24952"/>
    <w:rsid w:val="00F24E7D"/>
    <w:rsid w:val="00F25850"/>
    <w:rsid w:val="00F25BE6"/>
    <w:rsid w:val="00F30BDA"/>
    <w:rsid w:val="00F35D02"/>
    <w:rsid w:val="00F35F5F"/>
    <w:rsid w:val="00F37699"/>
    <w:rsid w:val="00F4140F"/>
    <w:rsid w:val="00F41EBC"/>
    <w:rsid w:val="00F42B6C"/>
    <w:rsid w:val="00F468DF"/>
    <w:rsid w:val="00F47862"/>
    <w:rsid w:val="00F53A95"/>
    <w:rsid w:val="00F614E6"/>
    <w:rsid w:val="00F61A04"/>
    <w:rsid w:val="00F64A53"/>
    <w:rsid w:val="00F66C76"/>
    <w:rsid w:val="00F714A1"/>
    <w:rsid w:val="00F7192C"/>
    <w:rsid w:val="00F73355"/>
    <w:rsid w:val="00F76237"/>
    <w:rsid w:val="00F769A9"/>
    <w:rsid w:val="00F81B11"/>
    <w:rsid w:val="00F8646F"/>
    <w:rsid w:val="00F86CEF"/>
    <w:rsid w:val="00F90F36"/>
    <w:rsid w:val="00F92C0C"/>
    <w:rsid w:val="00F9418F"/>
    <w:rsid w:val="00F94797"/>
    <w:rsid w:val="00F965D7"/>
    <w:rsid w:val="00FA295E"/>
    <w:rsid w:val="00FA44DE"/>
    <w:rsid w:val="00FA5632"/>
    <w:rsid w:val="00FA5CFC"/>
    <w:rsid w:val="00FA6A03"/>
    <w:rsid w:val="00FB13AE"/>
    <w:rsid w:val="00FB1464"/>
    <w:rsid w:val="00FB2543"/>
    <w:rsid w:val="00FD02F7"/>
    <w:rsid w:val="00FD03B6"/>
    <w:rsid w:val="00FD2F20"/>
    <w:rsid w:val="00FD6A10"/>
    <w:rsid w:val="00FD6FBF"/>
    <w:rsid w:val="00FE27C7"/>
    <w:rsid w:val="00FE2953"/>
    <w:rsid w:val="00FE2C9C"/>
    <w:rsid w:val="00FE329E"/>
    <w:rsid w:val="00FE3EAF"/>
    <w:rsid w:val="00FE57C3"/>
    <w:rsid w:val="00FE5A68"/>
    <w:rsid w:val="00FE5B41"/>
    <w:rsid w:val="00FE6FE2"/>
    <w:rsid w:val="00FF0B79"/>
    <w:rsid w:val="00FF627B"/>
    <w:rsid w:val="00FF6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DABF2C"/>
  <w15:chartTrackingRefBased/>
  <w15:docId w15:val="{4FD27A07-9878-4647-83EE-50E4B7991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ind w:left="360"/>
      <w:jc w:val="both"/>
      <w:outlineLvl w:val="0"/>
    </w:pPr>
    <w:rPr>
      <w:b/>
      <w:bCs/>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4850CE"/>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ahoma" w:hAnsi="Tahoma" w:cs="Tahoma"/>
      <w:sz w:val="16"/>
      <w:szCs w:val="16"/>
    </w:rPr>
  </w:style>
  <w:style w:type="paragraph" w:styleId="a5">
    <w:name w:val="Body Text"/>
    <w:basedOn w:val="a"/>
    <w:link w:val="a6"/>
    <w:pPr>
      <w:jc w:val="both"/>
    </w:pPr>
    <w:rPr>
      <w:b/>
      <w:bCs/>
      <w:sz w:val="28"/>
      <w:szCs w:val="28"/>
    </w:rPr>
  </w:style>
  <w:style w:type="paragraph" w:styleId="a7">
    <w:name w:val="Body Text Indent"/>
    <w:basedOn w:val="a"/>
    <w:link w:val="a8"/>
    <w:pPr>
      <w:tabs>
        <w:tab w:val="left" w:pos="0"/>
      </w:tabs>
      <w:ind w:firstLine="1260"/>
    </w:pPr>
    <w:rPr>
      <w:sz w:val="28"/>
      <w:szCs w:val="28"/>
    </w:rPr>
  </w:style>
  <w:style w:type="paragraph" w:styleId="21">
    <w:name w:val="Body Text Indent 2"/>
    <w:basedOn w:val="a"/>
    <w:link w:val="22"/>
    <w:pPr>
      <w:tabs>
        <w:tab w:val="left" w:pos="0"/>
      </w:tabs>
      <w:ind w:firstLine="900"/>
      <w:jc w:val="both"/>
    </w:pPr>
    <w:rPr>
      <w:sz w:val="28"/>
      <w:szCs w:val="28"/>
    </w:rPr>
  </w:style>
  <w:style w:type="paragraph" w:styleId="31">
    <w:name w:val="Body Text 3"/>
    <w:basedOn w:val="a"/>
    <w:link w:val="32"/>
    <w:pPr>
      <w:spacing w:after="120"/>
    </w:pPr>
    <w:rPr>
      <w:sz w:val="16"/>
      <w:szCs w:val="16"/>
    </w:rPr>
  </w:style>
  <w:style w:type="paragraph" w:styleId="a9">
    <w:name w:val="header"/>
    <w:basedOn w:val="a"/>
    <w:link w:val="aa"/>
    <w:pPr>
      <w:tabs>
        <w:tab w:val="center" w:pos="4677"/>
        <w:tab w:val="right" w:pos="9355"/>
      </w:tabs>
    </w:pPr>
  </w:style>
  <w:style w:type="paragraph" w:styleId="ab">
    <w:name w:val="footer"/>
    <w:basedOn w:val="a"/>
    <w:link w:val="ac"/>
    <w:uiPriority w:val="99"/>
    <w:pPr>
      <w:tabs>
        <w:tab w:val="center" w:pos="4677"/>
        <w:tab w:val="right" w:pos="9355"/>
      </w:tabs>
    </w:pPr>
  </w:style>
  <w:style w:type="character" w:styleId="ad">
    <w:name w:val="page number"/>
    <w:basedOn w:val="a0"/>
  </w:style>
  <w:style w:type="paragraph" w:styleId="23">
    <w:name w:val="Body Text 2"/>
    <w:basedOn w:val="a"/>
    <w:link w:val="24"/>
    <w:pPr>
      <w:spacing w:after="120" w:line="480" w:lineRule="auto"/>
    </w:pPr>
  </w:style>
  <w:style w:type="paragraph" w:styleId="33">
    <w:name w:val="Body Text Indent 3"/>
    <w:basedOn w:val="a"/>
    <w:link w:val="34"/>
    <w:pPr>
      <w:spacing w:after="120"/>
      <w:ind w:left="283"/>
    </w:pPr>
    <w:rPr>
      <w:sz w:val="16"/>
      <w:szCs w:val="16"/>
    </w:rPr>
  </w:style>
  <w:style w:type="table" w:styleId="ae">
    <w:name w:val="Table Grid"/>
    <w:basedOn w:val="a1"/>
    <w:rsid w:val="00285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rsid w:val="00E81FB3"/>
    <w:rPr>
      <w:sz w:val="16"/>
      <w:szCs w:val="16"/>
    </w:rPr>
  </w:style>
  <w:style w:type="paragraph" w:styleId="af0">
    <w:name w:val="annotation text"/>
    <w:basedOn w:val="a"/>
    <w:link w:val="af1"/>
    <w:uiPriority w:val="99"/>
    <w:rsid w:val="00E81FB3"/>
    <w:rPr>
      <w:sz w:val="20"/>
      <w:szCs w:val="20"/>
    </w:rPr>
  </w:style>
  <w:style w:type="character" w:customStyle="1" w:styleId="af1">
    <w:name w:val="Текст примечания Знак"/>
    <w:link w:val="af0"/>
    <w:uiPriority w:val="99"/>
    <w:rsid w:val="00E81FB3"/>
    <w:rPr>
      <w:lang w:val="ru-RU" w:eastAsia="ru-RU" w:bidi="ar-SA"/>
    </w:rPr>
  </w:style>
  <w:style w:type="paragraph" w:styleId="af2">
    <w:name w:val="annotation subject"/>
    <w:basedOn w:val="af0"/>
    <w:next w:val="af0"/>
    <w:link w:val="af3"/>
    <w:semiHidden/>
    <w:rsid w:val="00857B34"/>
    <w:rPr>
      <w:b/>
      <w:bCs/>
    </w:rPr>
  </w:style>
  <w:style w:type="character" w:customStyle="1" w:styleId="a6">
    <w:name w:val="Основной текст Знак"/>
    <w:link w:val="a5"/>
    <w:rsid w:val="00857B34"/>
    <w:rPr>
      <w:b/>
      <w:bCs/>
      <w:sz w:val="28"/>
      <w:szCs w:val="28"/>
      <w:lang w:val="ru-RU" w:eastAsia="ru-RU" w:bidi="ar-SA"/>
    </w:rPr>
  </w:style>
  <w:style w:type="character" w:customStyle="1" w:styleId="CommentTextChar">
    <w:name w:val="Comment Text Char"/>
    <w:locked/>
    <w:rsid w:val="003B7F90"/>
    <w:rPr>
      <w:rFonts w:ascii="Times New Roman" w:hAnsi="Times New Roman" w:cs="Times New Roman"/>
      <w:sz w:val="20"/>
      <w:szCs w:val="20"/>
      <w:lang w:val="x-none" w:eastAsia="ru-RU"/>
    </w:rPr>
  </w:style>
  <w:style w:type="paragraph" w:customStyle="1" w:styleId="11">
    <w:name w:val="Знак1"/>
    <w:basedOn w:val="a"/>
    <w:rsid w:val="00B659F1"/>
    <w:pPr>
      <w:tabs>
        <w:tab w:val="num" w:pos="360"/>
      </w:tabs>
      <w:spacing w:after="160" w:line="240" w:lineRule="exact"/>
    </w:pPr>
    <w:rPr>
      <w:rFonts w:ascii="Verdana" w:hAnsi="Verdana" w:cs="Verdana"/>
      <w:sz w:val="20"/>
      <w:szCs w:val="20"/>
      <w:lang w:val="en-US" w:eastAsia="en-US"/>
    </w:rPr>
  </w:style>
  <w:style w:type="paragraph" w:styleId="af4">
    <w:name w:val="Revision"/>
    <w:hidden/>
    <w:uiPriority w:val="99"/>
    <w:semiHidden/>
    <w:rsid w:val="001740BF"/>
    <w:rPr>
      <w:sz w:val="24"/>
      <w:szCs w:val="24"/>
    </w:rPr>
  </w:style>
  <w:style w:type="character" w:customStyle="1" w:styleId="ac">
    <w:name w:val="Нижний колонтитул Знак"/>
    <w:link w:val="ab"/>
    <w:uiPriority w:val="99"/>
    <w:rsid w:val="006164D4"/>
    <w:rPr>
      <w:sz w:val="24"/>
      <w:szCs w:val="24"/>
    </w:rPr>
  </w:style>
  <w:style w:type="paragraph" w:styleId="af5">
    <w:name w:val="footnote text"/>
    <w:basedOn w:val="a"/>
    <w:link w:val="af6"/>
    <w:uiPriority w:val="99"/>
    <w:rsid w:val="007F489E"/>
    <w:rPr>
      <w:sz w:val="20"/>
      <w:szCs w:val="20"/>
    </w:rPr>
  </w:style>
  <w:style w:type="character" w:customStyle="1" w:styleId="af6">
    <w:name w:val="Текст сноски Знак"/>
    <w:basedOn w:val="a0"/>
    <w:link w:val="af5"/>
    <w:uiPriority w:val="99"/>
    <w:rsid w:val="007F489E"/>
  </w:style>
  <w:style w:type="character" w:styleId="af7">
    <w:name w:val="footnote reference"/>
    <w:uiPriority w:val="99"/>
    <w:rsid w:val="007F489E"/>
    <w:rPr>
      <w:vertAlign w:val="superscript"/>
    </w:rPr>
  </w:style>
  <w:style w:type="paragraph" w:customStyle="1" w:styleId="Default">
    <w:name w:val="Default"/>
    <w:rsid w:val="0097539A"/>
    <w:pPr>
      <w:autoSpaceDE w:val="0"/>
      <w:autoSpaceDN w:val="0"/>
      <w:adjustRightInd w:val="0"/>
    </w:pPr>
    <w:rPr>
      <w:rFonts w:ascii="Tahoma" w:hAnsi="Tahoma" w:cs="Tahoma"/>
      <w:color w:val="000000"/>
      <w:sz w:val="24"/>
      <w:szCs w:val="24"/>
    </w:rPr>
  </w:style>
  <w:style w:type="paragraph" w:customStyle="1" w:styleId="Style3">
    <w:name w:val="Style3"/>
    <w:basedOn w:val="a"/>
    <w:uiPriority w:val="99"/>
    <w:qFormat/>
    <w:rsid w:val="00AB3324"/>
    <w:pPr>
      <w:widowControl w:val="0"/>
      <w:spacing w:line="370" w:lineRule="exact"/>
      <w:jc w:val="both"/>
    </w:pPr>
    <w:rPr>
      <w:rFonts w:ascii="Candara" w:hAnsi="Candara"/>
    </w:rPr>
  </w:style>
  <w:style w:type="paragraph" w:styleId="af8">
    <w:name w:val="List Paragraph"/>
    <w:basedOn w:val="a"/>
    <w:uiPriority w:val="34"/>
    <w:qFormat/>
    <w:rsid w:val="00FF627B"/>
    <w:pPr>
      <w:ind w:left="720"/>
      <w:contextualSpacing/>
    </w:pPr>
  </w:style>
  <w:style w:type="character" w:styleId="af9">
    <w:name w:val="Placeholder Text"/>
    <w:basedOn w:val="a0"/>
    <w:uiPriority w:val="99"/>
    <w:semiHidden/>
    <w:rsid w:val="00FB13AE"/>
    <w:rPr>
      <w:color w:val="808080"/>
    </w:rPr>
  </w:style>
  <w:style w:type="character" w:customStyle="1" w:styleId="30">
    <w:name w:val="Заголовок 3 Знак"/>
    <w:basedOn w:val="a0"/>
    <w:link w:val="3"/>
    <w:semiHidden/>
    <w:rsid w:val="004850CE"/>
    <w:rPr>
      <w:rFonts w:asciiTheme="majorHAnsi" w:eastAsiaTheme="majorEastAsia" w:hAnsiTheme="majorHAnsi" w:cstheme="majorBidi"/>
      <w:color w:val="1F4D78" w:themeColor="accent1" w:themeShade="7F"/>
      <w:sz w:val="24"/>
      <w:szCs w:val="24"/>
    </w:rPr>
  </w:style>
  <w:style w:type="character" w:customStyle="1" w:styleId="a4">
    <w:name w:val="Текст выноски Знак"/>
    <w:basedOn w:val="a0"/>
    <w:link w:val="a3"/>
    <w:semiHidden/>
    <w:rsid w:val="00231B8B"/>
    <w:rPr>
      <w:rFonts w:ascii="Tahoma" w:hAnsi="Tahoma" w:cs="Tahoma"/>
      <w:sz w:val="16"/>
      <w:szCs w:val="16"/>
    </w:rPr>
  </w:style>
  <w:style w:type="character" w:customStyle="1" w:styleId="10">
    <w:name w:val="Заголовок 1 Знак"/>
    <w:basedOn w:val="a0"/>
    <w:link w:val="1"/>
    <w:rsid w:val="00A504E3"/>
    <w:rPr>
      <w:b/>
      <w:bCs/>
      <w:sz w:val="24"/>
      <w:szCs w:val="24"/>
    </w:rPr>
  </w:style>
  <w:style w:type="character" w:customStyle="1" w:styleId="20">
    <w:name w:val="Заголовок 2 Знак"/>
    <w:basedOn w:val="a0"/>
    <w:link w:val="2"/>
    <w:rsid w:val="00A504E3"/>
    <w:rPr>
      <w:rFonts w:ascii="Arial" w:hAnsi="Arial" w:cs="Arial"/>
      <w:b/>
      <w:bCs/>
      <w:i/>
      <w:iCs/>
      <w:sz w:val="28"/>
      <w:szCs w:val="28"/>
    </w:rPr>
  </w:style>
  <w:style w:type="character" w:customStyle="1" w:styleId="a8">
    <w:name w:val="Основной текст с отступом Знак"/>
    <w:basedOn w:val="a0"/>
    <w:link w:val="a7"/>
    <w:rsid w:val="00A504E3"/>
    <w:rPr>
      <w:sz w:val="28"/>
      <w:szCs w:val="28"/>
    </w:rPr>
  </w:style>
  <w:style w:type="character" w:customStyle="1" w:styleId="22">
    <w:name w:val="Основной текст с отступом 2 Знак"/>
    <w:basedOn w:val="a0"/>
    <w:link w:val="21"/>
    <w:rsid w:val="00A504E3"/>
    <w:rPr>
      <w:sz w:val="28"/>
      <w:szCs w:val="28"/>
    </w:rPr>
  </w:style>
  <w:style w:type="character" w:customStyle="1" w:styleId="32">
    <w:name w:val="Основной текст 3 Знак"/>
    <w:basedOn w:val="a0"/>
    <w:link w:val="31"/>
    <w:rsid w:val="00A504E3"/>
    <w:rPr>
      <w:sz w:val="16"/>
      <w:szCs w:val="16"/>
    </w:rPr>
  </w:style>
  <w:style w:type="character" w:customStyle="1" w:styleId="aa">
    <w:name w:val="Верхний колонтитул Знак"/>
    <w:basedOn w:val="a0"/>
    <w:link w:val="a9"/>
    <w:rsid w:val="00A504E3"/>
    <w:rPr>
      <w:sz w:val="24"/>
      <w:szCs w:val="24"/>
    </w:rPr>
  </w:style>
  <w:style w:type="character" w:customStyle="1" w:styleId="24">
    <w:name w:val="Основной текст 2 Знак"/>
    <w:basedOn w:val="a0"/>
    <w:link w:val="23"/>
    <w:rsid w:val="00A504E3"/>
    <w:rPr>
      <w:sz w:val="24"/>
      <w:szCs w:val="24"/>
    </w:rPr>
  </w:style>
  <w:style w:type="character" w:customStyle="1" w:styleId="34">
    <w:name w:val="Основной текст с отступом 3 Знак"/>
    <w:basedOn w:val="a0"/>
    <w:link w:val="33"/>
    <w:rsid w:val="00A504E3"/>
    <w:rPr>
      <w:sz w:val="16"/>
      <w:szCs w:val="16"/>
    </w:rPr>
  </w:style>
  <w:style w:type="character" w:customStyle="1" w:styleId="af3">
    <w:name w:val="Тема примечания Знак"/>
    <w:basedOn w:val="af1"/>
    <w:link w:val="af2"/>
    <w:semiHidden/>
    <w:rsid w:val="00A504E3"/>
    <w:rPr>
      <w:b/>
      <w:bCs/>
      <w:lang w:val="ru-RU" w:eastAsia="ru-RU" w:bidi="ar-SA"/>
    </w:rPr>
  </w:style>
  <w:style w:type="paragraph" w:styleId="afa">
    <w:name w:val="endnote text"/>
    <w:basedOn w:val="a"/>
    <w:link w:val="afb"/>
    <w:rsid w:val="00C359FC"/>
    <w:rPr>
      <w:sz w:val="20"/>
      <w:szCs w:val="20"/>
    </w:rPr>
  </w:style>
  <w:style w:type="character" w:customStyle="1" w:styleId="afb">
    <w:name w:val="Текст концевой сноски Знак"/>
    <w:basedOn w:val="a0"/>
    <w:link w:val="afa"/>
    <w:rsid w:val="00C359FC"/>
  </w:style>
  <w:style w:type="character" w:styleId="afc">
    <w:name w:val="endnote reference"/>
    <w:basedOn w:val="a0"/>
    <w:rsid w:val="00C359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4101">
      <w:bodyDiv w:val="1"/>
      <w:marLeft w:val="0"/>
      <w:marRight w:val="0"/>
      <w:marTop w:val="0"/>
      <w:marBottom w:val="0"/>
      <w:divBdr>
        <w:top w:val="none" w:sz="0" w:space="0" w:color="auto"/>
        <w:left w:val="none" w:sz="0" w:space="0" w:color="auto"/>
        <w:bottom w:val="none" w:sz="0" w:space="0" w:color="auto"/>
        <w:right w:val="none" w:sz="0" w:space="0" w:color="auto"/>
      </w:divBdr>
    </w:div>
    <w:div w:id="94983909">
      <w:bodyDiv w:val="1"/>
      <w:marLeft w:val="0"/>
      <w:marRight w:val="0"/>
      <w:marTop w:val="0"/>
      <w:marBottom w:val="0"/>
      <w:divBdr>
        <w:top w:val="none" w:sz="0" w:space="0" w:color="auto"/>
        <w:left w:val="none" w:sz="0" w:space="0" w:color="auto"/>
        <w:bottom w:val="none" w:sz="0" w:space="0" w:color="auto"/>
        <w:right w:val="none" w:sz="0" w:space="0" w:color="auto"/>
      </w:divBdr>
    </w:div>
    <w:div w:id="326177797">
      <w:bodyDiv w:val="1"/>
      <w:marLeft w:val="0"/>
      <w:marRight w:val="0"/>
      <w:marTop w:val="0"/>
      <w:marBottom w:val="0"/>
      <w:divBdr>
        <w:top w:val="none" w:sz="0" w:space="0" w:color="auto"/>
        <w:left w:val="none" w:sz="0" w:space="0" w:color="auto"/>
        <w:bottom w:val="none" w:sz="0" w:space="0" w:color="auto"/>
        <w:right w:val="none" w:sz="0" w:space="0" w:color="auto"/>
      </w:divBdr>
    </w:div>
    <w:div w:id="417212046">
      <w:bodyDiv w:val="1"/>
      <w:marLeft w:val="0"/>
      <w:marRight w:val="0"/>
      <w:marTop w:val="0"/>
      <w:marBottom w:val="0"/>
      <w:divBdr>
        <w:top w:val="none" w:sz="0" w:space="0" w:color="auto"/>
        <w:left w:val="none" w:sz="0" w:space="0" w:color="auto"/>
        <w:bottom w:val="none" w:sz="0" w:space="0" w:color="auto"/>
        <w:right w:val="none" w:sz="0" w:space="0" w:color="auto"/>
      </w:divBdr>
    </w:div>
    <w:div w:id="759373492">
      <w:bodyDiv w:val="1"/>
      <w:marLeft w:val="0"/>
      <w:marRight w:val="0"/>
      <w:marTop w:val="0"/>
      <w:marBottom w:val="0"/>
      <w:divBdr>
        <w:top w:val="none" w:sz="0" w:space="0" w:color="auto"/>
        <w:left w:val="none" w:sz="0" w:space="0" w:color="auto"/>
        <w:bottom w:val="none" w:sz="0" w:space="0" w:color="auto"/>
        <w:right w:val="none" w:sz="0" w:space="0" w:color="auto"/>
      </w:divBdr>
    </w:div>
    <w:div w:id="956957454">
      <w:bodyDiv w:val="1"/>
      <w:marLeft w:val="0"/>
      <w:marRight w:val="0"/>
      <w:marTop w:val="0"/>
      <w:marBottom w:val="0"/>
      <w:divBdr>
        <w:top w:val="none" w:sz="0" w:space="0" w:color="auto"/>
        <w:left w:val="none" w:sz="0" w:space="0" w:color="auto"/>
        <w:bottom w:val="none" w:sz="0" w:space="0" w:color="auto"/>
        <w:right w:val="none" w:sz="0" w:space="0" w:color="auto"/>
      </w:divBdr>
    </w:div>
    <w:div w:id="1032535948">
      <w:bodyDiv w:val="1"/>
      <w:marLeft w:val="0"/>
      <w:marRight w:val="0"/>
      <w:marTop w:val="0"/>
      <w:marBottom w:val="0"/>
      <w:divBdr>
        <w:top w:val="none" w:sz="0" w:space="0" w:color="auto"/>
        <w:left w:val="none" w:sz="0" w:space="0" w:color="auto"/>
        <w:bottom w:val="none" w:sz="0" w:space="0" w:color="auto"/>
        <w:right w:val="none" w:sz="0" w:space="0" w:color="auto"/>
      </w:divBdr>
    </w:div>
    <w:div w:id="1125153419">
      <w:bodyDiv w:val="1"/>
      <w:marLeft w:val="0"/>
      <w:marRight w:val="0"/>
      <w:marTop w:val="0"/>
      <w:marBottom w:val="0"/>
      <w:divBdr>
        <w:top w:val="none" w:sz="0" w:space="0" w:color="auto"/>
        <w:left w:val="none" w:sz="0" w:space="0" w:color="auto"/>
        <w:bottom w:val="none" w:sz="0" w:space="0" w:color="auto"/>
        <w:right w:val="none" w:sz="0" w:space="0" w:color="auto"/>
      </w:divBdr>
    </w:div>
    <w:div w:id="1318146169">
      <w:bodyDiv w:val="1"/>
      <w:marLeft w:val="0"/>
      <w:marRight w:val="0"/>
      <w:marTop w:val="0"/>
      <w:marBottom w:val="0"/>
      <w:divBdr>
        <w:top w:val="none" w:sz="0" w:space="0" w:color="auto"/>
        <w:left w:val="none" w:sz="0" w:space="0" w:color="auto"/>
        <w:bottom w:val="none" w:sz="0" w:space="0" w:color="auto"/>
        <w:right w:val="none" w:sz="0" w:space="0" w:color="auto"/>
      </w:divBdr>
    </w:div>
    <w:div w:id="1393773649">
      <w:bodyDiv w:val="1"/>
      <w:marLeft w:val="0"/>
      <w:marRight w:val="0"/>
      <w:marTop w:val="0"/>
      <w:marBottom w:val="0"/>
      <w:divBdr>
        <w:top w:val="none" w:sz="0" w:space="0" w:color="auto"/>
        <w:left w:val="none" w:sz="0" w:space="0" w:color="auto"/>
        <w:bottom w:val="none" w:sz="0" w:space="0" w:color="auto"/>
        <w:right w:val="none" w:sz="0" w:space="0" w:color="auto"/>
      </w:divBdr>
    </w:div>
    <w:div w:id="1470440862">
      <w:bodyDiv w:val="1"/>
      <w:marLeft w:val="0"/>
      <w:marRight w:val="0"/>
      <w:marTop w:val="0"/>
      <w:marBottom w:val="0"/>
      <w:divBdr>
        <w:top w:val="none" w:sz="0" w:space="0" w:color="auto"/>
        <w:left w:val="none" w:sz="0" w:space="0" w:color="auto"/>
        <w:bottom w:val="none" w:sz="0" w:space="0" w:color="auto"/>
        <w:right w:val="none" w:sz="0" w:space="0" w:color="auto"/>
      </w:divBdr>
    </w:div>
    <w:div w:id="205141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62479B-161B-4756-8758-9323AE0900D1}"/>
</file>

<file path=customXml/itemProps2.xml><?xml version="1.0" encoding="utf-8"?>
<ds:datastoreItem xmlns:ds="http://schemas.openxmlformats.org/officeDocument/2006/customXml" ds:itemID="{2E518753-6148-458F-BB6B-70FCD7444893}"/>
</file>

<file path=customXml/itemProps3.xml><?xml version="1.0" encoding="utf-8"?>
<ds:datastoreItem xmlns:ds="http://schemas.openxmlformats.org/officeDocument/2006/customXml" ds:itemID="{D2A365CB-9476-4FB7-9FA9-FB1D0D906BD1}"/>
</file>

<file path=customXml/itemProps4.xml><?xml version="1.0" encoding="utf-8"?>
<ds:datastoreItem xmlns:ds="http://schemas.openxmlformats.org/officeDocument/2006/customXml" ds:itemID="{EF8589F4-18B3-46A4-A270-931763E850A8}"/>
</file>

<file path=docProps/app.xml><?xml version="1.0" encoding="utf-8"?>
<Properties xmlns="http://schemas.openxmlformats.org/officeDocument/2006/extended-properties" xmlns:vt="http://schemas.openxmlformats.org/officeDocument/2006/docPropsVTypes">
  <Template>Normal</Template>
  <TotalTime>1</TotalTime>
  <Pages>35</Pages>
  <Words>14981</Words>
  <Characters>85393</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PGKT</Company>
  <LinksUpToDate>false</LinksUpToDate>
  <CharactersWithSpaces>100174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subject/>
  <dc:creator>PGKT1</dc:creator>
  <cp:keywords/>
  <cp:lastModifiedBy>Громадченко Евгения Николаевна</cp:lastModifiedBy>
  <cp:revision>2</cp:revision>
  <cp:lastPrinted>2021-11-02T09:35:00Z</cp:lastPrinted>
  <dcterms:created xsi:type="dcterms:W3CDTF">2021-12-16T10:40:00Z</dcterms:created>
  <dcterms:modified xsi:type="dcterms:W3CDTF">2021-12-16T10:40:00Z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vt:lpwstr>
  </property>
  <property fmtid="{D5CDD505-2E9C-101B-9397-08002B2CF9AE}" pid="3" name="ContentTypeId">
    <vt:lpwstr>0x0101000D61B4846EF34F4BA0B3B6D963928966</vt:lpwstr>
  </property>
</Properties>
</file>